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D526780" w14:textId="77777777" w:rsidR="008959A2" w:rsidRPr="005C56B6" w:rsidRDefault="00C910B1" w:rsidP="008959A2">
      <w:pPr>
        <w:rPr>
          <w:rFonts w:ascii="Arial" w:hAnsi="Arial" w:cs="Arial"/>
          <w:bCs/>
          <w:i/>
          <w:iCs/>
          <w:szCs w:val="20"/>
        </w:rPr>
      </w:pPr>
      <w:r>
        <w:rPr>
          <w:rFonts w:ascii="Arial" w:hAnsi="Arial"/>
          <w:noProof/>
          <w:lang w:eastAsia="en-US"/>
        </w:rPr>
        <mc:AlternateContent>
          <mc:Choice Requires="wps">
            <w:drawing>
              <wp:anchor distT="0" distB="0" distL="114300" distR="114300" simplePos="0" relativeHeight="251659264" behindDoc="0" locked="0" layoutInCell="1" allowOverlap="1" wp14:anchorId="446F8A60" wp14:editId="4F7E7A87">
                <wp:simplePos x="0" y="0"/>
                <wp:positionH relativeFrom="column">
                  <wp:posOffset>3608705</wp:posOffset>
                </wp:positionH>
                <wp:positionV relativeFrom="paragraph">
                  <wp:posOffset>-777240</wp:posOffset>
                </wp:positionV>
                <wp:extent cx="2695575" cy="783590"/>
                <wp:effectExtent l="0" t="0" r="28575" b="1651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14:paraId="23CF9DA3" w14:textId="77777777" w:rsidR="00B57A20" w:rsidRPr="002558DD" w:rsidRDefault="00B57A20" w:rsidP="008959A2">
                            <w:pPr>
                              <w:jc w:val="center"/>
                              <w:rPr>
                                <w:rFonts w:ascii="Arial" w:hAnsi="Arial" w:cs="Arial"/>
                                <w:b/>
                              </w:rPr>
                            </w:pPr>
                            <w:r>
                              <w:rPr>
                                <w:rFonts w:ascii="Arial" w:hAnsi="Arial" w:cs="Arial"/>
                                <w:b/>
                              </w:rPr>
                              <w:t>Questionnaire number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46F8A60" id="_x0000_t202" coordsize="21600,21600" o:spt="202" path="m,l,21600r21600,l21600,xe">
                <v:stroke joinstyle="miter"/>
                <v:path gradientshapeok="t" o:connecttype="rect"/>
              </v:shapetype>
              <v:shape id="Text Box 307" o:spid="_x0000_s1026" type="#_x0000_t202" style="position:absolute;margin-left:284.15pt;margin-top:-61.2pt;width:212.25pt;height:6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">
                <v:textbox>
                  <w:txbxContent>
                    <w:p w14:paraId="23CF9DA3" w14:textId="77777777" w:rsidR="00B57A20" w:rsidRPr="002558DD" w:rsidRDefault="00B57A20" w:rsidP="008959A2">
                      <w:pPr>
                        <w:jc w:val="center"/>
                        <w:rPr>
                          <w:rFonts w:ascii="Arial" w:hAnsi="Arial" w:cs="Arial"/>
                          <w:b/>
                        </w:rPr>
                      </w:pPr>
                      <w:r>
                        <w:rPr>
                          <w:rFonts w:ascii="Arial" w:hAnsi="Arial" w:cs="Arial"/>
                          <w:b/>
                        </w:rPr>
                        <w:t>Questionnaire number</w:t>
                      </w:r>
                    </w:p>
                  </w:txbxContent>
                </v:textbox>
              </v:shape>
            </w:pict>
          </mc:Fallback>
        </mc:AlternateContent>
      </w:r>
    </w:p>
    <w:p w14:paraId="2D595119" w14:textId="10CFF3B3" w:rsidR="008959A2" w:rsidRPr="0033287D" w:rsidRDefault="00E831AB" w:rsidP="008959A2">
      <w:pPr>
        <w:rPr>
          <w:rFonts w:ascii="Arial" w:hAnsi="Arial" w:cs="Arial"/>
          <w:bCs/>
          <w:i/>
          <w:iCs/>
          <w:sz w:val="18"/>
          <w:szCs w:val="18"/>
        </w:rPr>
      </w:pPr>
      <w:r>
        <w:rPr>
          <w:rFonts w:ascii="Arial" w:hAnsi="Arial" w:cs="Arial"/>
          <w:bCs/>
          <w:i/>
          <w:iCs/>
          <w:sz w:val="18"/>
          <w:szCs w:val="18"/>
        </w:rPr>
        <w:t>Trinidad &amp; Tobago</w:t>
      </w:r>
      <w:r w:rsidR="008959A2" w:rsidRPr="005C56B6">
        <w:rPr>
          <w:rFonts w:ascii="Arial" w:hAnsi="Arial" w:cs="Arial"/>
          <w:bCs/>
          <w:i/>
          <w:iCs/>
          <w:sz w:val="18"/>
          <w:szCs w:val="18"/>
        </w:rPr>
        <w:t xml:space="preserve"> 2014</w:t>
      </w:r>
      <w:r>
        <w:rPr>
          <w:rFonts w:ascii="Arial" w:hAnsi="Arial" w:cs="Arial"/>
          <w:bCs/>
          <w:i/>
          <w:iCs/>
          <w:sz w:val="18"/>
          <w:szCs w:val="18"/>
        </w:rPr>
        <w:t>,</w:t>
      </w:r>
      <w:r w:rsidR="008959A2" w:rsidRPr="005C56B6">
        <w:rPr>
          <w:rFonts w:ascii="Arial" w:hAnsi="Arial" w:cs="Arial"/>
          <w:bCs/>
          <w:i/>
          <w:iCs/>
          <w:sz w:val="18"/>
          <w:szCs w:val="18"/>
        </w:rPr>
        <w:t xml:space="preserve"> Version # </w:t>
      </w:r>
      <w:r w:rsidR="008959A2">
        <w:rPr>
          <w:rFonts w:ascii="Arial" w:hAnsi="Arial" w:cs="Arial"/>
          <w:bCs/>
          <w:i/>
          <w:iCs/>
          <w:sz w:val="18"/>
          <w:szCs w:val="18"/>
        </w:rPr>
        <w:t>1</w:t>
      </w:r>
      <w:r w:rsidR="00824552">
        <w:rPr>
          <w:rFonts w:ascii="Arial" w:hAnsi="Arial" w:cs="Arial"/>
          <w:bCs/>
          <w:i/>
          <w:iCs/>
          <w:sz w:val="18"/>
          <w:szCs w:val="18"/>
        </w:rPr>
        <w:t>5</w:t>
      </w:r>
      <w:r w:rsidR="008959A2">
        <w:rPr>
          <w:rFonts w:ascii="Arial" w:hAnsi="Arial" w:cs="Arial"/>
          <w:bCs/>
          <w:i/>
          <w:iCs/>
          <w:sz w:val="18"/>
          <w:szCs w:val="18"/>
        </w:rPr>
        <w:t>.</w:t>
      </w:r>
      <w:r w:rsidR="0017397B">
        <w:rPr>
          <w:rFonts w:ascii="Arial" w:hAnsi="Arial" w:cs="Arial"/>
          <w:bCs/>
          <w:i/>
          <w:iCs/>
          <w:sz w:val="18"/>
          <w:szCs w:val="18"/>
        </w:rPr>
        <w:t>2</w:t>
      </w:r>
      <w:r>
        <w:rPr>
          <w:rFonts w:ascii="Arial" w:hAnsi="Arial" w:cs="Arial"/>
          <w:bCs/>
          <w:i/>
          <w:iCs/>
          <w:sz w:val="18"/>
          <w:szCs w:val="18"/>
        </w:rPr>
        <w:t>.</w:t>
      </w:r>
      <w:r w:rsidR="003E2923">
        <w:rPr>
          <w:rFonts w:ascii="Arial" w:hAnsi="Arial" w:cs="Arial"/>
          <w:bCs/>
          <w:i/>
          <w:iCs/>
          <w:sz w:val="18"/>
          <w:szCs w:val="18"/>
        </w:rPr>
        <w:t>4</w:t>
      </w:r>
      <w:r>
        <w:rPr>
          <w:rFonts w:ascii="Arial" w:hAnsi="Arial" w:cs="Arial"/>
          <w:bCs/>
          <w:i/>
          <w:iCs/>
          <w:sz w:val="18"/>
          <w:szCs w:val="18"/>
        </w:rPr>
        <w:t>.0</w:t>
      </w:r>
      <w:r w:rsidR="008959A2" w:rsidRPr="005C56B6">
        <w:rPr>
          <w:rFonts w:ascii="Arial" w:hAnsi="Arial" w:cs="Arial"/>
          <w:bCs/>
          <w:i/>
          <w:iCs/>
          <w:sz w:val="18"/>
          <w:szCs w:val="18"/>
        </w:rPr>
        <w:t xml:space="preserve"> IRB</w:t>
      </w:r>
      <w:r w:rsidR="008959A2" w:rsidRPr="005C56B6">
        <w:rPr>
          <w:rFonts w:ascii="Arial" w:hAnsi="Arial" w:cs="Arial"/>
          <w:b/>
          <w:bCs/>
          <w:i/>
          <w:iCs/>
          <w:sz w:val="18"/>
          <w:szCs w:val="18"/>
        </w:rPr>
        <w:t xml:space="preserve"> </w:t>
      </w:r>
      <w:r w:rsidR="008959A2" w:rsidRPr="00070FEE">
        <w:rPr>
          <w:rFonts w:ascii="Arial" w:hAnsi="Arial" w:cs="Arial"/>
          <w:b/>
          <w:bCs/>
          <w:i/>
          <w:iCs/>
          <w:sz w:val="18"/>
          <w:szCs w:val="18"/>
        </w:rPr>
        <w:t>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8"/>
        <w:gridCol w:w="4500"/>
      </w:tblGrid>
      <w:tr w:rsidR="003E2923" w:rsidRPr="005C56B6" w14:paraId="4862CAAF" w14:textId="77777777" w:rsidTr="00C57CF5">
        <w:trPr>
          <w:trHeight w:val="2168"/>
        </w:trPr>
        <w:tc>
          <w:tcPr>
            <w:tcW w:w="5238" w:type="dxa"/>
          </w:tcPr>
          <w:p w14:paraId="5688FD61" w14:textId="77777777" w:rsidR="003E2923" w:rsidRPr="0033287D" w:rsidRDefault="003E2923" w:rsidP="00D6442C">
            <w:pPr>
              <w:jc w:val="center"/>
              <w:rPr>
                <w:rFonts w:ascii="Arial" w:hAnsi="Arial" w:cs="Arial"/>
                <w:b/>
                <w:bCs/>
                <w:i/>
                <w:iCs/>
                <w:szCs w:val="20"/>
              </w:rPr>
            </w:pPr>
            <w:r>
              <w:rPr>
                <w:rFonts w:ascii="Arial" w:hAnsi="Arial" w:cs="Arial"/>
                <w:b/>
                <w:bCs/>
                <w:i/>
                <w:iCs/>
                <w:noProof/>
                <w:szCs w:val="20"/>
                <w:lang w:eastAsia="en-US"/>
              </w:rPr>
              <w:drawing>
                <wp:anchor distT="0" distB="0" distL="114300" distR="114300" simplePos="0" relativeHeight="251659776" behindDoc="0" locked="0" layoutInCell="1" allowOverlap="1" wp14:anchorId="0933C69D" wp14:editId="422F739F">
                  <wp:simplePos x="0" y="0"/>
                  <wp:positionH relativeFrom="column">
                    <wp:posOffset>990600</wp:posOffset>
                  </wp:positionH>
                  <wp:positionV relativeFrom="paragraph">
                    <wp:posOffset>363855</wp:posOffset>
                  </wp:positionV>
                  <wp:extent cx="1318260" cy="7397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B_Logo_LizZ_12.27.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18260" cy="739775"/>
                          </a:xfrm>
                          <a:prstGeom prst="rect">
                            <a:avLst/>
                          </a:prstGeom>
                        </pic:spPr>
                      </pic:pic>
                    </a:graphicData>
                  </a:graphic>
                  <wp14:sizeRelH relativeFrom="page">
                    <wp14:pctWidth>0</wp14:pctWidth>
                  </wp14:sizeRelH>
                  <wp14:sizeRelV relativeFrom="page">
                    <wp14:pctHeight>0</wp14:pctHeight>
                  </wp14:sizeRelV>
                </wp:anchor>
              </w:drawing>
            </w:r>
          </w:p>
        </w:tc>
        <w:tc>
          <w:tcPr>
            <w:tcW w:w="4500" w:type="dxa"/>
          </w:tcPr>
          <w:p w14:paraId="7D464232" w14:textId="77777777" w:rsidR="003E2923" w:rsidRDefault="003E2923" w:rsidP="00E831AB">
            <w:pPr>
              <w:pBdr>
                <w:top w:val="single" w:sz="6" w:space="0" w:color="FFFFFF"/>
                <w:left w:val="single" w:sz="6" w:space="0" w:color="FFFFFF"/>
                <w:bottom w:val="single" w:sz="6" w:space="0" w:color="FFFFFF"/>
                <w:right w:val="single" w:sz="6" w:space="0" w:color="FFFFFF"/>
              </w:pBdr>
              <w:tabs>
                <w:tab w:val="left" w:pos="3005"/>
              </w:tabs>
              <w:jc w:val="center"/>
              <w:rPr>
                <w:rFonts w:ascii="Arial" w:hAnsi="Arial" w:cs="Arial"/>
                <w:b/>
                <w:bCs/>
                <w:sz w:val="16"/>
                <w:szCs w:val="16"/>
              </w:rPr>
            </w:pPr>
          </w:p>
          <w:p w14:paraId="0B667FCA" w14:textId="77777777" w:rsidR="003E2923" w:rsidRDefault="003E2923" w:rsidP="00E831AB">
            <w:pPr>
              <w:pBdr>
                <w:top w:val="single" w:sz="6" w:space="0" w:color="FFFFFF"/>
                <w:left w:val="single" w:sz="6" w:space="0" w:color="FFFFFF"/>
                <w:bottom w:val="single" w:sz="6" w:space="0" w:color="FFFFFF"/>
                <w:right w:val="single" w:sz="6" w:space="0" w:color="FFFFFF"/>
              </w:pBdr>
              <w:tabs>
                <w:tab w:val="left" w:pos="3005"/>
              </w:tabs>
              <w:jc w:val="center"/>
              <w:rPr>
                <w:rFonts w:ascii="Arial" w:hAnsi="Arial" w:cs="Arial"/>
                <w:b/>
                <w:bCs/>
                <w:sz w:val="16"/>
                <w:szCs w:val="16"/>
              </w:rPr>
            </w:pPr>
            <w:r w:rsidRPr="00B3192B">
              <w:rPr>
                <w:rFonts w:ascii="Arial" w:hAnsi="Arial" w:cs="Arial"/>
                <w:b/>
                <w:bCs/>
                <w:sz w:val="16"/>
                <w:szCs w:val="16"/>
              </w:rPr>
              <w:t>Centre for Leadership &amp; Governance,</w:t>
            </w:r>
          </w:p>
          <w:p w14:paraId="7641132A" w14:textId="075F4A59" w:rsidR="003E2923" w:rsidRDefault="003E2923" w:rsidP="00E831AB">
            <w:pPr>
              <w:pBdr>
                <w:top w:val="single" w:sz="6" w:space="0" w:color="FFFFFF"/>
                <w:left w:val="single" w:sz="6" w:space="0" w:color="FFFFFF"/>
                <w:bottom w:val="single" w:sz="6" w:space="0" w:color="FFFFFF"/>
                <w:right w:val="single" w:sz="6" w:space="0" w:color="FFFFFF"/>
              </w:pBdr>
              <w:tabs>
                <w:tab w:val="left" w:pos="3005"/>
              </w:tabs>
              <w:jc w:val="center"/>
              <w:rPr>
                <w:rFonts w:ascii="Arial" w:hAnsi="Arial" w:cs="Arial"/>
                <w:b/>
                <w:bCs/>
                <w:sz w:val="16"/>
                <w:szCs w:val="16"/>
              </w:rPr>
            </w:pPr>
            <w:r w:rsidRPr="00B3192B">
              <w:rPr>
                <w:rFonts w:ascii="Arial" w:hAnsi="Arial" w:cs="Arial"/>
                <w:b/>
                <w:bCs/>
                <w:sz w:val="16"/>
                <w:szCs w:val="16"/>
              </w:rPr>
              <w:t>University of the West Indies, Mona</w:t>
            </w:r>
          </w:p>
          <w:p w14:paraId="5DC0DD71" w14:textId="6DB3FB17" w:rsidR="003E2923" w:rsidRPr="005C56B6" w:rsidRDefault="003E2923" w:rsidP="00E831AB">
            <w:pPr>
              <w:rPr>
                <w:rFonts w:ascii="Arial" w:hAnsi="Arial" w:cs="Arial"/>
                <w:b/>
                <w:bCs/>
                <w:i/>
                <w:iCs/>
                <w:szCs w:val="20"/>
              </w:rPr>
            </w:pPr>
            <w:r w:rsidRPr="003C2B2D">
              <w:rPr>
                <w:noProof/>
                <w:sz w:val="24"/>
                <w:lang w:eastAsia="en-US"/>
              </w:rPr>
              <w:drawing>
                <wp:anchor distT="0" distB="0" distL="114300" distR="114300" simplePos="0" relativeHeight="251656704" behindDoc="0" locked="0" layoutInCell="1" allowOverlap="1" wp14:anchorId="04E51953" wp14:editId="317367CA">
                  <wp:simplePos x="0" y="0"/>
                  <wp:positionH relativeFrom="column">
                    <wp:posOffset>779145</wp:posOffset>
                  </wp:positionH>
                  <wp:positionV relativeFrom="paragraph">
                    <wp:posOffset>13335</wp:posOffset>
                  </wp:positionV>
                  <wp:extent cx="1181100" cy="9334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l="-7281" t="-211" r="-7281" b="-211"/>
                          <a:stretch>
                            <a:fillRect/>
                          </a:stretch>
                        </pic:blipFill>
                        <pic:spPr bwMode="auto">
                          <a:xfrm>
                            <a:off x="0" y="0"/>
                            <a:ext cx="118110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6DF527" w14:textId="14C4DCF1" w:rsidR="003E2923" w:rsidRPr="005C56B6" w:rsidRDefault="003E2923" w:rsidP="00D6442C">
            <w:pPr>
              <w:rPr>
                <w:rFonts w:ascii="Arial" w:hAnsi="Arial" w:cs="Arial"/>
                <w:b/>
                <w:bCs/>
                <w:i/>
                <w:iCs/>
                <w:szCs w:val="20"/>
              </w:rPr>
            </w:pPr>
          </w:p>
        </w:tc>
      </w:tr>
      <w:tr w:rsidR="008959A2" w:rsidRPr="005C56B6" w14:paraId="10CD4AB7" w14:textId="77777777" w:rsidTr="003C2B2D">
        <w:trPr>
          <w:trHeight w:val="1610"/>
        </w:trPr>
        <w:tc>
          <w:tcPr>
            <w:tcW w:w="5238" w:type="dxa"/>
          </w:tcPr>
          <w:p w14:paraId="11067C89" w14:textId="77777777" w:rsidR="008959A2" w:rsidRPr="005C56B6" w:rsidRDefault="008959A2" w:rsidP="00D6442C">
            <w:pPr>
              <w:jc w:val="center"/>
              <w:rPr>
                <w:rFonts w:ascii="Arial" w:hAnsi="Arial" w:cs="Arial"/>
                <w:b/>
                <w:bCs/>
                <w:i/>
                <w:iCs/>
                <w:szCs w:val="20"/>
              </w:rPr>
            </w:pPr>
            <w:r w:rsidRPr="005C56B6">
              <w:rPr>
                <w:rFonts w:ascii="Arial" w:hAnsi="Arial" w:cs="Arial"/>
                <w:noProof/>
                <w:szCs w:val="20"/>
                <w:lang w:eastAsia="en-US"/>
              </w:rPr>
              <w:drawing>
                <wp:anchor distT="0" distB="0" distL="114300" distR="114300" simplePos="0" relativeHeight="251656192" behindDoc="0" locked="0" layoutInCell="1" allowOverlap="1" wp14:anchorId="33D495E1" wp14:editId="33617FBC">
                  <wp:simplePos x="0" y="0"/>
                  <wp:positionH relativeFrom="column">
                    <wp:posOffset>721995</wp:posOffset>
                  </wp:positionH>
                  <wp:positionV relativeFrom="paragraph">
                    <wp:posOffset>36195</wp:posOffset>
                  </wp:positionV>
                  <wp:extent cx="1651000" cy="927100"/>
                  <wp:effectExtent l="0" t="0" r="6350" b="6350"/>
                  <wp:wrapSquare wrapText="bothSides"/>
                  <wp:docPr id="2" name="Picture 5" descr="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apop version 7 de diciembre 2004 color correc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1000" cy="927100"/>
                          </a:xfrm>
                          <a:prstGeom prst="rect">
                            <a:avLst/>
                          </a:prstGeom>
                          <a:noFill/>
                          <a:ln>
                            <a:noFill/>
                          </a:ln>
                        </pic:spPr>
                      </pic:pic>
                    </a:graphicData>
                  </a:graphic>
                </wp:anchor>
              </w:drawing>
            </w:r>
          </w:p>
        </w:tc>
        <w:tc>
          <w:tcPr>
            <w:tcW w:w="4500" w:type="dxa"/>
          </w:tcPr>
          <w:p w14:paraId="40E448E5" w14:textId="77777777" w:rsidR="008959A2" w:rsidRPr="005C56B6" w:rsidRDefault="008959A2" w:rsidP="00D6442C">
            <w:pPr>
              <w:jc w:val="center"/>
              <w:rPr>
                <w:rFonts w:ascii="Arial" w:hAnsi="Arial" w:cs="Arial"/>
                <w:b/>
                <w:bCs/>
                <w:i/>
                <w:iCs/>
                <w:szCs w:val="20"/>
                <w:highlight w:val="yellow"/>
              </w:rPr>
            </w:pPr>
            <w:r w:rsidRPr="005C56B6">
              <w:rPr>
                <w:rFonts w:ascii="Arial" w:hAnsi="Arial" w:cs="Arial"/>
                <w:b/>
                <w:i/>
                <w:noProof/>
                <w:szCs w:val="20"/>
                <w:lang w:eastAsia="en-US"/>
              </w:rPr>
              <w:drawing>
                <wp:anchor distT="0" distB="0" distL="114300" distR="114300" simplePos="0" relativeHeight="251655168" behindDoc="0" locked="0" layoutInCell="1" allowOverlap="1" wp14:anchorId="33020F00" wp14:editId="3E6E107C">
                  <wp:simplePos x="0" y="0"/>
                  <wp:positionH relativeFrom="column">
                    <wp:posOffset>1036320</wp:posOffset>
                  </wp:positionH>
                  <wp:positionV relativeFrom="paragraph">
                    <wp:posOffset>35560</wp:posOffset>
                  </wp:positionV>
                  <wp:extent cx="774700" cy="965200"/>
                  <wp:effectExtent l="0" t="0" r="6350" b="6350"/>
                  <wp:wrapSquare wrapText="bothSides"/>
                  <wp:docPr id="4" name="Picture 2" descr="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u06br.tif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anchor>
              </w:drawing>
            </w:r>
          </w:p>
        </w:tc>
      </w:tr>
    </w:tbl>
    <w:p w14:paraId="2EB819EF" w14:textId="77777777" w:rsidR="008959A2" w:rsidRPr="005C56B6" w:rsidRDefault="008959A2" w:rsidP="008959A2">
      <w:pPr>
        <w:jc w:val="center"/>
        <w:rPr>
          <w:rFonts w:ascii="Arial" w:hAnsi="Arial" w:cs="Arial"/>
          <w:sz w:val="28"/>
          <w:szCs w:val="28"/>
        </w:rPr>
      </w:pPr>
      <w:r>
        <w:rPr>
          <w:rFonts w:ascii="Arial" w:hAnsi="Arial" w:cs="Arial"/>
          <w:sz w:val="28"/>
          <w:szCs w:val="28"/>
        </w:rPr>
        <w:t>LAPOP</w:t>
      </w:r>
      <w:r w:rsidRPr="005C56B6">
        <w:rPr>
          <w:rFonts w:ascii="Arial" w:hAnsi="Arial" w:cs="Arial"/>
          <w:sz w:val="28"/>
          <w:szCs w:val="28"/>
        </w:rPr>
        <w:t xml:space="preserve">: </w:t>
      </w:r>
      <w:r w:rsidR="00E831AB">
        <w:rPr>
          <w:rFonts w:ascii="Arial" w:hAnsi="Arial" w:cs="Arial"/>
          <w:sz w:val="28"/>
          <w:szCs w:val="28"/>
        </w:rPr>
        <w:t>Trinidad &amp; Tobago</w:t>
      </w:r>
      <w:r w:rsidRPr="005C56B6">
        <w:rPr>
          <w:rFonts w:ascii="Arial" w:hAnsi="Arial" w:cs="Arial"/>
          <w:sz w:val="28"/>
          <w:szCs w:val="28"/>
        </w:rPr>
        <w:t xml:space="preserve">, 2014 </w:t>
      </w:r>
    </w:p>
    <w:p w14:paraId="67C7BC4A" w14:textId="77777777" w:rsidR="008959A2" w:rsidRPr="005C56B6" w:rsidRDefault="008959A2" w:rsidP="008959A2">
      <w:pPr>
        <w:jc w:val="center"/>
        <w:rPr>
          <w:rFonts w:ascii="Arial" w:hAnsi="Arial" w:cs="Arial"/>
          <w:szCs w:val="20"/>
        </w:rPr>
      </w:pPr>
      <w:r w:rsidRPr="005C56B6">
        <w:rPr>
          <w:rFonts w:ascii="Arial" w:hAnsi="Arial" w:cs="Arial"/>
          <w:szCs w:val="20"/>
        </w:rPr>
        <w:t>© Vanderbilt University 201</w:t>
      </w:r>
      <w:r>
        <w:rPr>
          <w:rFonts w:ascii="Arial" w:hAnsi="Arial" w:cs="Arial"/>
          <w:szCs w:val="20"/>
        </w:rPr>
        <w:t>4</w:t>
      </w:r>
      <w:r w:rsidRPr="005C56B6">
        <w:rPr>
          <w:rFonts w:ascii="Arial" w:hAnsi="Arial" w:cs="Arial"/>
          <w:szCs w:val="20"/>
        </w:rPr>
        <w:t>. All rights reserved.</w:t>
      </w:r>
    </w:p>
    <w:tbl>
      <w:tblPr>
        <w:tblW w:w="4991" w:type="pct"/>
        <w:tblLayout w:type="fixed"/>
        <w:tblLook w:val="0000" w:firstRow="0" w:lastRow="0" w:firstColumn="0" w:lastColumn="0" w:noHBand="0" w:noVBand="0"/>
      </w:tblPr>
      <w:tblGrid>
        <w:gridCol w:w="8119"/>
        <w:gridCol w:w="1440"/>
      </w:tblGrid>
      <w:tr w:rsidR="008959A2" w:rsidRPr="005C56B6" w14:paraId="68D6E6C1" w14:textId="77777777">
        <w:trPr>
          <w:trHeight w:val="1223"/>
        </w:trPr>
        <w:tc>
          <w:tcPr>
            <w:tcW w:w="4247" w:type="pct"/>
            <w:tcBorders>
              <w:top w:val="dotted" w:sz="4" w:space="0" w:color="auto"/>
              <w:left w:val="dotted" w:sz="4" w:space="0" w:color="auto"/>
              <w:bottom w:val="dotted" w:sz="4" w:space="0" w:color="auto"/>
              <w:right w:val="dotted" w:sz="4" w:space="0" w:color="auto"/>
            </w:tcBorders>
          </w:tcPr>
          <w:p w14:paraId="748F543F" w14:textId="77777777" w:rsidR="008959A2" w:rsidRPr="005C56B6" w:rsidRDefault="008959A2" w:rsidP="00D6442C">
            <w:pPr>
              <w:rPr>
                <w:rFonts w:ascii="Arial" w:hAnsi="Arial" w:cs="Arial"/>
                <w:sz w:val="16"/>
                <w:szCs w:val="16"/>
              </w:rPr>
            </w:pPr>
            <w:r w:rsidRPr="005C56B6">
              <w:rPr>
                <w:rFonts w:ascii="Arial" w:hAnsi="Arial" w:cs="Arial"/>
                <w:b/>
                <w:szCs w:val="20"/>
              </w:rPr>
              <w:t>PAIS. Country</w:t>
            </w:r>
            <w:r w:rsidRPr="005C56B6">
              <w:rPr>
                <w:rFonts w:ascii="Arial" w:hAnsi="Arial" w:cs="Arial"/>
                <w:sz w:val="16"/>
                <w:szCs w:val="16"/>
              </w:rPr>
              <w:t xml:space="preserve">: </w:t>
            </w:r>
          </w:p>
          <w:tbl>
            <w:tblPr>
              <w:tblW w:w="79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444"/>
              <w:gridCol w:w="1980"/>
              <w:gridCol w:w="1504"/>
              <w:gridCol w:w="1648"/>
              <w:gridCol w:w="1396"/>
            </w:tblGrid>
            <w:tr w:rsidR="008959A2" w:rsidRPr="005C56B6" w14:paraId="5EB6F6CF" w14:textId="77777777">
              <w:tc>
                <w:tcPr>
                  <w:tcW w:w="1444" w:type="dxa"/>
                  <w:tcBorders>
                    <w:top w:val="dotted" w:sz="4" w:space="0" w:color="auto"/>
                    <w:left w:val="dotted" w:sz="4" w:space="0" w:color="auto"/>
                    <w:bottom w:val="dotted" w:sz="4" w:space="0" w:color="auto"/>
                    <w:right w:val="dotted" w:sz="4" w:space="0" w:color="auto"/>
                  </w:tcBorders>
                  <w:vAlign w:val="center"/>
                </w:tcPr>
                <w:p w14:paraId="399FEE45" w14:textId="77777777" w:rsidR="008959A2" w:rsidRPr="005C56B6" w:rsidRDefault="008959A2" w:rsidP="00D6442C">
                  <w:pPr>
                    <w:rPr>
                      <w:rFonts w:ascii="Arial" w:hAnsi="Arial" w:cs="Arial"/>
                      <w:sz w:val="16"/>
                      <w:szCs w:val="16"/>
                    </w:rPr>
                  </w:pPr>
                  <w:r w:rsidRPr="005C56B6">
                    <w:rPr>
                      <w:rFonts w:ascii="Arial" w:hAnsi="Arial" w:cs="Arial"/>
                      <w:sz w:val="16"/>
                      <w:szCs w:val="16"/>
                    </w:rPr>
                    <w:t>01. Mexico</w:t>
                  </w:r>
                </w:p>
              </w:tc>
              <w:tc>
                <w:tcPr>
                  <w:tcW w:w="1980" w:type="dxa"/>
                  <w:tcBorders>
                    <w:top w:val="dotted" w:sz="4" w:space="0" w:color="auto"/>
                    <w:left w:val="dotted" w:sz="4" w:space="0" w:color="auto"/>
                    <w:bottom w:val="dotted" w:sz="4" w:space="0" w:color="auto"/>
                    <w:right w:val="dotted" w:sz="4" w:space="0" w:color="auto"/>
                  </w:tcBorders>
                  <w:vAlign w:val="center"/>
                </w:tcPr>
                <w:p w14:paraId="4784B0CC" w14:textId="77777777" w:rsidR="008959A2" w:rsidRPr="005C56B6" w:rsidRDefault="008959A2" w:rsidP="00D6442C">
                  <w:pPr>
                    <w:rPr>
                      <w:rFonts w:ascii="Arial" w:hAnsi="Arial" w:cs="Arial"/>
                      <w:sz w:val="16"/>
                      <w:szCs w:val="16"/>
                    </w:rPr>
                  </w:pPr>
                  <w:r w:rsidRPr="005C56B6">
                    <w:rPr>
                      <w:rFonts w:ascii="Arial" w:hAnsi="Arial" w:cs="Arial"/>
                      <w:sz w:val="16"/>
                      <w:szCs w:val="16"/>
                    </w:rPr>
                    <w:t>02. Guatemala</w:t>
                  </w:r>
                </w:p>
              </w:tc>
              <w:tc>
                <w:tcPr>
                  <w:tcW w:w="1504" w:type="dxa"/>
                  <w:tcBorders>
                    <w:top w:val="dotted" w:sz="4" w:space="0" w:color="auto"/>
                    <w:left w:val="dotted" w:sz="4" w:space="0" w:color="auto"/>
                    <w:bottom w:val="dotted" w:sz="4" w:space="0" w:color="auto"/>
                    <w:right w:val="dotted" w:sz="4" w:space="0" w:color="auto"/>
                  </w:tcBorders>
                  <w:vAlign w:val="center"/>
                </w:tcPr>
                <w:p w14:paraId="487F52E2" w14:textId="77777777" w:rsidR="008959A2" w:rsidRPr="005C56B6" w:rsidRDefault="008959A2" w:rsidP="00D6442C">
                  <w:pPr>
                    <w:rPr>
                      <w:rFonts w:ascii="Arial" w:hAnsi="Arial" w:cs="Arial"/>
                      <w:sz w:val="16"/>
                      <w:szCs w:val="16"/>
                    </w:rPr>
                  </w:pPr>
                  <w:r w:rsidRPr="005C56B6">
                    <w:rPr>
                      <w:rFonts w:ascii="Arial" w:hAnsi="Arial" w:cs="Arial"/>
                      <w:sz w:val="16"/>
                      <w:szCs w:val="16"/>
                    </w:rPr>
                    <w:t>03. El Salvador</w:t>
                  </w:r>
                </w:p>
              </w:tc>
              <w:tc>
                <w:tcPr>
                  <w:tcW w:w="1648" w:type="dxa"/>
                  <w:tcBorders>
                    <w:top w:val="dotted" w:sz="4" w:space="0" w:color="auto"/>
                    <w:left w:val="dotted" w:sz="4" w:space="0" w:color="auto"/>
                    <w:bottom w:val="dotted" w:sz="4" w:space="0" w:color="auto"/>
                    <w:right w:val="dotted" w:sz="4" w:space="0" w:color="auto"/>
                  </w:tcBorders>
                  <w:vAlign w:val="center"/>
                </w:tcPr>
                <w:p w14:paraId="579B7A99" w14:textId="77777777" w:rsidR="008959A2" w:rsidRPr="005C56B6" w:rsidRDefault="008959A2" w:rsidP="00D6442C">
                  <w:pPr>
                    <w:rPr>
                      <w:rFonts w:ascii="Arial" w:hAnsi="Arial" w:cs="Arial"/>
                      <w:sz w:val="16"/>
                      <w:szCs w:val="16"/>
                    </w:rPr>
                  </w:pPr>
                  <w:r w:rsidRPr="005C56B6">
                    <w:rPr>
                      <w:rFonts w:ascii="Arial" w:hAnsi="Arial" w:cs="Arial"/>
                      <w:sz w:val="16"/>
                      <w:szCs w:val="16"/>
                    </w:rPr>
                    <w:t>04. Honduras</w:t>
                  </w:r>
                </w:p>
              </w:tc>
              <w:tc>
                <w:tcPr>
                  <w:tcW w:w="1396" w:type="dxa"/>
                  <w:tcBorders>
                    <w:top w:val="dotted" w:sz="4" w:space="0" w:color="auto"/>
                    <w:left w:val="dotted" w:sz="4" w:space="0" w:color="auto"/>
                    <w:bottom w:val="dotted" w:sz="4" w:space="0" w:color="auto"/>
                    <w:right w:val="dotted" w:sz="4" w:space="0" w:color="auto"/>
                  </w:tcBorders>
                  <w:vAlign w:val="center"/>
                </w:tcPr>
                <w:p w14:paraId="02BB18E7"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05. Nicaragua  </w:t>
                  </w:r>
                </w:p>
              </w:tc>
            </w:tr>
            <w:tr w:rsidR="008959A2" w:rsidRPr="005C56B6" w14:paraId="25DF6CD9" w14:textId="77777777">
              <w:tc>
                <w:tcPr>
                  <w:tcW w:w="1444" w:type="dxa"/>
                  <w:tcBorders>
                    <w:top w:val="dotted" w:sz="4" w:space="0" w:color="auto"/>
                    <w:left w:val="dotted" w:sz="4" w:space="0" w:color="auto"/>
                    <w:bottom w:val="dotted" w:sz="4" w:space="0" w:color="auto"/>
                    <w:right w:val="dotted" w:sz="4" w:space="0" w:color="auto"/>
                  </w:tcBorders>
                  <w:vAlign w:val="center"/>
                </w:tcPr>
                <w:p w14:paraId="2C275971"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06. Costa Rica  </w:t>
                  </w:r>
                </w:p>
              </w:tc>
              <w:tc>
                <w:tcPr>
                  <w:tcW w:w="1980" w:type="dxa"/>
                  <w:tcBorders>
                    <w:top w:val="dotted" w:sz="4" w:space="0" w:color="auto"/>
                    <w:left w:val="dotted" w:sz="4" w:space="0" w:color="auto"/>
                    <w:bottom w:val="dotted" w:sz="4" w:space="0" w:color="auto"/>
                    <w:right w:val="dotted" w:sz="4" w:space="0" w:color="auto"/>
                  </w:tcBorders>
                  <w:vAlign w:val="center"/>
                </w:tcPr>
                <w:p w14:paraId="7C9F004A"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07. Panama  </w:t>
                  </w:r>
                </w:p>
              </w:tc>
              <w:tc>
                <w:tcPr>
                  <w:tcW w:w="1504" w:type="dxa"/>
                  <w:tcBorders>
                    <w:top w:val="dotted" w:sz="4" w:space="0" w:color="auto"/>
                    <w:left w:val="dotted" w:sz="4" w:space="0" w:color="auto"/>
                    <w:bottom w:val="dotted" w:sz="4" w:space="0" w:color="auto"/>
                    <w:right w:val="dotted" w:sz="4" w:space="0" w:color="auto"/>
                  </w:tcBorders>
                  <w:vAlign w:val="center"/>
                </w:tcPr>
                <w:p w14:paraId="7ADB1895"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08. Colombia  </w:t>
                  </w:r>
                </w:p>
              </w:tc>
              <w:tc>
                <w:tcPr>
                  <w:tcW w:w="1648" w:type="dxa"/>
                  <w:tcBorders>
                    <w:top w:val="dotted" w:sz="4" w:space="0" w:color="auto"/>
                    <w:left w:val="dotted" w:sz="4" w:space="0" w:color="auto"/>
                    <w:bottom w:val="dotted" w:sz="4" w:space="0" w:color="auto"/>
                    <w:right w:val="dotted" w:sz="4" w:space="0" w:color="auto"/>
                  </w:tcBorders>
                  <w:vAlign w:val="center"/>
                </w:tcPr>
                <w:p w14:paraId="424AF627"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09.  Ecuador  </w:t>
                  </w:r>
                </w:p>
              </w:tc>
              <w:tc>
                <w:tcPr>
                  <w:tcW w:w="1396" w:type="dxa"/>
                  <w:tcBorders>
                    <w:top w:val="dotted" w:sz="4" w:space="0" w:color="auto"/>
                    <w:left w:val="dotted" w:sz="4" w:space="0" w:color="auto"/>
                    <w:bottom w:val="dotted" w:sz="4" w:space="0" w:color="auto"/>
                    <w:right w:val="dotted" w:sz="4" w:space="0" w:color="auto"/>
                  </w:tcBorders>
                  <w:vAlign w:val="center"/>
                </w:tcPr>
                <w:p w14:paraId="50D210E8" w14:textId="77777777" w:rsidR="008959A2" w:rsidRPr="005C56B6" w:rsidRDefault="008959A2" w:rsidP="00D6442C">
                  <w:pPr>
                    <w:rPr>
                      <w:rFonts w:ascii="Arial" w:hAnsi="Arial" w:cs="Arial"/>
                      <w:sz w:val="16"/>
                      <w:szCs w:val="16"/>
                    </w:rPr>
                  </w:pPr>
                  <w:r w:rsidRPr="005C56B6">
                    <w:rPr>
                      <w:rFonts w:ascii="Arial" w:hAnsi="Arial" w:cs="Arial"/>
                      <w:sz w:val="16"/>
                      <w:szCs w:val="16"/>
                    </w:rPr>
                    <w:t>10. Bolivia</w:t>
                  </w:r>
                </w:p>
              </w:tc>
            </w:tr>
            <w:tr w:rsidR="008959A2" w:rsidRPr="005C56B6" w14:paraId="141EA08A" w14:textId="77777777">
              <w:tc>
                <w:tcPr>
                  <w:tcW w:w="1444" w:type="dxa"/>
                  <w:tcBorders>
                    <w:top w:val="dotted" w:sz="4" w:space="0" w:color="auto"/>
                    <w:left w:val="dotted" w:sz="4" w:space="0" w:color="auto"/>
                    <w:bottom w:val="dotted" w:sz="4" w:space="0" w:color="auto"/>
                    <w:right w:val="dotted" w:sz="4" w:space="0" w:color="auto"/>
                  </w:tcBorders>
                  <w:vAlign w:val="center"/>
                </w:tcPr>
                <w:p w14:paraId="075F8F23" w14:textId="77777777" w:rsidR="008959A2" w:rsidRPr="005C56B6" w:rsidRDefault="008959A2" w:rsidP="00D6442C">
                  <w:pPr>
                    <w:rPr>
                      <w:rFonts w:ascii="Arial" w:hAnsi="Arial" w:cs="Arial"/>
                      <w:sz w:val="16"/>
                      <w:szCs w:val="16"/>
                    </w:rPr>
                  </w:pPr>
                  <w:r w:rsidRPr="005C56B6">
                    <w:rPr>
                      <w:rFonts w:ascii="Arial" w:hAnsi="Arial" w:cs="Arial"/>
                      <w:sz w:val="16"/>
                      <w:szCs w:val="16"/>
                    </w:rPr>
                    <w:t>11. Peru</w:t>
                  </w:r>
                </w:p>
              </w:tc>
              <w:tc>
                <w:tcPr>
                  <w:tcW w:w="1980" w:type="dxa"/>
                  <w:tcBorders>
                    <w:top w:val="dotted" w:sz="4" w:space="0" w:color="auto"/>
                    <w:left w:val="dotted" w:sz="4" w:space="0" w:color="auto"/>
                    <w:bottom w:val="dotted" w:sz="4" w:space="0" w:color="auto"/>
                    <w:right w:val="dotted" w:sz="4" w:space="0" w:color="auto"/>
                  </w:tcBorders>
                  <w:vAlign w:val="center"/>
                </w:tcPr>
                <w:p w14:paraId="7802DE12"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12. Paraguay  </w:t>
                  </w:r>
                </w:p>
              </w:tc>
              <w:tc>
                <w:tcPr>
                  <w:tcW w:w="1504" w:type="dxa"/>
                  <w:tcBorders>
                    <w:top w:val="dotted" w:sz="4" w:space="0" w:color="auto"/>
                    <w:left w:val="dotted" w:sz="4" w:space="0" w:color="auto"/>
                    <w:bottom w:val="dotted" w:sz="4" w:space="0" w:color="auto"/>
                    <w:right w:val="dotted" w:sz="4" w:space="0" w:color="auto"/>
                  </w:tcBorders>
                  <w:vAlign w:val="center"/>
                </w:tcPr>
                <w:p w14:paraId="210E46C3"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13. Chile  </w:t>
                  </w:r>
                </w:p>
              </w:tc>
              <w:tc>
                <w:tcPr>
                  <w:tcW w:w="1648" w:type="dxa"/>
                  <w:tcBorders>
                    <w:top w:val="dotted" w:sz="4" w:space="0" w:color="auto"/>
                    <w:left w:val="dotted" w:sz="4" w:space="0" w:color="auto"/>
                    <w:bottom w:val="dotted" w:sz="4" w:space="0" w:color="auto"/>
                    <w:right w:val="dotted" w:sz="4" w:space="0" w:color="auto"/>
                  </w:tcBorders>
                  <w:vAlign w:val="center"/>
                </w:tcPr>
                <w:p w14:paraId="3BBD61CF"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14. Uruguay  </w:t>
                  </w:r>
                </w:p>
              </w:tc>
              <w:tc>
                <w:tcPr>
                  <w:tcW w:w="1396" w:type="dxa"/>
                  <w:tcBorders>
                    <w:top w:val="dotted" w:sz="4" w:space="0" w:color="auto"/>
                    <w:left w:val="dotted" w:sz="4" w:space="0" w:color="auto"/>
                    <w:bottom w:val="dotted" w:sz="4" w:space="0" w:color="auto"/>
                    <w:right w:val="dotted" w:sz="4" w:space="0" w:color="auto"/>
                  </w:tcBorders>
                  <w:vAlign w:val="center"/>
                </w:tcPr>
                <w:p w14:paraId="6B5E1A2A" w14:textId="77777777" w:rsidR="008959A2" w:rsidRPr="005C56B6" w:rsidRDefault="008959A2" w:rsidP="00D6442C">
                  <w:pPr>
                    <w:rPr>
                      <w:rFonts w:ascii="Arial" w:hAnsi="Arial" w:cs="Arial"/>
                      <w:sz w:val="16"/>
                      <w:szCs w:val="16"/>
                    </w:rPr>
                  </w:pPr>
                  <w:r w:rsidRPr="005C56B6">
                    <w:rPr>
                      <w:rFonts w:ascii="Arial" w:hAnsi="Arial" w:cs="Arial"/>
                      <w:sz w:val="16"/>
                      <w:szCs w:val="16"/>
                    </w:rPr>
                    <w:t>15. Brazil</w:t>
                  </w:r>
                </w:p>
              </w:tc>
            </w:tr>
            <w:tr w:rsidR="008959A2" w:rsidRPr="005C56B6" w14:paraId="462DF00E" w14:textId="77777777">
              <w:tc>
                <w:tcPr>
                  <w:tcW w:w="1444" w:type="dxa"/>
                  <w:tcBorders>
                    <w:top w:val="dotted" w:sz="4" w:space="0" w:color="auto"/>
                    <w:left w:val="dotted" w:sz="4" w:space="0" w:color="auto"/>
                    <w:bottom w:val="dotted" w:sz="4" w:space="0" w:color="auto"/>
                    <w:right w:val="dotted" w:sz="4" w:space="0" w:color="auto"/>
                  </w:tcBorders>
                  <w:vAlign w:val="center"/>
                </w:tcPr>
                <w:p w14:paraId="76019B88" w14:textId="77777777" w:rsidR="008959A2" w:rsidRPr="005C56B6" w:rsidRDefault="008959A2" w:rsidP="00D6442C">
                  <w:pPr>
                    <w:rPr>
                      <w:rFonts w:ascii="Arial" w:hAnsi="Arial" w:cs="Arial"/>
                      <w:sz w:val="16"/>
                      <w:szCs w:val="16"/>
                    </w:rPr>
                  </w:pPr>
                  <w:r w:rsidRPr="005C56B6">
                    <w:rPr>
                      <w:rFonts w:ascii="Arial" w:hAnsi="Arial" w:cs="Arial"/>
                      <w:sz w:val="16"/>
                      <w:szCs w:val="16"/>
                    </w:rPr>
                    <w:t>16. Venezuela</w:t>
                  </w:r>
                </w:p>
              </w:tc>
              <w:tc>
                <w:tcPr>
                  <w:tcW w:w="1980" w:type="dxa"/>
                  <w:tcBorders>
                    <w:top w:val="dotted" w:sz="4" w:space="0" w:color="auto"/>
                    <w:left w:val="dotted" w:sz="4" w:space="0" w:color="auto"/>
                    <w:bottom w:val="dotted" w:sz="4" w:space="0" w:color="auto"/>
                    <w:right w:val="dotted" w:sz="4" w:space="0" w:color="auto"/>
                  </w:tcBorders>
                  <w:vAlign w:val="center"/>
                </w:tcPr>
                <w:p w14:paraId="36B8A299"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17. Argentina  </w:t>
                  </w:r>
                </w:p>
              </w:tc>
              <w:tc>
                <w:tcPr>
                  <w:tcW w:w="1504" w:type="dxa"/>
                  <w:tcBorders>
                    <w:top w:val="dotted" w:sz="4" w:space="0" w:color="auto"/>
                    <w:left w:val="dotted" w:sz="4" w:space="0" w:color="auto"/>
                    <w:bottom w:val="dotted" w:sz="4" w:space="0" w:color="auto"/>
                    <w:right w:val="dotted" w:sz="4" w:space="0" w:color="auto"/>
                  </w:tcBorders>
                  <w:vAlign w:val="center"/>
                </w:tcPr>
                <w:p w14:paraId="64429A87" w14:textId="77777777" w:rsidR="008959A2" w:rsidRPr="005C56B6" w:rsidRDefault="008959A2" w:rsidP="00D6442C">
                  <w:pPr>
                    <w:rPr>
                      <w:rFonts w:ascii="Arial" w:hAnsi="Arial" w:cs="Arial"/>
                      <w:sz w:val="16"/>
                      <w:szCs w:val="16"/>
                    </w:rPr>
                  </w:pPr>
                  <w:r w:rsidRPr="005C56B6">
                    <w:rPr>
                      <w:rFonts w:ascii="Arial" w:hAnsi="Arial" w:cs="Arial"/>
                      <w:sz w:val="16"/>
                      <w:szCs w:val="16"/>
                    </w:rPr>
                    <w:t>21. Dom. Rep.</w:t>
                  </w:r>
                </w:p>
              </w:tc>
              <w:tc>
                <w:tcPr>
                  <w:tcW w:w="1648" w:type="dxa"/>
                  <w:tcBorders>
                    <w:top w:val="dotted" w:sz="4" w:space="0" w:color="auto"/>
                    <w:left w:val="dotted" w:sz="4" w:space="0" w:color="auto"/>
                    <w:bottom w:val="dotted" w:sz="4" w:space="0" w:color="auto"/>
                    <w:right w:val="dotted" w:sz="4" w:space="0" w:color="auto"/>
                  </w:tcBorders>
                  <w:vAlign w:val="center"/>
                </w:tcPr>
                <w:p w14:paraId="6A2F09CD"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22. Haiti  </w:t>
                  </w:r>
                </w:p>
              </w:tc>
              <w:tc>
                <w:tcPr>
                  <w:tcW w:w="1396" w:type="dxa"/>
                  <w:tcBorders>
                    <w:top w:val="dotted" w:sz="4" w:space="0" w:color="auto"/>
                    <w:left w:val="dotted" w:sz="4" w:space="0" w:color="auto"/>
                    <w:bottom w:val="dotted" w:sz="4" w:space="0" w:color="auto"/>
                    <w:right w:val="dotted" w:sz="4" w:space="0" w:color="auto"/>
                  </w:tcBorders>
                  <w:vAlign w:val="center"/>
                </w:tcPr>
                <w:p w14:paraId="2997F8BB"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23. Jamaica  </w:t>
                  </w:r>
                </w:p>
              </w:tc>
            </w:tr>
            <w:tr w:rsidR="008959A2" w:rsidRPr="005C56B6" w14:paraId="62BE6B13"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6B5F25EB"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24. Guyana  </w:t>
                  </w:r>
                </w:p>
              </w:tc>
              <w:tc>
                <w:tcPr>
                  <w:tcW w:w="1980" w:type="dxa"/>
                  <w:tcBorders>
                    <w:top w:val="dotted" w:sz="4" w:space="0" w:color="auto"/>
                    <w:left w:val="dotted" w:sz="4" w:space="0" w:color="auto"/>
                    <w:bottom w:val="dotted" w:sz="4" w:space="0" w:color="auto"/>
                    <w:right w:val="dotted" w:sz="4" w:space="0" w:color="auto"/>
                  </w:tcBorders>
                  <w:vAlign w:val="center"/>
                </w:tcPr>
                <w:p w14:paraId="3C3EAA99" w14:textId="77777777" w:rsidR="008959A2" w:rsidRPr="003C2B2D" w:rsidRDefault="008959A2" w:rsidP="00D6442C">
                  <w:pPr>
                    <w:rPr>
                      <w:rFonts w:ascii="Arial" w:hAnsi="Arial" w:cs="Arial"/>
                      <w:b/>
                      <w:sz w:val="16"/>
                      <w:szCs w:val="16"/>
                    </w:rPr>
                  </w:pPr>
                  <w:r w:rsidRPr="003C2B2D">
                    <w:rPr>
                      <w:rFonts w:ascii="Arial" w:hAnsi="Arial" w:cs="Arial"/>
                      <w:b/>
                      <w:sz w:val="16"/>
                      <w:szCs w:val="16"/>
                    </w:rPr>
                    <w:t>25. Trinidad &amp; Tobago</w:t>
                  </w:r>
                </w:p>
              </w:tc>
              <w:tc>
                <w:tcPr>
                  <w:tcW w:w="1504" w:type="dxa"/>
                  <w:tcBorders>
                    <w:top w:val="dotted" w:sz="4" w:space="0" w:color="auto"/>
                    <w:left w:val="dotted" w:sz="4" w:space="0" w:color="auto"/>
                    <w:bottom w:val="dotted" w:sz="4" w:space="0" w:color="auto"/>
                    <w:right w:val="dotted" w:sz="4" w:space="0" w:color="auto"/>
                  </w:tcBorders>
                  <w:vAlign w:val="center"/>
                </w:tcPr>
                <w:p w14:paraId="4B237DBB"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26. Belize  </w:t>
                  </w:r>
                </w:p>
              </w:tc>
              <w:tc>
                <w:tcPr>
                  <w:tcW w:w="1648" w:type="dxa"/>
                  <w:tcBorders>
                    <w:top w:val="dotted" w:sz="4" w:space="0" w:color="auto"/>
                    <w:left w:val="dotted" w:sz="4" w:space="0" w:color="auto"/>
                    <w:bottom w:val="dotted" w:sz="4" w:space="0" w:color="auto"/>
                    <w:right w:val="dotted" w:sz="4" w:space="0" w:color="auto"/>
                  </w:tcBorders>
                  <w:vAlign w:val="center"/>
                </w:tcPr>
                <w:p w14:paraId="2B9B5A15"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40. United States  </w:t>
                  </w:r>
                </w:p>
              </w:tc>
              <w:tc>
                <w:tcPr>
                  <w:tcW w:w="1396" w:type="dxa"/>
                  <w:tcBorders>
                    <w:top w:val="dotted" w:sz="4" w:space="0" w:color="auto"/>
                    <w:left w:val="dotted" w:sz="4" w:space="0" w:color="auto"/>
                    <w:bottom w:val="dotted" w:sz="4" w:space="0" w:color="auto"/>
                    <w:right w:val="dotted" w:sz="4" w:space="0" w:color="auto"/>
                  </w:tcBorders>
                  <w:vAlign w:val="center"/>
                </w:tcPr>
                <w:p w14:paraId="01DBA7BB" w14:textId="77777777" w:rsidR="008959A2" w:rsidRPr="005C56B6" w:rsidRDefault="008959A2" w:rsidP="00D6442C">
                  <w:pPr>
                    <w:rPr>
                      <w:rFonts w:ascii="Arial" w:hAnsi="Arial" w:cs="Arial"/>
                      <w:sz w:val="16"/>
                      <w:szCs w:val="16"/>
                    </w:rPr>
                  </w:pPr>
                  <w:r w:rsidRPr="005C56B6">
                    <w:rPr>
                      <w:rFonts w:ascii="Arial" w:hAnsi="Arial" w:cs="Arial"/>
                      <w:sz w:val="16"/>
                      <w:szCs w:val="16"/>
                    </w:rPr>
                    <w:t>41. Canada</w:t>
                  </w:r>
                </w:p>
              </w:tc>
            </w:tr>
            <w:tr w:rsidR="008959A2" w:rsidRPr="005C56B6" w14:paraId="15A63AAE"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3E1EB64F" w14:textId="77777777" w:rsidR="008959A2" w:rsidRPr="005C56B6" w:rsidRDefault="008959A2" w:rsidP="00D6442C">
                  <w:pPr>
                    <w:rPr>
                      <w:rFonts w:ascii="Arial" w:hAnsi="Arial" w:cs="Arial"/>
                      <w:sz w:val="16"/>
                      <w:szCs w:val="16"/>
                    </w:rPr>
                  </w:pPr>
                  <w:r w:rsidRPr="005C56B6">
                    <w:rPr>
                      <w:rFonts w:ascii="Arial" w:hAnsi="Arial" w:cs="Arial"/>
                      <w:sz w:val="16"/>
                      <w:szCs w:val="16"/>
                    </w:rPr>
                    <w:t>27. Suriname</w:t>
                  </w:r>
                </w:p>
              </w:tc>
              <w:tc>
                <w:tcPr>
                  <w:tcW w:w="1980" w:type="dxa"/>
                  <w:tcBorders>
                    <w:top w:val="dotted" w:sz="4" w:space="0" w:color="auto"/>
                    <w:left w:val="dotted" w:sz="4" w:space="0" w:color="auto"/>
                    <w:bottom w:val="dotted" w:sz="4" w:space="0" w:color="auto"/>
                    <w:right w:val="dotted" w:sz="4" w:space="0" w:color="auto"/>
                  </w:tcBorders>
                  <w:vAlign w:val="center"/>
                </w:tcPr>
                <w:p w14:paraId="3B44CF96" w14:textId="77777777" w:rsidR="008959A2" w:rsidRPr="005C56B6" w:rsidRDefault="008959A2" w:rsidP="00D6442C">
                  <w:pPr>
                    <w:rPr>
                      <w:rFonts w:ascii="Arial" w:hAnsi="Arial" w:cs="Arial"/>
                      <w:sz w:val="16"/>
                      <w:szCs w:val="16"/>
                    </w:rPr>
                  </w:pPr>
                  <w:r w:rsidRPr="005C56B6">
                    <w:rPr>
                      <w:rFonts w:ascii="Arial" w:hAnsi="Arial" w:cs="Arial"/>
                      <w:sz w:val="16"/>
                      <w:szCs w:val="16"/>
                    </w:rPr>
                    <w:t>28. Ba</w:t>
                  </w:r>
                  <w:r>
                    <w:rPr>
                      <w:rFonts w:ascii="Arial" w:hAnsi="Arial" w:cs="Arial"/>
                      <w:sz w:val="16"/>
                      <w:szCs w:val="16"/>
                    </w:rPr>
                    <w:t>hamas</w:t>
                  </w:r>
                </w:p>
              </w:tc>
              <w:tc>
                <w:tcPr>
                  <w:tcW w:w="1504" w:type="dxa"/>
                  <w:tcBorders>
                    <w:top w:val="dotted" w:sz="4" w:space="0" w:color="auto"/>
                    <w:left w:val="dotted" w:sz="4" w:space="0" w:color="auto"/>
                    <w:bottom w:val="dotted" w:sz="4" w:space="0" w:color="auto"/>
                    <w:right w:val="dotted" w:sz="4" w:space="0" w:color="auto"/>
                  </w:tcBorders>
                  <w:vAlign w:val="center"/>
                </w:tcPr>
                <w:p w14:paraId="59DC93FE" w14:textId="77777777" w:rsidR="008959A2" w:rsidRPr="005C56B6" w:rsidRDefault="008959A2" w:rsidP="00D6442C">
                  <w:pPr>
                    <w:rPr>
                      <w:rFonts w:ascii="Arial" w:hAnsi="Arial" w:cs="Arial"/>
                      <w:sz w:val="16"/>
                      <w:szCs w:val="16"/>
                    </w:rPr>
                  </w:pPr>
                  <w:r w:rsidRPr="005C56B6">
                    <w:rPr>
                      <w:rFonts w:ascii="Arial" w:hAnsi="Arial" w:cs="Arial"/>
                      <w:sz w:val="16"/>
                      <w:szCs w:val="16"/>
                    </w:rPr>
                    <w:t>29. Ba</w:t>
                  </w:r>
                  <w:r>
                    <w:rPr>
                      <w:rFonts w:ascii="Arial" w:hAnsi="Arial" w:cs="Arial"/>
                      <w:sz w:val="16"/>
                      <w:szCs w:val="16"/>
                    </w:rPr>
                    <w:t>rbados</w:t>
                  </w:r>
                </w:p>
              </w:tc>
              <w:tc>
                <w:tcPr>
                  <w:tcW w:w="1648" w:type="dxa"/>
                  <w:tcBorders>
                    <w:top w:val="dotted" w:sz="4" w:space="0" w:color="auto"/>
                    <w:left w:val="dotted" w:sz="4" w:space="0" w:color="auto"/>
                    <w:bottom w:val="dotted" w:sz="4" w:space="0" w:color="auto"/>
                    <w:right w:val="dotted" w:sz="4" w:space="0" w:color="auto"/>
                  </w:tcBorders>
                  <w:vAlign w:val="center"/>
                </w:tcPr>
                <w:p w14:paraId="7E2663B1" w14:textId="77777777" w:rsidR="008959A2" w:rsidRPr="005C56B6" w:rsidRDefault="008959A2" w:rsidP="00D6442C">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14:paraId="21CB7723" w14:textId="77777777" w:rsidR="008959A2" w:rsidRPr="005C56B6" w:rsidRDefault="008959A2" w:rsidP="00D6442C">
                  <w:pPr>
                    <w:rPr>
                      <w:rFonts w:ascii="Arial" w:hAnsi="Arial" w:cs="Arial"/>
                      <w:sz w:val="16"/>
                      <w:szCs w:val="16"/>
                    </w:rPr>
                  </w:pPr>
                </w:p>
              </w:tc>
            </w:tr>
            <w:tr w:rsidR="008959A2" w:rsidRPr="005C56B6" w14:paraId="5ED43DB4"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2525EB32" w14:textId="77777777" w:rsidR="008959A2" w:rsidRPr="005C56B6" w:rsidRDefault="008959A2" w:rsidP="00D6442C">
                  <w:pPr>
                    <w:rPr>
                      <w:rFonts w:ascii="Arial" w:hAnsi="Arial" w:cs="Arial"/>
                      <w:sz w:val="16"/>
                      <w:szCs w:val="16"/>
                    </w:rPr>
                  </w:pPr>
                </w:p>
              </w:tc>
              <w:tc>
                <w:tcPr>
                  <w:tcW w:w="1980" w:type="dxa"/>
                  <w:tcBorders>
                    <w:top w:val="dotted" w:sz="4" w:space="0" w:color="auto"/>
                    <w:left w:val="dotted" w:sz="4" w:space="0" w:color="auto"/>
                    <w:bottom w:val="dotted" w:sz="4" w:space="0" w:color="auto"/>
                    <w:right w:val="dotted" w:sz="4" w:space="0" w:color="auto"/>
                  </w:tcBorders>
                  <w:vAlign w:val="center"/>
                </w:tcPr>
                <w:p w14:paraId="3ABCA9AB" w14:textId="77777777" w:rsidR="008959A2" w:rsidRPr="005C56B6" w:rsidRDefault="008959A2" w:rsidP="00D6442C">
                  <w:pPr>
                    <w:rPr>
                      <w:rFonts w:ascii="Arial" w:hAnsi="Arial" w:cs="Arial"/>
                      <w:sz w:val="16"/>
                      <w:szCs w:val="16"/>
                    </w:rPr>
                  </w:pPr>
                </w:p>
              </w:tc>
              <w:tc>
                <w:tcPr>
                  <w:tcW w:w="1504" w:type="dxa"/>
                  <w:tcBorders>
                    <w:top w:val="dotted" w:sz="4" w:space="0" w:color="auto"/>
                    <w:left w:val="dotted" w:sz="4" w:space="0" w:color="auto"/>
                    <w:bottom w:val="dotted" w:sz="4" w:space="0" w:color="auto"/>
                    <w:right w:val="dotted" w:sz="4" w:space="0" w:color="auto"/>
                  </w:tcBorders>
                  <w:vAlign w:val="center"/>
                </w:tcPr>
                <w:p w14:paraId="72C5CA0D" w14:textId="77777777" w:rsidR="008959A2" w:rsidRPr="005C56B6" w:rsidRDefault="008959A2" w:rsidP="00D6442C">
                  <w:pPr>
                    <w:rPr>
                      <w:rFonts w:ascii="Arial" w:hAnsi="Arial" w:cs="Arial"/>
                      <w:sz w:val="16"/>
                      <w:szCs w:val="16"/>
                    </w:rPr>
                  </w:pPr>
                </w:p>
              </w:tc>
              <w:tc>
                <w:tcPr>
                  <w:tcW w:w="1648" w:type="dxa"/>
                  <w:tcBorders>
                    <w:top w:val="dotted" w:sz="4" w:space="0" w:color="auto"/>
                    <w:left w:val="dotted" w:sz="4" w:space="0" w:color="auto"/>
                    <w:bottom w:val="dotted" w:sz="4" w:space="0" w:color="auto"/>
                    <w:right w:val="dotted" w:sz="4" w:space="0" w:color="auto"/>
                  </w:tcBorders>
                  <w:vAlign w:val="center"/>
                </w:tcPr>
                <w:p w14:paraId="28E5591F" w14:textId="77777777" w:rsidR="008959A2" w:rsidRPr="005C56B6" w:rsidRDefault="008959A2" w:rsidP="00D6442C">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14:paraId="0198D29B" w14:textId="77777777" w:rsidR="008959A2" w:rsidRPr="005C56B6" w:rsidRDefault="008959A2" w:rsidP="00D6442C">
                  <w:pPr>
                    <w:rPr>
                      <w:rFonts w:ascii="Arial" w:hAnsi="Arial" w:cs="Arial"/>
                      <w:sz w:val="16"/>
                      <w:szCs w:val="16"/>
                    </w:rPr>
                  </w:pPr>
                </w:p>
              </w:tc>
            </w:tr>
          </w:tbl>
          <w:p w14:paraId="0F50017B" w14:textId="77777777" w:rsidR="008959A2" w:rsidRPr="005C56B6" w:rsidRDefault="008959A2" w:rsidP="00D6442C">
            <w:pPr>
              <w:rPr>
                <w:rFonts w:ascii="Arial" w:hAnsi="Arial" w:cs="Arial"/>
                <w:color w:val="FF0000"/>
                <w:sz w:val="16"/>
                <w:szCs w:val="16"/>
              </w:rPr>
            </w:pPr>
          </w:p>
        </w:tc>
        <w:tc>
          <w:tcPr>
            <w:tcW w:w="753" w:type="pct"/>
            <w:tcBorders>
              <w:top w:val="dotted" w:sz="4" w:space="0" w:color="auto"/>
              <w:left w:val="nil"/>
              <w:bottom w:val="dotted" w:sz="4" w:space="0" w:color="auto"/>
              <w:right w:val="dotted" w:sz="4" w:space="0" w:color="auto"/>
            </w:tcBorders>
            <w:vAlign w:val="center"/>
          </w:tcPr>
          <w:p w14:paraId="0B557785" w14:textId="77777777" w:rsidR="008959A2" w:rsidRPr="005C56B6" w:rsidRDefault="00E831AB" w:rsidP="00D6442C">
            <w:pPr>
              <w:jc w:val="right"/>
              <w:rPr>
                <w:rFonts w:ascii="Arial" w:hAnsi="Arial" w:cs="Arial"/>
                <w:b/>
                <w:bCs/>
                <w:szCs w:val="20"/>
              </w:rPr>
            </w:pPr>
            <w:r w:rsidRPr="003C2B2D">
              <w:rPr>
                <w:rFonts w:ascii="Arial" w:hAnsi="Arial" w:cs="Arial"/>
                <w:b/>
                <w:bCs/>
                <w:sz w:val="22"/>
                <w:szCs w:val="22"/>
              </w:rPr>
              <w:t>25</w:t>
            </w:r>
          </w:p>
        </w:tc>
      </w:tr>
      <w:tr w:rsidR="008959A2" w:rsidRPr="005C56B6" w14:paraId="74D4CE88" w14:textId="77777777">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175F7838" w14:textId="77777777" w:rsidR="008959A2" w:rsidRPr="005C56B6" w:rsidRDefault="008959A2" w:rsidP="00D6442C">
            <w:pPr>
              <w:rPr>
                <w:rFonts w:ascii="Arial" w:hAnsi="Arial" w:cs="Arial"/>
                <w:sz w:val="18"/>
                <w:szCs w:val="20"/>
              </w:rPr>
            </w:pPr>
            <w:r w:rsidRPr="005C56B6">
              <w:rPr>
                <w:rFonts w:ascii="Arial" w:hAnsi="Arial" w:cs="Arial"/>
                <w:b/>
                <w:szCs w:val="20"/>
              </w:rPr>
              <w:t>IDNUM.</w:t>
            </w:r>
            <w:r w:rsidRPr="005C56B6">
              <w:rPr>
                <w:rFonts w:ascii="Arial" w:hAnsi="Arial" w:cs="Arial"/>
                <w:szCs w:val="20"/>
              </w:rPr>
              <w:t xml:space="preserve"> Questionnaire number </w:t>
            </w:r>
            <w:r w:rsidRPr="0013122A">
              <w:rPr>
                <w:rFonts w:ascii="Arial" w:hAnsi="Arial" w:cs="Arial"/>
                <w:b/>
                <w:sz w:val="16"/>
                <w:szCs w:val="16"/>
              </w:rPr>
              <w:t>[assigned at the office]</w:t>
            </w:r>
          </w:p>
        </w:tc>
        <w:tc>
          <w:tcPr>
            <w:tcW w:w="753" w:type="pct"/>
            <w:tcBorders>
              <w:top w:val="dotted" w:sz="4" w:space="0" w:color="auto"/>
              <w:left w:val="nil"/>
              <w:bottom w:val="dotted" w:sz="4" w:space="0" w:color="auto"/>
              <w:right w:val="dotted" w:sz="4" w:space="0" w:color="auto"/>
            </w:tcBorders>
            <w:vAlign w:val="center"/>
          </w:tcPr>
          <w:p w14:paraId="4493CAB8" w14:textId="77777777" w:rsidR="008959A2" w:rsidRPr="005C56B6" w:rsidRDefault="008959A2" w:rsidP="00D6442C">
            <w:pPr>
              <w:jc w:val="right"/>
              <w:rPr>
                <w:rFonts w:ascii="Arial" w:hAnsi="Arial" w:cs="Arial"/>
                <w:b/>
                <w:bCs/>
                <w:szCs w:val="20"/>
              </w:rPr>
            </w:pPr>
            <w:r w:rsidRPr="005C56B6">
              <w:rPr>
                <w:rFonts w:ascii="Arial" w:hAnsi="Arial" w:cs="Arial"/>
                <w:b/>
                <w:bCs/>
                <w:szCs w:val="20"/>
              </w:rPr>
              <w:t>|__|__|__|__|</w:t>
            </w:r>
          </w:p>
        </w:tc>
      </w:tr>
      <w:tr w:rsidR="008959A2" w:rsidRPr="005C56B6" w14:paraId="5EA34BA0"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23042182" w14:textId="14D6158A" w:rsidR="008959A2" w:rsidRDefault="008959A2" w:rsidP="00D6442C">
            <w:pPr>
              <w:rPr>
                <w:rFonts w:ascii="Arial" w:hAnsi="Arial" w:cs="Arial"/>
                <w:sz w:val="16"/>
                <w:szCs w:val="16"/>
              </w:rPr>
            </w:pPr>
            <w:r w:rsidRPr="005C56B6">
              <w:rPr>
                <w:rFonts w:ascii="Arial" w:hAnsi="Arial" w:cs="Arial"/>
                <w:b/>
                <w:szCs w:val="20"/>
              </w:rPr>
              <w:t>ESTRATOPRI:</w:t>
            </w:r>
            <w:r w:rsidRPr="005C56B6">
              <w:rPr>
                <w:rFonts w:ascii="Arial" w:hAnsi="Arial" w:cs="Arial"/>
                <w:szCs w:val="20"/>
              </w:rPr>
              <w:t xml:space="preserve"> </w:t>
            </w:r>
          </w:p>
          <w:p w14:paraId="7086337E" w14:textId="77777777" w:rsidR="00E831AB" w:rsidRPr="00706516" w:rsidRDefault="00E831AB" w:rsidP="00E831AB">
            <w:pPr>
              <w:rPr>
                <w:rFonts w:ascii="Arial" w:hAnsi="Arial" w:cs="Arial"/>
                <w:snapToGrid w:val="0"/>
                <w:szCs w:val="20"/>
              </w:rPr>
            </w:pPr>
            <w:r w:rsidRPr="00706516">
              <w:rPr>
                <w:rFonts w:ascii="Arial" w:hAnsi="Arial" w:cs="Arial"/>
                <w:snapToGrid w:val="0"/>
                <w:szCs w:val="20"/>
              </w:rPr>
              <w:t>(2501) West</w:t>
            </w:r>
          </w:p>
          <w:p w14:paraId="67725C9C" w14:textId="77777777" w:rsidR="00E831AB" w:rsidRPr="00706516" w:rsidRDefault="00E831AB" w:rsidP="00E831AB">
            <w:pPr>
              <w:rPr>
                <w:rFonts w:ascii="Arial" w:hAnsi="Arial" w:cs="Arial"/>
                <w:snapToGrid w:val="0"/>
                <w:szCs w:val="20"/>
              </w:rPr>
            </w:pPr>
            <w:r w:rsidRPr="00706516">
              <w:rPr>
                <w:rFonts w:ascii="Arial" w:hAnsi="Arial" w:cs="Arial"/>
                <w:snapToGrid w:val="0"/>
                <w:szCs w:val="20"/>
              </w:rPr>
              <w:t>(2502) East</w:t>
            </w:r>
          </w:p>
          <w:p w14:paraId="2957C5FC" w14:textId="77777777" w:rsidR="00E831AB" w:rsidRPr="00706516" w:rsidRDefault="00E831AB" w:rsidP="00E831AB">
            <w:pPr>
              <w:rPr>
                <w:rFonts w:ascii="Arial" w:hAnsi="Arial" w:cs="Arial"/>
                <w:snapToGrid w:val="0"/>
                <w:szCs w:val="20"/>
              </w:rPr>
            </w:pPr>
            <w:r w:rsidRPr="00706516">
              <w:rPr>
                <w:rFonts w:ascii="Arial" w:hAnsi="Arial" w:cs="Arial"/>
                <w:snapToGrid w:val="0"/>
                <w:szCs w:val="20"/>
              </w:rPr>
              <w:t>(2503) Central</w:t>
            </w:r>
          </w:p>
          <w:p w14:paraId="27530AF2" w14:textId="77777777" w:rsidR="00E831AB" w:rsidRPr="00706516" w:rsidRDefault="00E831AB" w:rsidP="00E831AB">
            <w:pPr>
              <w:rPr>
                <w:rFonts w:ascii="Arial" w:hAnsi="Arial" w:cs="Arial"/>
                <w:snapToGrid w:val="0"/>
                <w:szCs w:val="20"/>
              </w:rPr>
            </w:pPr>
            <w:r w:rsidRPr="00706516">
              <w:rPr>
                <w:rFonts w:ascii="Arial" w:hAnsi="Arial" w:cs="Arial"/>
                <w:snapToGrid w:val="0"/>
                <w:szCs w:val="20"/>
              </w:rPr>
              <w:t>(2504) South</w:t>
            </w:r>
          </w:p>
          <w:p w14:paraId="37D7BACF" w14:textId="77777777" w:rsidR="00E831AB" w:rsidRPr="005C56B6" w:rsidRDefault="00E831AB" w:rsidP="00E831AB">
            <w:pPr>
              <w:rPr>
                <w:rFonts w:ascii="Arial" w:hAnsi="Arial" w:cs="Arial"/>
                <w:b/>
                <w:szCs w:val="20"/>
              </w:rPr>
            </w:pPr>
            <w:r w:rsidRPr="00706516">
              <w:rPr>
                <w:rFonts w:ascii="Arial" w:hAnsi="Arial" w:cs="Arial"/>
                <w:snapToGrid w:val="0"/>
                <w:szCs w:val="20"/>
              </w:rPr>
              <w:t xml:space="preserve">(2505) </w:t>
            </w:r>
            <w:smartTag w:uri="urn:schemas-microsoft-com:office:smarttags" w:element="place">
              <w:r w:rsidRPr="00706516">
                <w:rPr>
                  <w:rFonts w:ascii="Arial" w:hAnsi="Arial" w:cs="Arial"/>
                  <w:snapToGrid w:val="0"/>
                  <w:szCs w:val="20"/>
                </w:rPr>
                <w:t>Tobago</w:t>
              </w:r>
            </w:smartTag>
          </w:p>
        </w:tc>
        <w:tc>
          <w:tcPr>
            <w:tcW w:w="753" w:type="pct"/>
            <w:tcBorders>
              <w:top w:val="dotted" w:sz="4" w:space="0" w:color="auto"/>
              <w:left w:val="nil"/>
              <w:bottom w:val="dotted" w:sz="4" w:space="0" w:color="auto"/>
              <w:right w:val="dotted" w:sz="4" w:space="0" w:color="auto"/>
            </w:tcBorders>
            <w:vAlign w:val="center"/>
          </w:tcPr>
          <w:p w14:paraId="6A266952" w14:textId="77777777" w:rsidR="008959A2" w:rsidRPr="005C56B6" w:rsidRDefault="008959A2" w:rsidP="00D6442C">
            <w:pPr>
              <w:jc w:val="right"/>
              <w:rPr>
                <w:rFonts w:ascii="Arial" w:hAnsi="Arial" w:cs="Arial"/>
                <w:b/>
                <w:bCs/>
                <w:sz w:val="28"/>
                <w:szCs w:val="28"/>
              </w:rPr>
            </w:pPr>
            <w:r w:rsidRPr="005C56B6">
              <w:rPr>
                <w:rFonts w:ascii="Arial" w:hAnsi="Arial" w:cs="Arial"/>
                <w:b/>
                <w:bCs/>
                <w:szCs w:val="20"/>
              </w:rPr>
              <w:t>|__|__|</w:t>
            </w:r>
          </w:p>
        </w:tc>
      </w:tr>
      <w:tr w:rsidR="008959A2" w:rsidRPr="005C56B6" w14:paraId="7244E24F" w14:textId="77777777">
        <w:trPr>
          <w:trHeight w:val="258"/>
        </w:trPr>
        <w:tc>
          <w:tcPr>
            <w:tcW w:w="4247" w:type="pct"/>
            <w:tcBorders>
              <w:top w:val="dotted" w:sz="4" w:space="0" w:color="auto"/>
              <w:left w:val="dotted" w:sz="4" w:space="0" w:color="auto"/>
              <w:bottom w:val="dotted" w:sz="4" w:space="0" w:color="auto"/>
              <w:right w:val="dotted" w:sz="4" w:space="0" w:color="auto"/>
            </w:tcBorders>
            <w:vAlign w:val="center"/>
          </w:tcPr>
          <w:p w14:paraId="399914FD" w14:textId="77777777" w:rsidR="008959A2" w:rsidRDefault="008959A2" w:rsidP="00D6442C">
            <w:pPr>
              <w:rPr>
                <w:rFonts w:ascii="Arial" w:hAnsi="Arial" w:cs="Arial"/>
                <w:b/>
                <w:szCs w:val="20"/>
              </w:rPr>
            </w:pPr>
            <w:r w:rsidRPr="005C56B6">
              <w:rPr>
                <w:rFonts w:ascii="Arial" w:hAnsi="Arial" w:cs="Arial"/>
                <w:b/>
                <w:szCs w:val="20"/>
              </w:rPr>
              <w:t xml:space="preserve">ESTRATOSEC. </w:t>
            </w:r>
            <w:r w:rsidRPr="005C56B6">
              <w:rPr>
                <w:rFonts w:ascii="Arial" w:hAnsi="Arial" w:cs="Arial"/>
                <w:szCs w:val="20"/>
              </w:rPr>
              <w:t xml:space="preserve">Size of the Municipality </w:t>
            </w:r>
            <w:r w:rsidRPr="0013122A">
              <w:rPr>
                <w:rFonts w:ascii="Arial" w:hAnsi="Arial" w:cs="Arial"/>
                <w:b/>
                <w:sz w:val="16"/>
                <w:szCs w:val="16"/>
              </w:rPr>
              <w:t>[voting age population according to the census; modify for each country, using the appropriate number of strata and population ranges]:</w:t>
            </w:r>
            <w:r w:rsidRPr="0033287D">
              <w:rPr>
                <w:rFonts w:ascii="Arial" w:hAnsi="Arial" w:cs="Arial"/>
                <w:b/>
                <w:szCs w:val="20"/>
              </w:rPr>
              <w:t xml:space="preserve">    </w:t>
            </w:r>
          </w:p>
          <w:p w14:paraId="40C6FBE9" w14:textId="39BB2F44" w:rsidR="008959A2" w:rsidRDefault="008959A2" w:rsidP="00D6442C">
            <w:pPr>
              <w:rPr>
                <w:rFonts w:ascii="Arial" w:hAnsi="Arial" w:cs="Arial"/>
                <w:szCs w:val="20"/>
              </w:rPr>
            </w:pPr>
            <w:r w:rsidRPr="005C56B6">
              <w:rPr>
                <w:rFonts w:ascii="Arial" w:hAnsi="Arial" w:cs="Arial"/>
                <w:szCs w:val="20"/>
              </w:rPr>
              <w:t xml:space="preserve">(1) Large </w:t>
            </w:r>
            <w:r w:rsidRPr="003C2B2D">
              <w:rPr>
                <w:rFonts w:ascii="Arial" w:hAnsi="Arial" w:cs="Arial"/>
                <w:szCs w:val="20"/>
              </w:rPr>
              <w:t>(more than 100,000)</w:t>
            </w:r>
            <w:r w:rsidRPr="00E831AB">
              <w:rPr>
                <w:rFonts w:ascii="Arial" w:hAnsi="Arial" w:cs="Arial"/>
                <w:szCs w:val="20"/>
              </w:rPr>
              <w:t xml:space="preserve"> </w:t>
            </w:r>
            <w:r w:rsidR="00D2692C">
              <w:rPr>
                <w:rFonts w:ascii="Arial" w:hAnsi="Arial" w:cs="Arial"/>
                <w:szCs w:val="20"/>
              </w:rPr>
              <w:t xml:space="preserve">               </w:t>
            </w:r>
            <w:r w:rsidRPr="00E831AB">
              <w:rPr>
                <w:rFonts w:ascii="Arial" w:hAnsi="Arial" w:cs="Arial"/>
                <w:szCs w:val="20"/>
              </w:rPr>
              <w:t xml:space="preserve"> (2) Medium </w:t>
            </w:r>
            <w:r w:rsidRPr="003C2B2D">
              <w:rPr>
                <w:rFonts w:ascii="Arial" w:hAnsi="Arial" w:cs="Arial"/>
                <w:szCs w:val="20"/>
              </w:rPr>
              <w:t>(between 25,000-100,000)</w:t>
            </w:r>
            <w:r w:rsidRPr="005C56B6">
              <w:rPr>
                <w:rFonts w:ascii="Arial" w:hAnsi="Arial" w:cs="Arial"/>
                <w:szCs w:val="20"/>
              </w:rPr>
              <w:t xml:space="preserve">  </w:t>
            </w:r>
          </w:p>
          <w:p w14:paraId="2CBAF6DB" w14:textId="77777777" w:rsidR="008959A2" w:rsidRPr="005C56B6" w:rsidRDefault="008959A2" w:rsidP="00D6442C">
            <w:pPr>
              <w:rPr>
                <w:rFonts w:ascii="Arial" w:hAnsi="Arial" w:cs="Arial"/>
                <w:szCs w:val="20"/>
              </w:rPr>
            </w:pPr>
            <w:r w:rsidRPr="005C56B6">
              <w:rPr>
                <w:rFonts w:ascii="Arial" w:hAnsi="Arial" w:cs="Arial"/>
                <w:szCs w:val="20"/>
              </w:rPr>
              <w:t>(3) Small (&lt; 25,000)</w:t>
            </w:r>
          </w:p>
        </w:tc>
        <w:tc>
          <w:tcPr>
            <w:tcW w:w="753" w:type="pct"/>
            <w:tcBorders>
              <w:top w:val="dotted" w:sz="4" w:space="0" w:color="auto"/>
              <w:left w:val="nil"/>
              <w:bottom w:val="dotted" w:sz="4" w:space="0" w:color="auto"/>
              <w:right w:val="dotted" w:sz="4" w:space="0" w:color="auto"/>
            </w:tcBorders>
            <w:vAlign w:val="center"/>
          </w:tcPr>
          <w:p w14:paraId="1B9D07E7" w14:textId="77777777" w:rsidR="008959A2" w:rsidRPr="005C56B6" w:rsidRDefault="008959A2" w:rsidP="00D6442C">
            <w:pPr>
              <w:jc w:val="right"/>
              <w:rPr>
                <w:rFonts w:ascii="Arial" w:hAnsi="Arial" w:cs="Arial"/>
                <w:b/>
                <w:bCs/>
                <w:szCs w:val="20"/>
              </w:rPr>
            </w:pPr>
            <w:r w:rsidRPr="005C56B6">
              <w:rPr>
                <w:rFonts w:ascii="Arial" w:hAnsi="Arial" w:cs="Arial"/>
                <w:b/>
                <w:bCs/>
                <w:szCs w:val="20"/>
              </w:rPr>
              <w:t>|__|</w:t>
            </w:r>
          </w:p>
        </w:tc>
      </w:tr>
      <w:tr w:rsidR="008959A2" w:rsidRPr="005C56B6" w14:paraId="45831176" w14:textId="77777777" w:rsidTr="00C57CF5">
        <w:trPr>
          <w:trHeight w:val="395"/>
        </w:trPr>
        <w:tc>
          <w:tcPr>
            <w:tcW w:w="4247" w:type="pct"/>
            <w:tcBorders>
              <w:top w:val="dotted" w:sz="4" w:space="0" w:color="auto"/>
              <w:left w:val="dotted" w:sz="4" w:space="0" w:color="auto"/>
              <w:bottom w:val="dotted" w:sz="4" w:space="0" w:color="auto"/>
              <w:right w:val="dotted" w:sz="4" w:space="0" w:color="auto"/>
            </w:tcBorders>
            <w:vAlign w:val="center"/>
          </w:tcPr>
          <w:p w14:paraId="57AAF625" w14:textId="332D298B" w:rsidR="008959A2" w:rsidRPr="005C56B6" w:rsidRDefault="008959A2" w:rsidP="00D6442C">
            <w:pPr>
              <w:rPr>
                <w:rFonts w:ascii="Arial" w:hAnsi="Arial" w:cs="Arial"/>
                <w:szCs w:val="20"/>
              </w:rPr>
            </w:pPr>
            <w:r w:rsidRPr="005C56B6">
              <w:rPr>
                <w:rFonts w:ascii="Arial" w:hAnsi="Arial" w:cs="Arial"/>
                <w:b/>
                <w:szCs w:val="20"/>
              </w:rPr>
              <w:t xml:space="preserve">UPM </w:t>
            </w:r>
            <w:r w:rsidRPr="0013122A">
              <w:rPr>
                <w:rFonts w:ascii="Arial" w:hAnsi="Arial" w:cs="Arial"/>
                <w:b/>
                <w:sz w:val="16"/>
                <w:szCs w:val="16"/>
              </w:rPr>
              <w:t xml:space="preserve">[Primary Sampling Unit, normally </w:t>
            </w:r>
            <w:r>
              <w:rPr>
                <w:rFonts w:ascii="Arial" w:hAnsi="Arial" w:cs="Arial"/>
                <w:b/>
                <w:sz w:val="16"/>
                <w:szCs w:val="16"/>
              </w:rPr>
              <w:t>identical to “MUNICIPIO”</w:t>
            </w:r>
            <w:r>
              <w:rPr>
                <w:rFonts w:ascii="Arial" w:hAnsi="Arial" w:cs="Arial"/>
                <w:b/>
                <w:szCs w:val="20"/>
              </w:rPr>
              <w:t>]</w:t>
            </w:r>
            <w:r w:rsidR="001F3818">
              <w:rPr>
                <w:rFonts w:ascii="Arial" w:hAnsi="Arial" w:cs="Arial"/>
                <w:b/>
                <w:szCs w:val="20"/>
              </w:rPr>
              <w:t xml:space="preserve">: </w:t>
            </w:r>
            <w:r w:rsidRPr="005C56B6">
              <w:rPr>
                <w:rFonts w:ascii="Arial" w:hAnsi="Arial" w:cs="Arial"/>
                <w:szCs w:val="20"/>
              </w:rPr>
              <w:t>_______________________</w:t>
            </w:r>
          </w:p>
        </w:tc>
        <w:tc>
          <w:tcPr>
            <w:tcW w:w="753" w:type="pct"/>
            <w:tcBorders>
              <w:top w:val="dotted" w:sz="4" w:space="0" w:color="auto"/>
              <w:left w:val="nil"/>
              <w:bottom w:val="dotted" w:sz="4" w:space="0" w:color="auto"/>
              <w:right w:val="dotted" w:sz="4" w:space="0" w:color="auto"/>
            </w:tcBorders>
            <w:vAlign w:val="center"/>
          </w:tcPr>
          <w:p w14:paraId="54B1D69C" w14:textId="77777777" w:rsidR="008959A2" w:rsidRPr="005C56B6" w:rsidRDefault="008959A2" w:rsidP="00D6442C">
            <w:pPr>
              <w:jc w:val="right"/>
              <w:rPr>
                <w:rFonts w:ascii="Arial" w:hAnsi="Arial" w:cs="Arial"/>
                <w:b/>
                <w:bCs/>
                <w:sz w:val="28"/>
                <w:szCs w:val="28"/>
              </w:rPr>
            </w:pPr>
            <w:r w:rsidRPr="005C56B6">
              <w:rPr>
                <w:rFonts w:ascii="Arial" w:hAnsi="Arial" w:cs="Arial"/>
                <w:b/>
                <w:bCs/>
                <w:szCs w:val="20"/>
              </w:rPr>
              <w:t>|__|__|__|</w:t>
            </w:r>
          </w:p>
        </w:tc>
      </w:tr>
      <w:tr w:rsidR="008959A2" w:rsidRPr="00F97735" w14:paraId="461FC1AE" w14:textId="77777777">
        <w:trPr>
          <w:trHeight w:val="465"/>
        </w:trPr>
        <w:tc>
          <w:tcPr>
            <w:tcW w:w="4247" w:type="pct"/>
            <w:tcBorders>
              <w:top w:val="dotted" w:sz="4" w:space="0" w:color="auto"/>
              <w:left w:val="dotted" w:sz="4" w:space="0" w:color="auto"/>
              <w:bottom w:val="dotted" w:sz="4" w:space="0" w:color="auto"/>
              <w:right w:val="dotted" w:sz="4" w:space="0" w:color="auto"/>
            </w:tcBorders>
            <w:vAlign w:val="center"/>
          </w:tcPr>
          <w:p w14:paraId="5041C032" w14:textId="0758CB20" w:rsidR="008959A2" w:rsidRPr="00F97735" w:rsidRDefault="008959A2" w:rsidP="00A81BCE">
            <w:pPr>
              <w:rPr>
                <w:rFonts w:ascii="Arial" w:hAnsi="Arial" w:cs="Arial"/>
                <w:szCs w:val="20"/>
              </w:rPr>
            </w:pPr>
            <w:r w:rsidRPr="00194B32">
              <w:rPr>
                <w:rFonts w:ascii="Arial" w:hAnsi="Arial" w:cs="Arial"/>
                <w:b/>
                <w:szCs w:val="20"/>
              </w:rPr>
              <w:t>PROV.</w:t>
            </w:r>
            <w:r w:rsidRPr="00F97735">
              <w:rPr>
                <w:rFonts w:ascii="Arial" w:hAnsi="Arial" w:cs="Arial"/>
                <w:szCs w:val="20"/>
              </w:rPr>
              <w:t xml:space="preserve"> </w:t>
            </w:r>
            <w:r w:rsidR="00A81BCE">
              <w:rPr>
                <w:rFonts w:ascii="Arial" w:hAnsi="Arial" w:cs="Arial"/>
                <w:b/>
                <w:szCs w:val="20"/>
              </w:rPr>
              <w:t>Island</w:t>
            </w:r>
            <w:r w:rsidR="00E831AB" w:rsidRPr="003C2B2D">
              <w:rPr>
                <w:rFonts w:ascii="Arial" w:hAnsi="Arial" w:cs="Arial"/>
                <w:b/>
                <w:szCs w:val="20"/>
              </w:rPr>
              <w:t>:</w:t>
            </w:r>
            <w:r w:rsidR="00E831AB">
              <w:rPr>
                <w:rFonts w:ascii="Arial" w:hAnsi="Arial" w:cs="Arial"/>
                <w:szCs w:val="20"/>
              </w:rPr>
              <w:t xml:space="preserve"> </w:t>
            </w:r>
            <w:r w:rsidRPr="00F97735">
              <w:rPr>
                <w:rFonts w:ascii="Arial" w:hAnsi="Arial" w:cs="Arial"/>
                <w:szCs w:val="20"/>
              </w:rPr>
              <w:t>______________________________</w:t>
            </w:r>
          </w:p>
        </w:tc>
        <w:tc>
          <w:tcPr>
            <w:tcW w:w="753" w:type="pct"/>
            <w:tcBorders>
              <w:top w:val="dotted" w:sz="4" w:space="0" w:color="auto"/>
              <w:left w:val="nil"/>
              <w:bottom w:val="dotted" w:sz="4" w:space="0" w:color="auto"/>
              <w:right w:val="dotted" w:sz="4" w:space="0" w:color="auto"/>
            </w:tcBorders>
            <w:vAlign w:val="center"/>
          </w:tcPr>
          <w:p w14:paraId="05772053" w14:textId="77777777" w:rsidR="008959A2" w:rsidRPr="00F97735" w:rsidRDefault="00E831AB" w:rsidP="00E831AB">
            <w:pPr>
              <w:jc w:val="right"/>
              <w:rPr>
                <w:rFonts w:ascii="Arial" w:hAnsi="Arial" w:cs="Arial"/>
                <w:bCs/>
                <w:sz w:val="28"/>
                <w:szCs w:val="28"/>
              </w:rPr>
            </w:pPr>
            <w:r w:rsidRPr="003C2B2D">
              <w:rPr>
                <w:rFonts w:ascii="Arial" w:hAnsi="Arial" w:cs="Arial"/>
                <w:b/>
                <w:bCs/>
                <w:sz w:val="28"/>
                <w:szCs w:val="28"/>
              </w:rPr>
              <w:t>25</w:t>
            </w:r>
            <w:r w:rsidR="008959A2" w:rsidRPr="00F97735">
              <w:rPr>
                <w:rFonts w:ascii="Arial" w:hAnsi="Arial" w:cs="Arial"/>
                <w:bCs/>
                <w:szCs w:val="20"/>
              </w:rPr>
              <w:t>|__|__|</w:t>
            </w:r>
          </w:p>
        </w:tc>
      </w:tr>
      <w:tr w:rsidR="008959A2" w:rsidRPr="005C56B6" w14:paraId="7994B078" w14:textId="77777777">
        <w:trPr>
          <w:trHeight w:val="319"/>
        </w:trPr>
        <w:tc>
          <w:tcPr>
            <w:tcW w:w="4247" w:type="pct"/>
            <w:tcBorders>
              <w:top w:val="dotted" w:sz="4" w:space="0" w:color="auto"/>
              <w:left w:val="dotted" w:sz="4" w:space="0" w:color="auto"/>
              <w:bottom w:val="dotted" w:sz="4" w:space="0" w:color="auto"/>
              <w:right w:val="dotted" w:sz="4" w:space="0" w:color="auto"/>
            </w:tcBorders>
            <w:vAlign w:val="center"/>
          </w:tcPr>
          <w:p w14:paraId="4B560C86" w14:textId="65A24A2D" w:rsidR="008959A2" w:rsidRPr="005C56B6" w:rsidRDefault="008959A2" w:rsidP="00A81BCE">
            <w:pPr>
              <w:rPr>
                <w:rFonts w:ascii="Arial" w:hAnsi="Arial" w:cs="Arial"/>
                <w:szCs w:val="20"/>
              </w:rPr>
            </w:pPr>
            <w:r w:rsidRPr="005C56B6">
              <w:rPr>
                <w:rFonts w:ascii="Arial" w:hAnsi="Arial" w:cs="Arial"/>
                <w:b/>
                <w:szCs w:val="20"/>
              </w:rPr>
              <w:t xml:space="preserve">MUNICIPIO. </w:t>
            </w:r>
            <w:r w:rsidR="00A81BCE">
              <w:rPr>
                <w:rFonts w:ascii="Arial" w:hAnsi="Arial" w:cs="Arial"/>
                <w:b/>
                <w:szCs w:val="20"/>
              </w:rPr>
              <w:t>Regional Corporation</w:t>
            </w:r>
            <w:r w:rsidR="00E831AB">
              <w:rPr>
                <w:rFonts w:ascii="Arial" w:hAnsi="Arial" w:cs="Arial"/>
                <w:b/>
                <w:szCs w:val="20"/>
              </w:rPr>
              <w:t>:</w:t>
            </w:r>
            <w:r>
              <w:rPr>
                <w:rFonts w:ascii="Arial" w:hAnsi="Arial" w:cs="Arial"/>
                <w:szCs w:val="20"/>
              </w:rPr>
              <w:t xml:space="preserve"> </w:t>
            </w:r>
            <w:r w:rsidRPr="005C56B6">
              <w:rPr>
                <w:rFonts w:ascii="Arial" w:hAnsi="Arial" w:cs="Arial"/>
                <w:szCs w:val="20"/>
              </w:rPr>
              <w:t>_______</w:t>
            </w:r>
            <w:r>
              <w:rPr>
                <w:rFonts w:ascii="Arial" w:hAnsi="Arial" w:cs="Arial"/>
                <w:szCs w:val="20"/>
              </w:rPr>
              <w:t>________________________</w:t>
            </w:r>
          </w:p>
        </w:tc>
        <w:tc>
          <w:tcPr>
            <w:tcW w:w="753" w:type="pct"/>
            <w:tcBorders>
              <w:top w:val="dotted" w:sz="4" w:space="0" w:color="auto"/>
              <w:left w:val="nil"/>
              <w:bottom w:val="dotted" w:sz="4" w:space="0" w:color="auto"/>
              <w:right w:val="dotted" w:sz="4" w:space="0" w:color="auto"/>
            </w:tcBorders>
            <w:vAlign w:val="center"/>
          </w:tcPr>
          <w:p w14:paraId="3F2B4221" w14:textId="77777777" w:rsidR="008959A2" w:rsidRPr="005C56B6" w:rsidRDefault="00E831AB" w:rsidP="00B71633">
            <w:pPr>
              <w:jc w:val="right"/>
              <w:rPr>
                <w:rFonts w:ascii="Arial" w:hAnsi="Arial" w:cs="Arial"/>
                <w:b/>
                <w:bCs/>
                <w:sz w:val="28"/>
                <w:szCs w:val="28"/>
              </w:rPr>
            </w:pPr>
            <w:r>
              <w:rPr>
                <w:rFonts w:ascii="Arial" w:hAnsi="Arial" w:cs="Arial"/>
                <w:b/>
                <w:bCs/>
                <w:sz w:val="28"/>
                <w:szCs w:val="28"/>
              </w:rPr>
              <w:t>25</w:t>
            </w:r>
            <w:r w:rsidR="008959A2" w:rsidRPr="005C56B6">
              <w:rPr>
                <w:rFonts w:ascii="Arial" w:hAnsi="Arial" w:cs="Arial"/>
                <w:b/>
                <w:bCs/>
                <w:szCs w:val="20"/>
              </w:rPr>
              <w:t>|__|__|</w:t>
            </w:r>
          </w:p>
        </w:tc>
      </w:tr>
      <w:tr w:rsidR="008959A2" w:rsidRPr="005C56B6" w14:paraId="426C4ED3" w14:textId="77777777">
        <w:trPr>
          <w:trHeight w:val="355"/>
        </w:trPr>
        <w:tc>
          <w:tcPr>
            <w:tcW w:w="4247" w:type="pct"/>
            <w:tcBorders>
              <w:top w:val="dotted" w:sz="4" w:space="0" w:color="auto"/>
              <w:left w:val="dotted" w:sz="4" w:space="0" w:color="auto"/>
              <w:bottom w:val="dotted" w:sz="4" w:space="0" w:color="auto"/>
              <w:right w:val="dotted" w:sz="4" w:space="0" w:color="auto"/>
            </w:tcBorders>
            <w:vAlign w:val="center"/>
          </w:tcPr>
          <w:p w14:paraId="5842EC8B" w14:textId="1E049DB5" w:rsidR="008959A2" w:rsidRPr="005C56B6" w:rsidRDefault="00E831AB" w:rsidP="00A81BCE">
            <w:pPr>
              <w:rPr>
                <w:rFonts w:ascii="Arial" w:hAnsi="Arial" w:cs="Arial"/>
                <w:szCs w:val="20"/>
              </w:rPr>
            </w:pPr>
            <w:r>
              <w:rPr>
                <w:rFonts w:ascii="Arial" w:hAnsi="Arial" w:cs="Arial"/>
                <w:b/>
                <w:szCs w:val="20"/>
              </w:rPr>
              <w:t>TT</w:t>
            </w:r>
            <w:r w:rsidR="008959A2" w:rsidRPr="005C56B6">
              <w:rPr>
                <w:rFonts w:ascii="Arial" w:hAnsi="Arial" w:cs="Arial"/>
                <w:b/>
                <w:szCs w:val="20"/>
              </w:rPr>
              <w:t xml:space="preserve">DISTRITO. </w:t>
            </w:r>
            <w:r w:rsidR="00A81BCE">
              <w:rPr>
                <w:rFonts w:ascii="Arial" w:hAnsi="Arial" w:cs="Arial"/>
                <w:b/>
                <w:szCs w:val="20"/>
              </w:rPr>
              <w:t>District</w:t>
            </w:r>
            <w:r>
              <w:rPr>
                <w:rFonts w:ascii="Arial" w:hAnsi="Arial" w:cs="Arial"/>
                <w:b/>
                <w:szCs w:val="20"/>
              </w:rPr>
              <w:t xml:space="preserve">: </w:t>
            </w:r>
            <w:r w:rsidR="008959A2" w:rsidRPr="005C56B6">
              <w:rPr>
                <w:rFonts w:ascii="Arial" w:hAnsi="Arial" w:cs="Arial"/>
                <w:szCs w:val="20"/>
              </w:rPr>
              <w:t xml:space="preserve"> ______________________________________</w:t>
            </w:r>
          </w:p>
        </w:tc>
        <w:tc>
          <w:tcPr>
            <w:tcW w:w="753" w:type="pct"/>
            <w:tcBorders>
              <w:top w:val="dotted" w:sz="4" w:space="0" w:color="auto"/>
              <w:left w:val="nil"/>
              <w:bottom w:val="dotted" w:sz="4" w:space="0" w:color="auto"/>
              <w:right w:val="dotted" w:sz="4" w:space="0" w:color="auto"/>
            </w:tcBorders>
            <w:vAlign w:val="center"/>
          </w:tcPr>
          <w:p w14:paraId="1A798191" w14:textId="77777777" w:rsidR="008959A2" w:rsidRPr="005C56B6" w:rsidRDefault="008959A2" w:rsidP="00D6442C">
            <w:pPr>
              <w:jc w:val="right"/>
              <w:rPr>
                <w:rFonts w:ascii="Arial" w:hAnsi="Arial" w:cs="Arial"/>
                <w:b/>
                <w:bCs/>
                <w:sz w:val="28"/>
                <w:szCs w:val="28"/>
              </w:rPr>
            </w:pPr>
            <w:r w:rsidRPr="005C56B6">
              <w:rPr>
                <w:rFonts w:ascii="Arial" w:hAnsi="Arial" w:cs="Arial"/>
                <w:b/>
                <w:bCs/>
                <w:szCs w:val="20"/>
              </w:rPr>
              <w:t>|__|__|</w:t>
            </w:r>
          </w:p>
        </w:tc>
      </w:tr>
      <w:tr w:rsidR="008959A2" w:rsidRPr="005C56B6" w14:paraId="53B1D69F" w14:textId="77777777" w:rsidTr="00C57CF5">
        <w:trPr>
          <w:trHeight w:val="485"/>
        </w:trPr>
        <w:tc>
          <w:tcPr>
            <w:tcW w:w="4247" w:type="pct"/>
            <w:tcBorders>
              <w:top w:val="dotted" w:sz="4" w:space="0" w:color="auto"/>
              <w:left w:val="dotted" w:sz="4" w:space="0" w:color="auto"/>
              <w:bottom w:val="dotted" w:sz="4" w:space="0" w:color="auto"/>
              <w:right w:val="dotted" w:sz="4" w:space="0" w:color="auto"/>
            </w:tcBorders>
            <w:vAlign w:val="center"/>
          </w:tcPr>
          <w:p w14:paraId="5223939E" w14:textId="7C6236AC" w:rsidR="008959A2" w:rsidRPr="005C56B6" w:rsidRDefault="00E831AB" w:rsidP="00A81BCE">
            <w:pPr>
              <w:rPr>
                <w:rFonts w:ascii="Arial" w:hAnsi="Arial" w:cs="Arial"/>
                <w:szCs w:val="20"/>
              </w:rPr>
            </w:pPr>
            <w:r>
              <w:rPr>
                <w:rFonts w:ascii="Arial" w:hAnsi="Arial" w:cs="Arial"/>
                <w:b/>
                <w:szCs w:val="20"/>
              </w:rPr>
              <w:t>TT</w:t>
            </w:r>
            <w:r w:rsidR="008959A2" w:rsidRPr="005C56B6">
              <w:rPr>
                <w:rFonts w:ascii="Arial" w:hAnsi="Arial" w:cs="Arial"/>
                <w:b/>
                <w:szCs w:val="20"/>
              </w:rPr>
              <w:t xml:space="preserve">SEC. </w:t>
            </w:r>
            <w:r w:rsidR="00A81BCE">
              <w:rPr>
                <w:rFonts w:ascii="Arial" w:hAnsi="Arial" w:cs="Arial"/>
                <w:b/>
                <w:szCs w:val="20"/>
              </w:rPr>
              <w:t>Enumeration District (ED)</w:t>
            </w:r>
            <w:r w:rsidR="00C57CF5">
              <w:rPr>
                <w:rFonts w:ascii="Arial" w:hAnsi="Arial" w:cs="Arial"/>
                <w:b/>
                <w:szCs w:val="20"/>
              </w:rPr>
              <w:t>:</w:t>
            </w:r>
            <w:r w:rsidR="00A81BCE">
              <w:rPr>
                <w:rFonts w:ascii="Arial" w:hAnsi="Arial" w:cs="Arial"/>
                <w:b/>
                <w:szCs w:val="20"/>
              </w:rPr>
              <w:t xml:space="preserve"> </w:t>
            </w:r>
            <w:r w:rsidR="008959A2" w:rsidRPr="005C56B6">
              <w:rPr>
                <w:rFonts w:ascii="Arial" w:hAnsi="Arial" w:cs="Arial"/>
                <w:szCs w:val="20"/>
              </w:rPr>
              <w:t>_______________</w:t>
            </w:r>
            <w:r w:rsidR="00C57CF5">
              <w:rPr>
                <w:rFonts w:ascii="Arial" w:hAnsi="Arial" w:cs="Arial"/>
                <w:szCs w:val="20"/>
              </w:rPr>
              <w:t>________________________</w:t>
            </w:r>
          </w:p>
        </w:tc>
        <w:tc>
          <w:tcPr>
            <w:tcW w:w="753" w:type="pct"/>
            <w:tcBorders>
              <w:top w:val="dotted" w:sz="4" w:space="0" w:color="auto"/>
              <w:left w:val="nil"/>
              <w:bottom w:val="dotted" w:sz="4" w:space="0" w:color="auto"/>
              <w:right w:val="dotted" w:sz="4" w:space="0" w:color="auto"/>
            </w:tcBorders>
            <w:vAlign w:val="center"/>
          </w:tcPr>
          <w:p w14:paraId="39E2FA87" w14:textId="77777777" w:rsidR="008959A2" w:rsidRPr="005C56B6" w:rsidRDefault="008959A2" w:rsidP="00D6442C">
            <w:pPr>
              <w:jc w:val="right"/>
              <w:rPr>
                <w:rFonts w:ascii="Arial" w:hAnsi="Arial" w:cs="Arial"/>
                <w:b/>
                <w:bCs/>
                <w:szCs w:val="20"/>
              </w:rPr>
            </w:pPr>
            <w:r w:rsidRPr="005C56B6">
              <w:rPr>
                <w:rFonts w:ascii="Arial" w:hAnsi="Arial" w:cs="Arial"/>
                <w:b/>
                <w:bCs/>
                <w:szCs w:val="20"/>
              </w:rPr>
              <w:t>|__|__|__|</w:t>
            </w:r>
          </w:p>
        </w:tc>
      </w:tr>
      <w:tr w:rsidR="008959A2" w:rsidRPr="005C56B6" w14:paraId="67602C22" w14:textId="77777777" w:rsidTr="00C57CF5">
        <w:trPr>
          <w:trHeight w:val="602"/>
        </w:trPr>
        <w:tc>
          <w:tcPr>
            <w:tcW w:w="4247" w:type="pct"/>
            <w:tcBorders>
              <w:top w:val="dotted" w:sz="4" w:space="0" w:color="auto"/>
              <w:left w:val="dotted" w:sz="4" w:space="0" w:color="auto"/>
              <w:bottom w:val="dotted" w:sz="4" w:space="0" w:color="auto"/>
              <w:right w:val="dotted" w:sz="4" w:space="0" w:color="auto"/>
            </w:tcBorders>
            <w:vAlign w:val="center"/>
          </w:tcPr>
          <w:p w14:paraId="688379D6" w14:textId="77777777" w:rsidR="008959A2" w:rsidRPr="0013122A" w:rsidRDefault="008959A2" w:rsidP="00D6442C">
            <w:pPr>
              <w:rPr>
                <w:rFonts w:ascii="Arial" w:hAnsi="Arial" w:cs="Arial"/>
                <w:sz w:val="16"/>
                <w:szCs w:val="16"/>
              </w:rPr>
            </w:pPr>
            <w:r w:rsidRPr="005C56B6">
              <w:rPr>
                <w:rFonts w:ascii="Arial" w:hAnsi="Arial" w:cs="Arial"/>
                <w:b/>
                <w:szCs w:val="20"/>
              </w:rPr>
              <w:t>CLUSTER</w:t>
            </w:r>
            <w:r w:rsidRPr="0013122A">
              <w:rPr>
                <w:rFonts w:ascii="Arial" w:hAnsi="Arial" w:cs="Arial"/>
                <w:b/>
                <w:sz w:val="16"/>
                <w:szCs w:val="16"/>
              </w:rPr>
              <w:t>. [ Final sampling unit, or sampling point]:</w:t>
            </w:r>
            <w:r w:rsidRPr="0013122A">
              <w:rPr>
                <w:rFonts w:ascii="Arial" w:hAnsi="Arial" w:cs="Arial"/>
                <w:sz w:val="16"/>
                <w:szCs w:val="16"/>
              </w:rPr>
              <w:t xml:space="preserve"> _________________</w:t>
            </w:r>
          </w:p>
          <w:p w14:paraId="16E5EC0C" w14:textId="77777777" w:rsidR="008959A2" w:rsidRPr="00807725" w:rsidRDefault="008959A2" w:rsidP="00D6442C">
            <w:pPr>
              <w:rPr>
                <w:rFonts w:ascii="Arial" w:hAnsi="Arial" w:cs="Arial"/>
                <w:b/>
                <w:sz w:val="18"/>
                <w:szCs w:val="18"/>
              </w:rPr>
            </w:pPr>
            <w:r w:rsidRPr="0013122A">
              <w:rPr>
                <w:rFonts w:ascii="Arial" w:hAnsi="Arial" w:cs="Arial"/>
                <w:b/>
                <w:sz w:val="16"/>
                <w:szCs w:val="16"/>
              </w:rPr>
              <w:t xml:space="preserve">[Every cluster must have 6 interviews; assigned </w:t>
            </w:r>
            <w:r w:rsidRPr="00C57CF5">
              <w:rPr>
                <w:rFonts w:ascii="Arial" w:hAnsi="Arial" w:cs="Arial"/>
                <w:b/>
                <w:sz w:val="16"/>
                <w:szCs w:val="16"/>
              </w:rPr>
              <w:t>key-code</w:t>
            </w:r>
            <w:r w:rsidRPr="0013122A">
              <w:rPr>
                <w:rFonts w:ascii="Arial" w:hAnsi="Arial" w:cs="Arial"/>
                <w:b/>
                <w:sz w:val="16"/>
                <w:szCs w:val="16"/>
              </w:rPr>
              <w:t xml:space="preserve"> by field supervisor]</w:t>
            </w:r>
          </w:p>
        </w:tc>
        <w:tc>
          <w:tcPr>
            <w:tcW w:w="753" w:type="pct"/>
            <w:tcBorders>
              <w:top w:val="dotted" w:sz="4" w:space="0" w:color="auto"/>
              <w:left w:val="nil"/>
              <w:bottom w:val="dotted" w:sz="4" w:space="0" w:color="auto"/>
              <w:right w:val="dotted" w:sz="4" w:space="0" w:color="auto"/>
            </w:tcBorders>
            <w:vAlign w:val="center"/>
          </w:tcPr>
          <w:p w14:paraId="0D9D5204" w14:textId="77777777" w:rsidR="008959A2" w:rsidRDefault="008959A2" w:rsidP="00D6442C">
            <w:pPr>
              <w:jc w:val="right"/>
              <w:rPr>
                <w:rFonts w:ascii="Arial" w:hAnsi="Arial" w:cs="Arial"/>
                <w:b/>
                <w:bCs/>
                <w:szCs w:val="20"/>
              </w:rPr>
            </w:pPr>
            <w:r w:rsidRPr="005C56B6">
              <w:rPr>
                <w:rFonts w:ascii="Arial" w:hAnsi="Arial" w:cs="Arial"/>
                <w:b/>
                <w:bCs/>
                <w:szCs w:val="20"/>
              </w:rPr>
              <w:t>|__|__|__|</w:t>
            </w:r>
          </w:p>
        </w:tc>
      </w:tr>
      <w:tr w:rsidR="008959A2" w:rsidRPr="005C56B6" w14:paraId="207E47A2" w14:textId="77777777" w:rsidTr="00C57CF5">
        <w:trPr>
          <w:trHeight w:val="440"/>
        </w:trPr>
        <w:tc>
          <w:tcPr>
            <w:tcW w:w="4247" w:type="pct"/>
            <w:tcBorders>
              <w:top w:val="dotted" w:sz="4" w:space="0" w:color="auto"/>
              <w:left w:val="dotted" w:sz="4" w:space="0" w:color="auto"/>
              <w:bottom w:val="dotted" w:sz="4" w:space="0" w:color="auto"/>
              <w:right w:val="dotted" w:sz="4" w:space="0" w:color="auto"/>
            </w:tcBorders>
            <w:vAlign w:val="center"/>
          </w:tcPr>
          <w:p w14:paraId="6F89F588" w14:textId="77777777" w:rsidR="008959A2" w:rsidRPr="005C56B6" w:rsidRDefault="008959A2" w:rsidP="00D6442C">
            <w:pPr>
              <w:rPr>
                <w:rFonts w:ascii="Arial" w:hAnsi="Arial" w:cs="Arial"/>
                <w:szCs w:val="20"/>
              </w:rPr>
            </w:pPr>
            <w:r w:rsidRPr="005C56B6">
              <w:rPr>
                <w:rFonts w:ascii="Arial" w:hAnsi="Arial" w:cs="Arial"/>
                <w:b/>
                <w:szCs w:val="20"/>
              </w:rPr>
              <w:t xml:space="preserve">UR. </w:t>
            </w:r>
            <w:r w:rsidRPr="005C56B6">
              <w:rPr>
                <w:rFonts w:ascii="Arial" w:hAnsi="Arial" w:cs="Arial"/>
                <w:szCs w:val="20"/>
              </w:rPr>
              <w:t xml:space="preserve">  (1) Urban </w:t>
            </w:r>
            <w:r>
              <w:rPr>
                <w:rFonts w:ascii="Arial" w:hAnsi="Arial" w:cs="Arial"/>
                <w:szCs w:val="20"/>
              </w:rPr>
              <w:t xml:space="preserve">          </w:t>
            </w:r>
            <w:r w:rsidRPr="005C56B6">
              <w:rPr>
                <w:rFonts w:ascii="Arial" w:hAnsi="Arial" w:cs="Arial"/>
                <w:szCs w:val="20"/>
              </w:rPr>
              <w:t xml:space="preserve"> (2) Rural </w:t>
            </w:r>
            <w:r>
              <w:rPr>
                <w:rFonts w:ascii="Arial" w:hAnsi="Arial" w:cs="Arial"/>
                <w:szCs w:val="20"/>
              </w:rPr>
              <w:t xml:space="preserve">           </w:t>
            </w:r>
            <w:r w:rsidRPr="0013122A">
              <w:rPr>
                <w:rFonts w:ascii="Arial" w:hAnsi="Arial" w:cs="Arial"/>
                <w:b/>
                <w:sz w:val="16"/>
                <w:szCs w:val="16"/>
              </w:rPr>
              <w:t>[Use country’s census definition]</w:t>
            </w:r>
          </w:p>
        </w:tc>
        <w:tc>
          <w:tcPr>
            <w:tcW w:w="753" w:type="pct"/>
            <w:tcBorders>
              <w:top w:val="dotted" w:sz="4" w:space="0" w:color="auto"/>
              <w:left w:val="nil"/>
              <w:bottom w:val="dotted" w:sz="4" w:space="0" w:color="auto"/>
              <w:right w:val="dotted" w:sz="4" w:space="0" w:color="auto"/>
            </w:tcBorders>
            <w:vAlign w:val="center"/>
          </w:tcPr>
          <w:p w14:paraId="1A9D52CD" w14:textId="77777777" w:rsidR="008959A2" w:rsidRPr="005C56B6" w:rsidRDefault="00661514" w:rsidP="00661514">
            <w:pPr>
              <w:jc w:val="right"/>
              <w:rPr>
                <w:rFonts w:ascii="Arial" w:hAnsi="Arial" w:cs="Arial"/>
                <w:b/>
                <w:bCs/>
                <w:szCs w:val="20"/>
              </w:rPr>
            </w:pPr>
            <w:r w:rsidRPr="005C56B6">
              <w:rPr>
                <w:rFonts w:ascii="Arial" w:hAnsi="Arial" w:cs="Arial"/>
                <w:b/>
                <w:bCs/>
                <w:szCs w:val="20"/>
              </w:rPr>
              <w:t>|__|</w:t>
            </w:r>
          </w:p>
        </w:tc>
      </w:tr>
      <w:tr w:rsidR="008959A2" w:rsidRPr="005C56B6" w14:paraId="0B39AA2C" w14:textId="77777777" w:rsidTr="00C57CF5">
        <w:trPr>
          <w:trHeight w:val="593"/>
        </w:trPr>
        <w:tc>
          <w:tcPr>
            <w:tcW w:w="4247" w:type="pct"/>
            <w:tcBorders>
              <w:top w:val="dotted" w:sz="4" w:space="0" w:color="auto"/>
              <w:left w:val="dotted" w:sz="4" w:space="0" w:color="auto"/>
              <w:bottom w:val="dotted" w:sz="4" w:space="0" w:color="auto"/>
              <w:right w:val="dotted" w:sz="4" w:space="0" w:color="auto"/>
            </w:tcBorders>
            <w:vAlign w:val="center"/>
          </w:tcPr>
          <w:p w14:paraId="278EDE6E" w14:textId="77777777" w:rsidR="008959A2" w:rsidRDefault="008959A2" w:rsidP="00D6442C">
            <w:pPr>
              <w:rPr>
                <w:rFonts w:ascii="Arial" w:hAnsi="Arial" w:cs="Arial"/>
                <w:szCs w:val="20"/>
              </w:rPr>
            </w:pPr>
            <w:r w:rsidRPr="005C56B6">
              <w:rPr>
                <w:rFonts w:ascii="Arial" w:hAnsi="Arial" w:cs="Arial"/>
                <w:b/>
                <w:szCs w:val="20"/>
              </w:rPr>
              <w:t>TAMANO. Size of place:</w:t>
            </w:r>
            <w:r w:rsidRPr="005C56B6">
              <w:rPr>
                <w:rFonts w:ascii="Arial" w:hAnsi="Arial" w:cs="Arial"/>
                <w:szCs w:val="20"/>
              </w:rPr>
              <w:t xml:space="preserve"> </w:t>
            </w:r>
          </w:p>
          <w:p w14:paraId="2EF7EDDD" w14:textId="2D9C920D" w:rsidR="008959A2" w:rsidRPr="005C56B6" w:rsidRDefault="008959A2" w:rsidP="00C57CF5">
            <w:pPr>
              <w:rPr>
                <w:rFonts w:ascii="Arial" w:hAnsi="Arial" w:cs="Arial"/>
                <w:szCs w:val="20"/>
              </w:rPr>
            </w:pPr>
            <w:r w:rsidRPr="00C57CF5">
              <w:rPr>
                <w:rFonts w:ascii="Arial" w:hAnsi="Arial" w:cs="Arial"/>
                <w:szCs w:val="20"/>
              </w:rPr>
              <w:t>(1) National Capital (Metropolitan area)           (4) Small City                       (5) Rural Area</w:t>
            </w:r>
            <w:r w:rsidRPr="005C56B6">
              <w:rPr>
                <w:rFonts w:ascii="Arial" w:hAnsi="Arial" w:cs="Arial"/>
                <w:szCs w:val="20"/>
              </w:rPr>
              <w:t xml:space="preserve"> </w:t>
            </w:r>
          </w:p>
        </w:tc>
        <w:tc>
          <w:tcPr>
            <w:tcW w:w="753" w:type="pct"/>
            <w:tcBorders>
              <w:top w:val="dotted" w:sz="4" w:space="0" w:color="auto"/>
              <w:left w:val="dotted" w:sz="4" w:space="0" w:color="auto"/>
              <w:bottom w:val="dotted" w:sz="4" w:space="0" w:color="auto"/>
              <w:right w:val="dotted" w:sz="4" w:space="0" w:color="auto"/>
            </w:tcBorders>
            <w:vAlign w:val="center"/>
          </w:tcPr>
          <w:p w14:paraId="786D1132" w14:textId="77777777" w:rsidR="008959A2" w:rsidRPr="005C56B6" w:rsidRDefault="00661514" w:rsidP="00661514">
            <w:pPr>
              <w:jc w:val="right"/>
              <w:rPr>
                <w:rFonts w:ascii="Arial" w:hAnsi="Arial" w:cs="Arial"/>
                <w:b/>
                <w:bCs/>
                <w:szCs w:val="20"/>
              </w:rPr>
            </w:pPr>
            <w:r w:rsidRPr="005C56B6">
              <w:rPr>
                <w:rFonts w:ascii="Arial" w:hAnsi="Arial" w:cs="Arial"/>
                <w:b/>
                <w:bCs/>
                <w:szCs w:val="20"/>
              </w:rPr>
              <w:t>|__|</w:t>
            </w:r>
          </w:p>
        </w:tc>
      </w:tr>
      <w:tr w:rsidR="008959A2" w:rsidRPr="005C56B6" w14:paraId="7C2A6B14" w14:textId="77777777" w:rsidTr="00C57CF5">
        <w:trPr>
          <w:trHeight w:val="395"/>
        </w:trPr>
        <w:tc>
          <w:tcPr>
            <w:tcW w:w="4247" w:type="pct"/>
            <w:tcBorders>
              <w:top w:val="dotted" w:sz="4" w:space="0" w:color="auto"/>
              <w:left w:val="dotted" w:sz="4" w:space="0" w:color="auto"/>
              <w:bottom w:val="dotted" w:sz="4" w:space="0" w:color="auto"/>
              <w:right w:val="dotted" w:sz="4" w:space="0" w:color="auto"/>
            </w:tcBorders>
            <w:vAlign w:val="center"/>
          </w:tcPr>
          <w:p w14:paraId="3E4208F7" w14:textId="77777777" w:rsidR="008959A2" w:rsidRPr="005C56B6" w:rsidRDefault="008959A2" w:rsidP="00EA59CF">
            <w:pPr>
              <w:rPr>
                <w:rFonts w:ascii="Arial" w:hAnsi="Arial" w:cs="Arial"/>
                <w:b/>
                <w:szCs w:val="20"/>
              </w:rPr>
            </w:pPr>
            <w:r w:rsidRPr="005C56B6">
              <w:rPr>
                <w:rFonts w:ascii="Arial" w:hAnsi="Arial" w:cs="Arial"/>
                <w:b/>
                <w:szCs w:val="20"/>
              </w:rPr>
              <w:lastRenderedPageBreak/>
              <w:t>IDIOMAQ. Questionnaire language:</w:t>
            </w:r>
            <w:r w:rsidRPr="005C56B6">
              <w:rPr>
                <w:rFonts w:ascii="Arial" w:hAnsi="Arial" w:cs="Arial"/>
                <w:szCs w:val="20"/>
              </w:rPr>
              <w:t xml:space="preserve"> (11) English</w:t>
            </w:r>
          </w:p>
        </w:tc>
        <w:tc>
          <w:tcPr>
            <w:tcW w:w="753" w:type="pct"/>
            <w:tcBorders>
              <w:top w:val="dotted" w:sz="4" w:space="0" w:color="auto"/>
              <w:left w:val="dotted" w:sz="4" w:space="0" w:color="auto"/>
              <w:bottom w:val="dotted" w:sz="4" w:space="0" w:color="auto"/>
              <w:right w:val="dotted" w:sz="4" w:space="0" w:color="auto"/>
            </w:tcBorders>
            <w:vAlign w:val="center"/>
          </w:tcPr>
          <w:p w14:paraId="065EC14D" w14:textId="77777777" w:rsidR="008959A2" w:rsidRPr="005C56B6" w:rsidRDefault="00661514" w:rsidP="00661514">
            <w:pPr>
              <w:jc w:val="right"/>
              <w:rPr>
                <w:rFonts w:ascii="Arial" w:hAnsi="Arial" w:cs="Arial"/>
                <w:b/>
                <w:bCs/>
                <w:szCs w:val="20"/>
              </w:rPr>
            </w:pPr>
            <w:r w:rsidRPr="005C56B6">
              <w:rPr>
                <w:rFonts w:ascii="Arial" w:hAnsi="Arial" w:cs="Arial"/>
                <w:b/>
                <w:bCs/>
                <w:szCs w:val="20"/>
              </w:rPr>
              <w:t>|__|__|</w:t>
            </w:r>
          </w:p>
        </w:tc>
      </w:tr>
      <w:tr w:rsidR="008959A2" w:rsidRPr="005C56B6" w14:paraId="26A164DD"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025AE2BE" w14:textId="77777777" w:rsidR="008959A2" w:rsidRPr="005C56B6" w:rsidRDefault="008959A2" w:rsidP="00D6442C">
            <w:pPr>
              <w:rPr>
                <w:rFonts w:ascii="Arial" w:hAnsi="Arial" w:cs="Arial"/>
                <w:szCs w:val="20"/>
              </w:rPr>
            </w:pPr>
            <w:r w:rsidRPr="005C56B6">
              <w:rPr>
                <w:rFonts w:ascii="Arial" w:hAnsi="Arial" w:cs="Arial"/>
                <w:b/>
                <w:noProof/>
              </w:rPr>
              <w:t>Start time:</w:t>
            </w:r>
            <w:r w:rsidRPr="005C56B6">
              <w:rPr>
                <w:rFonts w:ascii="Arial" w:hAnsi="Arial" w:cs="Arial"/>
                <w:noProof/>
              </w:rPr>
              <w:t xml:space="preserve"> _____:_____  </w:t>
            </w:r>
          </w:p>
        </w:tc>
        <w:tc>
          <w:tcPr>
            <w:tcW w:w="753" w:type="pct"/>
            <w:tcBorders>
              <w:top w:val="dotted" w:sz="4" w:space="0" w:color="auto"/>
              <w:bottom w:val="dotted" w:sz="4" w:space="0" w:color="auto"/>
              <w:right w:val="dotted" w:sz="4" w:space="0" w:color="auto"/>
            </w:tcBorders>
            <w:vAlign w:val="center"/>
          </w:tcPr>
          <w:p w14:paraId="73B94BE4" w14:textId="77777777"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8959A2" w:rsidRPr="005C56B6" w14:paraId="3FE85617"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18A74695" w14:textId="77777777" w:rsidR="008959A2" w:rsidRPr="005C56B6" w:rsidRDefault="008959A2" w:rsidP="00D6442C">
            <w:pPr>
              <w:rPr>
                <w:rFonts w:ascii="Arial" w:hAnsi="Arial" w:cs="Arial"/>
                <w:noProof/>
              </w:rPr>
            </w:pPr>
            <w:r w:rsidRPr="005C56B6">
              <w:rPr>
                <w:rFonts w:ascii="Arial" w:hAnsi="Arial" w:cs="Arial"/>
                <w:b/>
                <w:noProof/>
              </w:rPr>
              <w:t>FECHA. Date  Day</w:t>
            </w:r>
            <w:r w:rsidRPr="005C56B6">
              <w:rPr>
                <w:rFonts w:ascii="Arial" w:hAnsi="Arial" w:cs="Arial"/>
                <w:noProof/>
              </w:rPr>
              <w:t xml:space="preserve">: ____    </w:t>
            </w:r>
            <w:r w:rsidRPr="005C56B6">
              <w:rPr>
                <w:rFonts w:ascii="Arial" w:hAnsi="Arial" w:cs="Arial"/>
                <w:b/>
                <w:noProof/>
              </w:rPr>
              <w:t xml:space="preserve">Month:_______  </w:t>
            </w:r>
            <w:r w:rsidRPr="005C56B6">
              <w:rPr>
                <w:rFonts w:ascii="Arial" w:hAnsi="Arial" w:cs="Arial"/>
                <w:noProof/>
              </w:rPr>
              <w:t xml:space="preserve">  Year: 2014</w:t>
            </w:r>
          </w:p>
        </w:tc>
        <w:tc>
          <w:tcPr>
            <w:tcW w:w="753" w:type="pct"/>
            <w:tcBorders>
              <w:top w:val="dotted" w:sz="4" w:space="0" w:color="auto"/>
              <w:left w:val="nil"/>
              <w:bottom w:val="dotted" w:sz="4" w:space="0" w:color="auto"/>
              <w:right w:val="dotted" w:sz="4" w:space="0" w:color="auto"/>
            </w:tcBorders>
            <w:vAlign w:val="center"/>
          </w:tcPr>
          <w:p w14:paraId="644B82DD" w14:textId="77777777"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EA59CF" w:rsidRPr="005C56B6" w14:paraId="700E8776" w14:textId="77777777">
        <w:trPr>
          <w:trHeight w:val="310"/>
        </w:trPr>
        <w:tc>
          <w:tcPr>
            <w:tcW w:w="4247" w:type="pct"/>
            <w:tcBorders>
              <w:top w:val="dotted" w:sz="4" w:space="0" w:color="auto"/>
              <w:left w:val="dotted" w:sz="4" w:space="0" w:color="auto"/>
              <w:bottom w:val="dotted" w:sz="4" w:space="0" w:color="auto"/>
              <w:right w:val="dotted" w:sz="4" w:space="0" w:color="auto"/>
            </w:tcBorders>
            <w:vAlign w:val="center"/>
          </w:tcPr>
          <w:p w14:paraId="4F3B8938" w14:textId="77777777" w:rsidR="00EA59CF" w:rsidRPr="005C56B6" w:rsidRDefault="00EA59CF" w:rsidP="00EA59CF">
            <w:pPr>
              <w:ind w:right="-5748"/>
              <w:rPr>
                <w:rFonts w:ascii="Arial" w:hAnsi="Arial" w:cs="Arial"/>
                <w:b/>
                <w:bCs/>
              </w:rPr>
            </w:pPr>
            <w:r w:rsidRPr="005C56B6">
              <w:rPr>
                <w:rFonts w:ascii="Arial" w:hAnsi="Arial" w:cs="Arial"/>
                <w:b/>
                <w:bCs/>
              </w:rPr>
              <w:t xml:space="preserve">Do you live in this home? </w:t>
            </w:r>
          </w:p>
          <w:p w14:paraId="3A0C1385" w14:textId="77777777" w:rsidR="00EA59CF" w:rsidRPr="00EA59CF" w:rsidRDefault="00EA59CF" w:rsidP="00EA59CF">
            <w:pPr>
              <w:ind w:right="-5748"/>
              <w:rPr>
                <w:rFonts w:ascii="Arial" w:hAnsi="Arial" w:cs="Arial"/>
                <w:b/>
                <w:bCs/>
                <w:szCs w:val="20"/>
              </w:rPr>
            </w:pPr>
            <w:r w:rsidRPr="005C56B6">
              <w:rPr>
                <w:rFonts w:ascii="Arial" w:hAnsi="Arial" w:cs="Arial"/>
                <w:b/>
                <w:bCs/>
              </w:rPr>
              <w:t>Yes</w:t>
            </w:r>
            <w:r w:rsidRPr="00EA59CF">
              <w:rPr>
                <w:rFonts w:ascii="Arial" w:hAnsi="Arial" w:cs="Arial"/>
                <w:b/>
                <w:bCs/>
                <w:szCs w:val="20"/>
              </w:rPr>
              <w:t xml:space="preserve"> </w:t>
            </w:r>
            <w:r w:rsidRPr="00EA59CF">
              <w:rPr>
                <w:rFonts w:ascii="Arial" w:hAnsi="Arial" w:cs="Arial"/>
                <w:b/>
                <w:bCs/>
                <w:szCs w:val="20"/>
              </w:rPr>
              <w:sym w:font="Wingdings" w:char="F0E0"/>
            </w:r>
            <w:r w:rsidRPr="00EA59CF">
              <w:rPr>
                <w:rFonts w:ascii="Arial" w:hAnsi="Arial" w:cs="Arial"/>
                <w:b/>
                <w:bCs/>
                <w:szCs w:val="20"/>
              </w:rPr>
              <w:t xml:space="preserve"> continue</w:t>
            </w:r>
          </w:p>
          <w:p w14:paraId="7C55978D" w14:textId="77777777" w:rsidR="00EA59CF" w:rsidRDefault="00EA59CF" w:rsidP="00EA59CF">
            <w:pPr>
              <w:ind w:right="-5748"/>
              <w:rPr>
                <w:rFonts w:ascii="Arial" w:hAnsi="Arial" w:cs="Arial"/>
                <w:b/>
                <w:bCs/>
                <w:szCs w:val="20"/>
              </w:rPr>
            </w:pPr>
            <w:r w:rsidRPr="00EA59CF">
              <w:rPr>
                <w:rFonts w:ascii="Arial" w:hAnsi="Arial" w:cs="Arial"/>
                <w:b/>
                <w:bCs/>
                <w:szCs w:val="20"/>
              </w:rPr>
              <w:t xml:space="preserve">No </w:t>
            </w:r>
            <w:r w:rsidRPr="00EA59CF">
              <w:rPr>
                <w:rFonts w:ascii="Arial" w:hAnsi="Arial" w:cs="Arial"/>
                <w:b/>
                <w:bCs/>
                <w:szCs w:val="20"/>
              </w:rPr>
              <w:sym w:font="Wingdings" w:char="F0E0"/>
            </w:r>
            <w:r w:rsidRPr="00EA59CF">
              <w:rPr>
                <w:rFonts w:ascii="Arial" w:hAnsi="Arial" w:cs="Arial"/>
                <w:b/>
                <w:bCs/>
                <w:szCs w:val="20"/>
              </w:rPr>
              <w:t>Thank the respondent and end the interview</w:t>
            </w:r>
          </w:p>
          <w:p w14:paraId="7AA3EBF0" w14:textId="77777777" w:rsidR="00EA59CF" w:rsidRPr="00EA59CF" w:rsidRDefault="00EA59CF" w:rsidP="00EA59CF">
            <w:pPr>
              <w:ind w:right="-5748"/>
              <w:rPr>
                <w:rFonts w:ascii="Arial" w:hAnsi="Arial" w:cs="Arial"/>
                <w:b/>
                <w:bCs/>
                <w:szCs w:val="20"/>
              </w:rPr>
            </w:pPr>
          </w:p>
          <w:p w14:paraId="7D9F4FCB" w14:textId="77777777" w:rsidR="00EA59CF" w:rsidRPr="00300EDA" w:rsidRDefault="00EA59CF" w:rsidP="00EA59CF">
            <w:pPr>
              <w:ind w:right="-5748"/>
              <w:rPr>
                <w:rFonts w:ascii="Arial" w:hAnsi="Arial" w:cs="Arial"/>
                <w:b/>
                <w:bCs/>
                <w:szCs w:val="20"/>
              </w:rPr>
            </w:pPr>
            <w:r w:rsidRPr="00300EDA">
              <w:rPr>
                <w:rFonts w:ascii="Arial" w:hAnsi="Arial" w:cs="Arial"/>
                <w:b/>
                <w:bCs/>
                <w:szCs w:val="20"/>
              </w:rPr>
              <w:t xml:space="preserve">How old are you? [Only continue if they are at least 18 years old] </w:t>
            </w:r>
          </w:p>
          <w:p w14:paraId="63C51774" w14:textId="77777777" w:rsidR="00EA59CF" w:rsidRPr="00EA59CF" w:rsidRDefault="00EA59CF" w:rsidP="00EA59CF">
            <w:pPr>
              <w:ind w:right="-5748"/>
              <w:rPr>
                <w:rFonts w:ascii="Arial" w:hAnsi="Arial" w:cs="Arial"/>
                <w:b/>
                <w:bCs/>
                <w:szCs w:val="20"/>
              </w:rPr>
            </w:pPr>
            <w:r w:rsidRPr="00EA59CF">
              <w:rPr>
                <w:rFonts w:ascii="Arial" w:hAnsi="Arial" w:cs="Arial"/>
                <w:b/>
                <w:bCs/>
                <w:szCs w:val="20"/>
              </w:rPr>
              <w:t xml:space="preserve">Yes </w:t>
            </w:r>
            <w:r w:rsidRPr="00EA59CF">
              <w:rPr>
                <w:rFonts w:ascii="Arial" w:hAnsi="Arial" w:cs="Arial"/>
                <w:b/>
                <w:bCs/>
                <w:szCs w:val="20"/>
              </w:rPr>
              <w:sym w:font="Wingdings" w:char="F0E0"/>
            </w:r>
            <w:r w:rsidRPr="00EA59CF">
              <w:rPr>
                <w:rFonts w:ascii="Arial" w:hAnsi="Arial" w:cs="Arial"/>
                <w:b/>
                <w:bCs/>
                <w:szCs w:val="20"/>
              </w:rPr>
              <w:t xml:space="preserve"> continue</w:t>
            </w:r>
          </w:p>
          <w:p w14:paraId="1B21AEF6" w14:textId="77777777" w:rsidR="00EA59CF" w:rsidRDefault="00EA59CF" w:rsidP="00EA59CF">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 xml:space="preserve"> Thank the respondent and end the interview</w:t>
            </w:r>
          </w:p>
          <w:p w14:paraId="7641C378" w14:textId="77777777" w:rsidR="00B265A7" w:rsidRDefault="00B265A7" w:rsidP="00661514">
            <w:pPr>
              <w:ind w:right="-5748"/>
              <w:rPr>
                <w:rFonts w:ascii="Arial" w:hAnsi="Arial" w:cs="Arial"/>
                <w:b/>
                <w:noProof/>
              </w:rPr>
            </w:pPr>
          </w:p>
        </w:tc>
        <w:tc>
          <w:tcPr>
            <w:tcW w:w="753" w:type="pct"/>
            <w:tcBorders>
              <w:top w:val="dotted" w:sz="4" w:space="0" w:color="auto"/>
              <w:left w:val="nil"/>
              <w:bottom w:val="dotted" w:sz="4" w:space="0" w:color="auto"/>
              <w:right w:val="dotted" w:sz="4" w:space="0" w:color="auto"/>
            </w:tcBorders>
            <w:vAlign w:val="center"/>
          </w:tcPr>
          <w:p w14:paraId="53F4C3F6" w14:textId="77777777" w:rsidR="00EA59CF" w:rsidRPr="005C56B6" w:rsidRDefault="00EA59CF" w:rsidP="00661514">
            <w:pPr>
              <w:jc w:val="right"/>
              <w:rPr>
                <w:rFonts w:ascii="Arial" w:hAnsi="Arial" w:cs="Arial"/>
                <w:b/>
                <w:bCs/>
                <w:szCs w:val="20"/>
              </w:rPr>
            </w:pPr>
            <w:r w:rsidRPr="005C56B6">
              <w:rPr>
                <w:rFonts w:ascii="Arial" w:hAnsi="Arial" w:cs="Arial"/>
                <w:b/>
                <w:bCs/>
                <w:szCs w:val="20"/>
              </w:rPr>
              <w:t>|__|</w:t>
            </w:r>
          </w:p>
        </w:tc>
      </w:tr>
      <w:tr w:rsidR="008959A2" w:rsidRPr="005C56B6" w14:paraId="6E6A3875" w14:textId="77777777">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14:paraId="786FA490" w14:textId="77777777" w:rsidR="008959A2" w:rsidRPr="005C56B6" w:rsidRDefault="008959A2" w:rsidP="00D6442C">
            <w:pPr>
              <w:keepNext/>
              <w:ind w:right="-5746"/>
              <w:rPr>
                <w:rFonts w:ascii="Arial" w:hAnsi="Arial" w:cs="Arial"/>
                <w:b/>
                <w:bCs/>
              </w:rPr>
            </w:pPr>
            <w:r w:rsidRPr="005C56B6">
              <w:rPr>
                <w:rFonts w:ascii="Arial" w:hAnsi="Arial" w:cs="Arial"/>
                <w:b/>
                <w:bCs/>
              </w:rPr>
              <w:t xml:space="preserve">NOTE: IT IS COMPULSORY TO READ THE STATEMENT OF INFORMED CONSENT AND RECEIVE </w:t>
            </w:r>
          </w:p>
          <w:p w14:paraId="6E091B53" w14:textId="77777777" w:rsidR="008959A2" w:rsidRPr="005C56B6" w:rsidRDefault="008959A2" w:rsidP="00D6442C">
            <w:pPr>
              <w:keepNext/>
              <w:ind w:right="-5746"/>
              <w:rPr>
                <w:rFonts w:ascii="Arial" w:hAnsi="Arial" w:cs="Arial"/>
                <w:b/>
                <w:bCs/>
              </w:rPr>
            </w:pPr>
            <w:r w:rsidRPr="005C56B6">
              <w:rPr>
                <w:rFonts w:ascii="Arial" w:hAnsi="Arial" w:cs="Arial"/>
                <w:b/>
                <w:bCs/>
              </w:rPr>
              <w:t>CONSENT BEFORE STARTING THE INTERVIEW.</w:t>
            </w:r>
          </w:p>
        </w:tc>
      </w:tr>
    </w:tbl>
    <w:p w14:paraId="7C04E3B3" w14:textId="77777777" w:rsidR="008959A2" w:rsidRPr="005C56B6"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101"/>
        <w:gridCol w:w="1475"/>
      </w:tblGrid>
      <w:tr w:rsidR="008959A2" w:rsidRPr="005C56B6" w14:paraId="3537D902" w14:textId="77777777" w:rsidTr="00661514">
        <w:trPr>
          <w:trHeight w:val="332"/>
        </w:trPr>
        <w:tc>
          <w:tcPr>
            <w:tcW w:w="4230" w:type="pct"/>
            <w:vAlign w:val="center"/>
          </w:tcPr>
          <w:p w14:paraId="62A04C53" w14:textId="77777777" w:rsidR="008959A2" w:rsidRPr="005C56B6" w:rsidRDefault="008959A2" w:rsidP="00661514">
            <w:pPr>
              <w:rPr>
                <w:rFonts w:ascii="Arial" w:hAnsi="Arial" w:cs="Arial"/>
                <w:b/>
                <w:bCs/>
                <w:szCs w:val="20"/>
              </w:rPr>
            </w:pPr>
            <w:r w:rsidRPr="005C56B6">
              <w:rPr>
                <w:rFonts w:ascii="Arial" w:hAnsi="Arial" w:cs="Arial"/>
                <w:b/>
                <w:bCs/>
                <w:szCs w:val="20"/>
              </w:rPr>
              <w:t>Q1</w:t>
            </w:r>
            <w:r w:rsidRPr="005C56B6">
              <w:rPr>
                <w:rFonts w:ascii="Arial" w:hAnsi="Arial" w:cs="Arial"/>
                <w:szCs w:val="20"/>
              </w:rPr>
              <w:t xml:space="preserve">. </w:t>
            </w:r>
            <w:r>
              <w:rPr>
                <w:rFonts w:ascii="Arial" w:hAnsi="Arial" w:cs="Arial"/>
                <w:szCs w:val="20"/>
              </w:rPr>
              <w:t>Sex</w:t>
            </w:r>
            <w:r w:rsidRPr="005C56B6">
              <w:rPr>
                <w:rFonts w:ascii="Arial" w:hAnsi="Arial" w:cs="Arial"/>
                <w:szCs w:val="20"/>
              </w:rPr>
              <w:t xml:space="preserve"> </w:t>
            </w:r>
            <w:r w:rsidRPr="005C56B6">
              <w:rPr>
                <w:rFonts w:ascii="Arial" w:hAnsi="Arial" w:cs="Arial"/>
                <w:b/>
                <w:szCs w:val="20"/>
              </w:rPr>
              <w:t>[</w:t>
            </w:r>
            <w:r>
              <w:rPr>
                <w:rFonts w:ascii="Arial" w:hAnsi="Arial" w:cs="Arial"/>
                <w:b/>
                <w:szCs w:val="20"/>
              </w:rPr>
              <w:t>Record but</w:t>
            </w:r>
            <w:r w:rsidRPr="005C56B6">
              <w:rPr>
                <w:rFonts w:ascii="Arial" w:hAnsi="Arial" w:cs="Arial"/>
                <w:b/>
                <w:szCs w:val="20"/>
              </w:rPr>
              <w:t xml:space="preserve"> do not ask]</w:t>
            </w:r>
            <w:r w:rsidRPr="005C56B6">
              <w:rPr>
                <w:rFonts w:ascii="Arial" w:hAnsi="Arial" w:cs="Arial"/>
                <w:szCs w:val="20"/>
              </w:rPr>
              <w:t xml:space="preserve">:           (1) Male             (2) Female </w:t>
            </w:r>
          </w:p>
        </w:tc>
        <w:tc>
          <w:tcPr>
            <w:tcW w:w="770" w:type="pct"/>
            <w:vAlign w:val="center"/>
          </w:tcPr>
          <w:p w14:paraId="3A9D078F" w14:textId="77777777" w:rsidR="008959A2" w:rsidRPr="005C56B6" w:rsidRDefault="008959A2" w:rsidP="00661514">
            <w:pPr>
              <w:ind w:left="809" w:right="-5748"/>
              <w:rPr>
                <w:rFonts w:ascii="Arial" w:hAnsi="Arial" w:cs="Arial"/>
                <w:b/>
                <w:bCs/>
                <w:szCs w:val="20"/>
              </w:rPr>
            </w:pPr>
            <w:r w:rsidRPr="005C56B6">
              <w:rPr>
                <w:rFonts w:ascii="Arial" w:hAnsi="Arial" w:cs="Arial"/>
                <w:b/>
                <w:bCs/>
                <w:szCs w:val="20"/>
              </w:rPr>
              <w:t>|__|</w:t>
            </w:r>
          </w:p>
        </w:tc>
      </w:tr>
      <w:tr w:rsidR="008959A2" w:rsidRPr="005C56B6" w14:paraId="432E2A60" w14:textId="77777777">
        <w:trPr>
          <w:trHeight w:val="332"/>
        </w:trPr>
        <w:tc>
          <w:tcPr>
            <w:tcW w:w="4230" w:type="pct"/>
            <w:vAlign w:val="center"/>
          </w:tcPr>
          <w:p w14:paraId="3A8CF652" w14:textId="77777777" w:rsidR="008959A2" w:rsidRPr="005C56B6" w:rsidRDefault="008959A2" w:rsidP="00D6442C">
            <w:pPr>
              <w:ind w:right="67"/>
              <w:rPr>
                <w:rFonts w:ascii="Arial" w:hAnsi="Arial" w:cs="Arial"/>
                <w:b/>
                <w:bCs/>
                <w:szCs w:val="20"/>
                <w:highlight w:val="yellow"/>
              </w:rPr>
            </w:pPr>
            <w:r w:rsidRPr="00C917F7">
              <w:rPr>
                <w:rFonts w:ascii="Arial" w:hAnsi="Arial" w:cs="Arial"/>
                <w:b/>
                <w:bCs/>
                <w:szCs w:val="20"/>
              </w:rPr>
              <w:t xml:space="preserve">Q2Y. </w:t>
            </w:r>
            <w:r w:rsidRPr="00C917F7">
              <w:rPr>
                <w:rFonts w:ascii="Arial" w:hAnsi="Arial" w:cs="Arial"/>
                <w:bCs/>
                <w:szCs w:val="20"/>
              </w:rPr>
              <w:t>In what year were you born?________ year             (8888) DK          (9888) DA</w:t>
            </w:r>
          </w:p>
        </w:tc>
        <w:tc>
          <w:tcPr>
            <w:tcW w:w="770" w:type="pct"/>
            <w:vAlign w:val="center"/>
          </w:tcPr>
          <w:p w14:paraId="4CD28466" w14:textId="71CED31D" w:rsidR="008959A2" w:rsidRPr="005C56B6" w:rsidRDefault="008959A2" w:rsidP="00073081">
            <w:pPr>
              <w:ind w:right="-5748"/>
              <w:rPr>
                <w:rFonts w:ascii="Arial" w:hAnsi="Arial" w:cs="Arial"/>
                <w:b/>
                <w:bCs/>
                <w:szCs w:val="20"/>
              </w:rPr>
            </w:pPr>
            <w:r>
              <w:rPr>
                <w:rFonts w:ascii="Arial" w:hAnsi="Arial" w:cs="Arial"/>
                <w:b/>
                <w:bCs/>
                <w:szCs w:val="20"/>
              </w:rPr>
              <w:t>|</w:t>
            </w:r>
            <w:r w:rsidR="00073081">
              <w:rPr>
                <w:rFonts w:ascii="Arial" w:hAnsi="Arial" w:cs="Arial"/>
                <w:b/>
                <w:bCs/>
                <w:szCs w:val="20"/>
              </w:rPr>
              <w:t>_</w:t>
            </w:r>
            <w:r>
              <w:rPr>
                <w:rFonts w:ascii="Arial" w:hAnsi="Arial" w:cs="Arial"/>
                <w:b/>
                <w:bCs/>
                <w:szCs w:val="20"/>
              </w:rPr>
              <w:t>_|</w:t>
            </w:r>
            <w:r w:rsidR="00073081">
              <w:rPr>
                <w:rFonts w:ascii="Arial" w:hAnsi="Arial" w:cs="Arial"/>
                <w:b/>
                <w:bCs/>
                <w:szCs w:val="20"/>
              </w:rPr>
              <w:t>_</w:t>
            </w:r>
            <w:r w:rsidRPr="005C56B6">
              <w:rPr>
                <w:rFonts w:ascii="Arial" w:hAnsi="Arial" w:cs="Arial"/>
                <w:b/>
                <w:bCs/>
                <w:szCs w:val="20"/>
              </w:rPr>
              <w:t>_|__|__|</w:t>
            </w:r>
          </w:p>
        </w:tc>
      </w:tr>
      <w:tr w:rsidR="008959A2" w:rsidRPr="005C56B6" w14:paraId="245946AF" w14:textId="77777777">
        <w:trPr>
          <w:trHeight w:val="332"/>
        </w:trPr>
        <w:tc>
          <w:tcPr>
            <w:tcW w:w="4230" w:type="pct"/>
            <w:shd w:val="clear" w:color="auto" w:fill="FFFFFF"/>
          </w:tcPr>
          <w:p w14:paraId="5D1C7F3D" w14:textId="77777777" w:rsidR="008959A2" w:rsidRPr="005C56B6" w:rsidRDefault="008959A2" w:rsidP="00D6442C">
            <w:pPr>
              <w:rPr>
                <w:rFonts w:ascii="Arial" w:hAnsi="Arial" w:cs="Arial"/>
                <w:bCs/>
                <w:szCs w:val="20"/>
              </w:rPr>
            </w:pPr>
            <w:r w:rsidRPr="005C56B6">
              <w:rPr>
                <w:rFonts w:ascii="Arial" w:hAnsi="Arial" w:cs="Arial"/>
                <w:b/>
                <w:bCs/>
                <w:szCs w:val="20"/>
              </w:rPr>
              <w:t xml:space="preserve">LS3. </w:t>
            </w:r>
            <w:r w:rsidRPr="005C56B6">
              <w:rPr>
                <w:rFonts w:ascii="Arial" w:hAnsi="Arial" w:cs="Arial"/>
                <w:bCs/>
                <w:szCs w:val="20"/>
              </w:rPr>
              <w:t>To begin, in general how satisfied are you with your life? Would you say that you are</w:t>
            </w:r>
            <w:r>
              <w:rPr>
                <w:rFonts w:ascii="Arial" w:hAnsi="Arial" w:cs="Arial"/>
                <w:bCs/>
                <w:szCs w:val="20"/>
              </w:rPr>
              <w:t xml:space="preserve">: </w:t>
            </w:r>
            <w:r w:rsidRPr="005C56B6">
              <w:rPr>
                <w:rFonts w:ascii="Arial" w:hAnsi="Arial" w:cs="Arial"/>
                <w:b/>
                <w:szCs w:val="20"/>
              </w:rPr>
              <w:t>[Read options]</w:t>
            </w:r>
            <w:r w:rsidRPr="005C56B6">
              <w:rPr>
                <w:rFonts w:ascii="Arial" w:hAnsi="Arial" w:cs="Arial"/>
                <w:bCs/>
                <w:szCs w:val="20"/>
              </w:rPr>
              <w:t xml:space="preserve"> </w:t>
            </w:r>
          </w:p>
          <w:p w14:paraId="294A2340" w14:textId="77777777" w:rsidR="008959A2" w:rsidRPr="005C56B6" w:rsidRDefault="008959A2" w:rsidP="00D6442C">
            <w:pPr>
              <w:rPr>
                <w:rFonts w:ascii="Arial" w:hAnsi="Arial" w:cs="Arial"/>
                <w:bCs/>
                <w:szCs w:val="20"/>
              </w:rPr>
            </w:pPr>
            <w:r w:rsidRPr="005C56B6">
              <w:rPr>
                <w:rFonts w:ascii="Arial" w:hAnsi="Arial" w:cs="Arial"/>
                <w:bCs/>
                <w:szCs w:val="20"/>
              </w:rPr>
              <w:t xml:space="preserve">(1) Very satisfied                     (2) Somewhat satisfied               (3) Somewhat </w:t>
            </w:r>
            <w:r w:rsidRPr="008A5D28">
              <w:rPr>
                <w:rFonts w:ascii="Arial" w:hAnsi="Arial" w:cs="Arial"/>
                <w:bCs/>
                <w:szCs w:val="20"/>
              </w:rPr>
              <w:t>dis</w:t>
            </w:r>
            <w:r w:rsidRPr="005C56B6">
              <w:rPr>
                <w:rFonts w:ascii="Arial" w:hAnsi="Arial" w:cs="Arial"/>
                <w:bCs/>
                <w:szCs w:val="20"/>
              </w:rPr>
              <w:t>satisfied</w:t>
            </w:r>
          </w:p>
          <w:p w14:paraId="1C370ACB" w14:textId="77777777" w:rsidR="008959A2" w:rsidRPr="005C56B6" w:rsidRDefault="008959A2" w:rsidP="00D6442C">
            <w:pPr>
              <w:rPr>
                <w:rFonts w:ascii="Arial" w:hAnsi="Arial" w:cs="Arial"/>
                <w:b/>
                <w:bCs/>
                <w:szCs w:val="20"/>
              </w:rPr>
            </w:pPr>
            <w:r w:rsidRPr="005C56B6">
              <w:rPr>
                <w:rFonts w:ascii="Arial" w:hAnsi="Arial" w:cs="Arial"/>
                <w:bCs/>
                <w:szCs w:val="20"/>
              </w:rPr>
              <w:t xml:space="preserve">(4) Very dissatisfied                (88) </w:t>
            </w:r>
            <w:r w:rsidRPr="005C56B6">
              <w:rPr>
                <w:rFonts w:ascii="Arial" w:hAnsi="Arial" w:cs="Arial"/>
                <w:szCs w:val="20"/>
              </w:rPr>
              <w:t>Doesn’t</w:t>
            </w:r>
            <w:r w:rsidRPr="005C56B6">
              <w:rPr>
                <w:rFonts w:ascii="Arial" w:hAnsi="Arial" w:cs="Arial"/>
                <w:bCs/>
                <w:szCs w:val="20"/>
              </w:rPr>
              <w:t xml:space="preserve"> know                       (98)  </w:t>
            </w:r>
            <w:r w:rsidRPr="005C56B6">
              <w:rPr>
                <w:rFonts w:ascii="Arial" w:hAnsi="Arial" w:cs="Arial"/>
                <w:szCs w:val="20"/>
              </w:rPr>
              <w:t>Doesn’t Answer</w:t>
            </w:r>
          </w:p>
        </w:tc>
        <w:tc>
          <w:tcPr>
            <w:tcW w:w="770" w:type="pct"/>
            <w:shd w:val="clear" w:color="auto" w:fill="FFFFFF"/>
            <w:vAlign w:val="center"/>
          </w:tcPr>
          <w:p w14:paraId="06A5DE99" w14:textId="77777777" w:rsidR="008959A2" w:rsidRPr="00032374" w:rsidRDefault="008959A2" w:rsidP="00D6442C">
            <w:pPr>
              <w:ind w:left="611" w:right="-5748"/>
              <w:rPr>
                <w:rFonts w:ascii="Arial" w:hAnsi="Arial" w:cs="Arial"/>
                <w:b/>
                <w:bCs/>
                <w:szCs w:val="20"/>
              </w:rPr>
            </w:pPr>
            <w:r w:rsidRPr="00032374">
              <w:rPr>
                <w:rFonts w:ascii="Arial" w:hAnsi="Arial" w:cs="Arial"/>
                <w:b/>
                <w:bCs/>
                <w:szCs w:val="20"/>
              </w:rPr>
              <w:t>|__|__|</w:t>
            </w:r>
          </w:p>
        </w:tc>
      </w:tr>
    </w:tbl>
    <w:p w14:paraId="0FF97CC5" w14:textId="77777777" w:rsidR="008959A2" w:rsidRPr="005C56B6" w:rsidRDefault="008959A2" w:rsidP="008959A2">
      <w:pPr>
        <w:rPr>
          <w:rFonts w:ascii="Arial" w:hAnsi="Arial" w:cs="Arial"/>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8"/>
        <w:gridCol w:w="877"/>
        <w:gridCol w:w="3252"/>
        <w:gridCol w:w="372"/>
        <w:gridCol w:w="737"/>
      </w:tblGrid>
      <w:tr w:rsidR="008959A2" w:rsidRPr="005C56B6" w14:paraId="690A262C" w14:textId="77777777">
        <w:trPr>
          <w:trHeight w:val="800"/>
        </w:trPr>
        <w:tc>
          <w:tcPr>
            <w:tcW w:w="4421" w:type="pct"/>
            <w:gridSpan w:val="3"/>
          </w:tcPr>
          <w:p w14:paraId="71345932" w14:textId="77777777" w:rsidR="008959A2" w:rsidRPr="005C56B6" w:rsidRDefault="008959A2" w:rsidP="00D6442C">
            <w:pPr>
              <w:pStyle w:val="BodyTextIndent"/>
              <w:keepNext/>
              <w:widowControl/>
              <w:tabs>
                <w:tab w:val="right" w:pos="10530"/>
              </w:tabs>
              <w:spacing w:before="120"/>
              <w:ind w:left="0"/>
              <w:rPr>
                <w:rFonts w:ascii="Arial" w:hAnsi="Arial" w:cs="Arial"/>
                <w:b/>
              </w:rPr>
            </w:pPr>
            <w:r w:rsidRPr="005C56B6">
              <w:rPr>
                <w:rFonts w:ascii="Arial" w:hAnsi="Arial" w:cs="Arial"/>
                <w:b/>
              </w:rPr>
              <w:t>A4</w:t>
            </w:r>
            <w:r w:rsidRPr="005C56B6">
              <w:rPr>
                <w:rFonts w:ascii="Arial" w:hAnsi="Arial" w:cs="Arial"/>
              </w:rPr>
              <w:t>.</w:t>
            </w:r>
            <w:r w:rsidRPr="005C56B6">
              <w:rPr>
                <w:rFonts w:ascii="Arial" w:hAnsi="Arial" w:cs="Arial"/>
                <w:b/>
              </w:rPr>
              <w:t xml:space="preserve"> </w:t>
            </w:r>
            <w:r w:rsidRPr="005C56B6">
              <w:rPr>
                <w:rFonts w:ascii="Arial" w:hAnsi="Arial" w:cs="Arial"/>
              </w:rPr>
              <w:t xml:space="preserve">In your opinion, what is </w:t>
            </w:r>
            <w:r w:rsidRPr="005C56B6">
              <w:rPr>
                <w:rFonts w:ascii="Arial" w:hAnsi="Arial" w:cs="Arial"/>
                <w:b/>
              </w:rPr>
              <w:t>the most serious</w:t>
            </w:r>
            <w:r w:rsidRPr="005C56B6">
              <w:rPr>
                <w:rFonts w:ascii="Arial" w:hAnsi="Arial" w:cs="Arial"/>
              </w:rPr>
              <w:t xml:space="preserve"> problem faced by the country? </w:t>
            </w:r>
            <w:r w:rsidRPr="005C56B6">
              <w:rPr>
                <w:rFonts w:ascii="Arial" w:hAnsi="Arial" w:cs="Arial"/>
                <w:b/>
              </w:rPr>
              <w:t>[DO NOT READ THE RESPONSE OPTIONS; ONLY A SINGLE OPTION]</w:t>
            </w:r>
          </w:p>
        </w:tc>
        <w:tc>
          <w:tcPr>
            <w:tcW w:w="579" w:type="pct"/>
            <w:gridSpan w:val="2"/>
          </w:tcPr>
          <w:p w14:paraId="004EC5E2" w14:textId="77777777" w:rsidR="008959A2" w:rsidRPr="005C56B6" w:rsidRDefault="008959A2" w:rsidP="00D6442C">
            <w:pPr>
              <w:pStyle w:val="BodyTextIndent"/>
              <w:keepNext/>
              <w:widowControl/>
              <w:tabs>
                <w:tab w:val="right" w:pos="10530"/>
              </w:tabs>
              <w:spacing w:before="120"/>
              <w:ind w:left="0" w:right="-108"/>
              <w:rPr>
                <w:rFonts w:ascii="Arial" w:hAnsi="Arial" w:cs="Arial"/>
                <w:b/>
                <w:sz w:val="32"/>
                <w:szCs w:val="32"/>
              </w:rPr>
            </w:pPr>
            <w:r w:rsidRPr="005C56B6">
              <w:rPr>
                <w:rFonts w:ascii="Arial" w:hAnsi="Arial" w:cs="Arial"/>
                <w:b/>
                <w:bCs/>
                <w:szCs w:val="20"/>
              </w:rPr>
              <w:t>|___|___|</w:t>
            </w:r>
          </w:p>
        </w:tc>
      </w:tr>
      <w:tr w:rsidR="008959A2" w:rsidRPr="00EF26D1" w14:paraId="2E235A76" w14:textId="77777777" w:rsidTr="00DB6F6B">
        <w:trPr>
          <w:trHeight w:val="263"/>
        </w:trPr>
        <w:tc>
          <w:tcPr>
            <w:tcW w:w="2265" w:type="pct"/>
          </w:tcPr>
          <w:p w14:paraId="4567533B"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Armed conflict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27F0E038" w14:textId="77777777" w:rsidR="008959A2" w:rsidRPr="00C917F7" w:rsidRDefault="00824552" w:rsidP="00D6442C">
            <w:pPr>
              <w:keepNext/>
              <w:widowControl/>
              <w:rPr>
                <w:rFonts w:ascii="Arial" w:hAnsi="Arial" w:cs="Arial"/>
                <w:sz w:val="16"/>
                <w:szCs w:val="16"/>
              </w:rPr>
            </w:pPr>
            <w:r>
              <w:rPr>
                <w:rFonts w:ascii="Arial" w:hAnsi="Arial" w:cs="Arial"/>
                <w:sz w:val="16"/>
                <w:szCs w:val="16"/>
              </w:rPr>
              <w:t>1 (</w:t>
            </w:r>
            <w:r w:rsidR="008959A2" w:rsidRPr="00C917F7">
              <w:rPr>
                <w:rFonts w:ascii="Arial" w:hAnsi="Arial" w:cs="Arial"/>
                <w:sz w:val="16"/>
                <w:szCs w:val="16"/>
              </w:rPr>
              <w:t>30</w:t>
            </w:r>
            <w:r>
              <w:rPr>
                <w:rFonts w:ascii="Arial" w:hAnsi="Arial" w:cs="Arial"/>
                <w:sz w:val="16"/>
                <w:szCs w:val="16"/>
              </w:rPr>
              <w:t>)</w:t>
            </w:r>
          </w:p>
        </w:tc>
        <w:tc>
          <w:tcPr>
            <w:tcW w:w="1892" w:type="pct"/>
            <w:gridSpan w:val="2"/>
          </w:tcPr>
          <w:p w14:paraId="5ED6796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Inequality</w:t>
            </w:r>
          </w:p>
        </w:tc>
        <w:tc>
          <w:tcPr>
            <w:tcW w:w="385" w:type="pct"/>
          </w:tcPr>
          <w:p w14:paraId="64FBE23E" w14:textId="77777777" w:rsidR="008959A2" w:rsidRPr="00C917F7" w:rsidRDefault="00824552" w:rsidP="00D6442C">
            <w:pPr>
              <w:keepNext/>
              <w:widowControl/>
              <w:rPr>
                <w:rFonts w:ascii="Arial" w:hAnsi="Arial" w:cs="Arial"/>
                <w:sz w:val="16"/>
                <w:szCs w:val="16"/>
              </w:rPr>
            </w:pPr>
            <w:r>
              <w:rPr>
                <w:rFonts w:ascii="Arial" w:hAnsi="Arial" w:cs="Arial"/>
                <w:sz w:val="16"/>
                <w:szCs w:val="16"/>
              </w:rPr>
              <w:t>20 (</w:t>
            </w:r>
            <w:r w:rsidR="008959A2" w:rsidRPr="00C917F7">
              <w:rPr>
                <w:rFonts w:ascii="Arial" w:hAnsi="Arial" w:cs="Arial"/>
                <w:sz w:val="16"/>
                <w:szCs w:val="16"/>
              </w:rPr>
              <w:t>58</w:t>
            </w:r>
            <w:r>
              <w:rPr>
                <w:rFonts w:ascii="Arial" w:hAnsi="Arial" w:cs="Arial"/>
                <w:sz w:val="16"/>
                <w:szCs w:val="16"/>
              </w:rPr>
              <w:t>)</w:t>
            </w:r>
          </w:p>
        </w:tc>
      </w:tr>
      <w:tr w:rsidR="008959A2" w:rsidRPr="00EF26D1" w14:paraId="03CDDEE4" w14:textId="77777777" w:rsidTr="00DB6F6B">
        <w:trPr>
          <w:trHeight w:val="263"/>
        </w:trPr>
        <w:tc>
          <w:tcPr>
            <w:tcW w:w="2265" w:type="pct"/>
          </w:tcPr>
          <w:p w14:paraId="1D5236F6"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Bad government</w:t>
            </w:r>
          </w:p>
        </w:tc>
        <w:tc>
          <w:tcPr>
            <w:tcW w:w="458" w:type="pct"/>
          </w:tcPr>
          <w:p w14:paraId="761349E4" w14:textId="77777777" w:rsidR="008959A2" w:rsidRPr="00C917F7" w:rsidRDefault="00824552" w:rsidP="00D6442C">
            <w:pPr>
              <w:keepNext/>
              <w:widowControl/>
              <w:rPr>
                <w:rFonts w:ascii="Arial" w:hAnsi="Arial" w:cs="Arial"/>
                <w:sz w:val="16"/>
                <w:szCs w:val="16"/>
              </w:rPr>
            </w:pPr>
            <w:r>
              <w:rPr>
                <w:rFonts w:ascii="Arial" w:hAnsi="Arial" w:cs="Arial"/>
                <w:sz w:val="16"/>
                <w:szCs w:val="16"/>
              </w:rPr>
              <w:t>2 (</w:t>
            </w:r>
            <w:r w:rsidR="008959A2" w:rsidRPr="00C917F7">
              <w:rPr>
                <w:rFonts w:ascii="Arial" w:hAnsi="Arial" w:cs="Arial"/>
                <w:sz w:val="16"/>
                <w:szCs w:val="16"/>
              </w:rPr>
              <w:t>15</w:t>
            </w:r>
            <w:r>
              <w:rPr>
                <w:rFonts w:ascii="Arial" w:hAnsi="Arial" w:cs="Arial"/>
                <w:sz w:val="16"/>
                <w:szCs w:val="16"/>
              </w:rPr>
              <w:t>)</w:t>
            </w:r>
          </w:p>
        </w:tc>
        <w:tc>
          <w:tcPr>
            <w:tcW w:w="1892" w:type="pct"/>
            <w:gridSpan w:val="2"/>
          </w:tcPr>
          <w:p w14:paraId="5D06977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Inflation, high prices</w:t>
            </w:r>
          </w:p>
        </w:tc>
        <w:tc>
          <w:tcPr>
            <w:tcW w:w="385" w:type="pct"/>
          </w:tcPr>
          <w:p w14:paraId="60ED1F12" w14:textId="77777777" w:rsidR="008959A2" w:rsidRPr="00C917F7" w:rsidRDefault="00824552" w:rsidP="00D6442C">
            <w:pPr>
              <w:keepNext/>
              <w:widowControl/>
              <w:rPr>
                <w:rFonts w:ascii="Arial" w:hAnsi="Arial" w:cs="Arial"/>
                <w:sz w:val="16"/>
                <w:szCs w:val="16"/>
              </w:rPr>
            </w:pPr>
            <w:r>
              <w:rPr>
                <w:rFonts w:ascii="Arial" w:hAnsi="Arial" w:cs="Arial"/>
                <w:sz w:val="16"/>
                <w:szCs w:val="16"/>
              </w:rPr>
              <w:t>21 (</w:t>
            </w:r>
            <w:r w:rsidR="008959A2" w:rsidRPr="00C917F7">
              <w:rPr>
                <w:rFonts w:ascii="Arial" w:hAnsi="Arial" w:cs="Arial"/>
                <w:sz w:val="16"/>
                <w:szCs w:val="16"/>
              </w:rPr>
              <w:t>02</w:t>
            </w:r>
            <w:r>
              <w:rPr>
                <w:rFonts w:ascii="Arial" w:hAnsi="Arial" w:cs="Arial"/>
                <w:sz w:val="16"/>
                <w:szCs w:val="16"/>
              </w:rPr>
              <w:t>)</w:t>
            </w:r>
          </w:p>
        </w:tc>
      </w:tr>
      <w:tr w:rsidR="008959A2" w:rsidRPr="00EF26D1" w14:paraId="26CE4771" w14:textId="77777777" w:rsidTr="00DB6F6B">
        <w:trPr>
          <w:trHeight w:val="263"/>
        </w:trPr>
        <w:tc>
          <w:tcPr>
            <w:tcW w:w="2265" w:type="pct"/>
          </w:tcPr>
          <w:p w14:paraId="0BEC932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Corruption</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0DD59C68" w14:textId="77777777" w:rsidR="008959A2" w:rsidRPr="00C917F7" w:rsidRDefault="00824552" w:rsidP="00D6442C">
            <w:pPr>
              <w:keepNext/>
              <w:widowControl/>
              <w:rPr>
                <w:rFonts w:ascii="Arial" w:hAnsi="Arial" w:cs="Arial"/>
                <w:sz w:val="16"/>
                <w:szCs w:val="16"/>
              </w:rPr>
            </w:pPr>
            <w:r>
              <w:rPr>
                <w:rFonts w:ascii="Arial" w:hAnsi="Arial" w:cs="Arial"/>
                <w:sz w:val="16"/>
                <w:szCs w:val="16"/>
              </w:rPr>
              <w:t>3 (</w:t>
            </w:r>
            <w:r w:rsidR="008959A2" w:rsidRPr="00C917F7">
              <w:rPr>
                <w:rFonts w:ascii="Arial" w:hAnsi="Arial" w:cs="Arial"/>
                <w:sz w:val="16"/>
                <w:szCs w:val="16"/>
              </w:rPr>
              <w:t>13</w:t>
            </w:r>
            <w:r>
              <w:rPr>
                <w:rFonts w:ascii="Arial" w:hAnsi="Arial" w:cs="Arial"/>
                <w:sz w:val="16"/>
                <w:szCs w:val="16"/>
              </w:rPr>
              <w:t>)</w:t>
            </w:r>
          </w:p>
        </w:tc>
        <w:tc>
          <w:tcPr>
            <w:tcW w:w="1892" w:type="pct"/>
            <w:gridSpan w:val="2"/>
          </w:tcPr>
          <w:p w14:paraId="56DDEA77"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Kidnappings</w:t>
            </w:r>
          </w:p>
        </w:tc>
        <w:tc>
          <w:tcPr>
            <w:tcW w:w="385" w:type="pct"/>
          </w:tcPr>
          <w:p w14:paraId="1A78C946" w14:textId="77777777" w:rsidR="008959A2" w:rsidRPr="00C917F7" w:rsidRDefault="00824552" w:rsidP="00D6442C">
            <w:pPr>
              <w:keepNext/>
              <w:widowControl/>
              <w:rPr>
                <w:rFonts w:ascii="Arial" w:hAnsi="Arial" w:cs="Arial"/>
                <w:sz w:val="16"/>
                <w:szCs w:val="16"/>
              </w:rPr>
            </w:pPr>
            <w:r>
              <w:rPr>
                <w:rFonts w:ascii="Arial" w:hAnsi="Arial" w:cs="Arial"/>
                <w:sz w:val="16"/>
                <w:szCs w:val="16"/>
              </w:rPr>
              <w:t>22 (</w:t>
            </w:r>
            <w:r w:rsidR="008959A2" w:rsidRPr="00C917F7">
              <w:rPr>
                <w:rFonts w:ascii="Arial" w:hAnsi="Arial" w:cs="Arial"/>
                <w:sz w:val="16"/>
                <w:szCs w:val="16"/>
              </w:rPr>
              <w:t>31</w:t>
            </w:r>
            <w:r>
              <w:rPr>
                <w:rFonts w:ascii="Arial" w:hAnsi="Arial" w:cs="Arial"/>
                <w:sz w:val="16"/>
                <w:szCs w:val="16"/>
              </w:rPr>
              <w:t>)</w:t>
            </w:r>
          </w:p>
        </w:tc>
      </w:tr>
      <w:tr w:rsidR="008959A2" w:rsidRPr="00EF26D1" w14:paraId="730364E4" w14:textId="77777777" w:rsidTr="00DB6F6B">
        <w:trPr>
          <w:trHeight w:val="263"/>
        </w:trPr>
        <w:tc>
          <w:tcPr>
            <w:tcW w:w="2265" w:type="pct"/>
          </w:tcPr>
          <w:p w14:paraId="529778B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Credit, lack of</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17FDF273" w14:textId="77777777" w:rsidR="008959A2" w:rsidRPr="00C917F7" w:rsidRDefault="00824552" w:rsidP="00D6442C">
            <w:pPr>
              <w:keepNext/>
              <w:widowControl/>
              <w:rPr>
                <w:rFonts w:ascii="Arial" w:hAnsi="Arial" w:cs="Arial"/>
                <w:sz w:val="16"/>
                <w:szCs w:val="16"/>
              </w:rPr>
            </w:pPr>
            <w:r>
              <w:rPr>
                <w:rFonts w:ascii="Arial" w:hAnsi="Arial" w:cs="Arial"/>
                <w:sz w:val="16"/>
                <w:szCs w:val="16"/>
              </w:rPr>
              <w:t>4 (</w:t>
            </w:r>
            <w:r w:rsidR="008959A2" w:rsidRPr="00C917F7">
              <w:rPr>
                <w:rFonts w:ascii="Arial" w:hAnsi="Arial" w:cs="Arial"/>
                <w:sz w:val="16"/>
                <w:szCs w:val="16"/>
              </w:rPr>
              <w:t>09</w:t>
            </w:r>
            <w:r>
              <w:rPr>
                <w:rFonts w:ascii="Arial" w:hAnsi="Arial" w:cs="Arial"/>
                <w:sz w:val="16"/>
                <w:szCs w:val="16"/>
              </w:rPr>
              <w:t>)</w:t>
            </w:r>
          </w:p>
        </w:tc>
        <w:tc>
          <w:tcPr>
            <w:tcW w:w="1892" w:type="pct"/>
            <w:gridSpan w:val="2"/>
          </w:tcPr>
          <w:p w14:paraId="044AD89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Land to farm, lack of</w:t>
            </w:r>
          </w:p>
        </w:tc>
        <w:tc>
          <w:tcPr>
            <w:tcW w:w="385" w:type="pct"/>
          </w:tcPr>
          <w:p w14:paraId="46638573" w14:textId="77777777" w:rsidR="008959A2" w:rsidRPr="00C917F7" w:rsidRDefault="00824552" w:rsidP="00D6442C">
            <w:pPr>
              <w:keepNext/>
              <w:widowControl/>
              <w:rPr>
                <w:rFonts w:ascii="Arial" w:hAnsi="Arial" w:cs="Arial"/>
                <w:sz w:val="16"/>
                <w:szCs w:val="16"/>
              </w:rPr>
            </w:pPr>
            <w:r>
              <w:rPr>
                <w:rFonts w:ascii="Arial" w:hAnsi="Arial" w:cs="Arial"/>
                <w:sz w:val="16"/>
                <w:szCs w:val="16"/>
              </w:rPr>
              <w:t>23 (</w:t>
            </w:r>
            <w:r w:rsidR="008959A2" w:rsidRPr="00C917F7">
              <w:rPr>
                <w:rFonts w:ascii="Arial" w:hAnsi="Arial" w:cs="Arial"/>
                <w:sz w:val="16"/>
                <w:szCs w:val="16"/>
              </w:rPr>
              <w:t>07</w:t>
            </w:r>
            <w:r>
              <w:rPr>
                <w:rFonts w:ascii="Arial" w:hAnsi="Arial" w:cs="Arial"/>
                <w:sz w:val="16"/>
                <w:szCs w:val="16"/>
              </w:rPr>
              <w:t>)</w:t>
            </w:r>
          </w:p>
        </w:tc>
      </w:tr>
      <w:tr w:rsidR="008959A2" w:rsidRPr="00EF26D1" w14:paraId="365E4AB5" w14:textId="77777777" w:rsidTr="00DB6F6B">
        <w:trPr>
          <w:trHeight w:val="263"/>
        </w:trPr>
        <w:tc>
          <w:tcPr>
            <w:tcW w:w="2265" w:type="pct"/>
          </w:tcPr>
          <w:p w14:paraId="6442700B"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Crime</w:t>
            </w:r>
            <w:r w:rsidRPr="00C917F7">
              <w:rPr>
                <w:rFonts w:ascii="Arial" w:hAnsi="Arial" w:cs="Arial"/>
                <w:sz w:val="16"/>
                <w:szCs w:val="16"/>
              </w:rPr>
              <w:tab/>
            </w:r>
          </w:p>
        </w:tc>
        <w:tc>
          <w:tcPr>
            <w:tcW w:w="458" w:type="pct"/>
          </w:tcPr>
          <w:p w14:paraId="63D14184" w14:textId="77777777" w:rsidR="008959A2" w:rsidRPr="00C917F7" w:rsidRDefault="00824552" w:rsidP="00D6442C">
            <w:pPr>
              <w:keepNext/>
              <w:widowControl/>
              <w:rPr>
                <w:rFonts w:ascii="Arial" w:hAnsi="Arial" w:cs="Arial"/>
                <w:sz w:val="16"/>
                <w:szCs w:val="16"/>
              </w:rPr>
            </w:pPr>
            <w:r>
              <w:rPr>
                <w:rFonts w:ascii="Arial" w:hAnsi="Arial" w:cs="Arial"/>
                <w:sz w:val="16"/>
                <w:szCs w:val="16"/>
              </w:rPr>
              <w:t>5 (</w:t>
            </w:r>
            <w:r w:rsidR="008959A2" w:rsidRPr="00C917F7">
              <w:rPr>
                <w:rFonts w:ascii="Arial" w:hAnsi="Arial" w:cs="Arial"/>
                <w:sz w:val="16"/>
                <w:szCs w:val="16"/>
              </w:rPr>
              <w:t>05</w:t>
            </w:r>
            <w:r>
              <w:rPr>
                <w:rFonts w:ascii="Arial" w:hAnsi="Arial" w:cs="Arial"/>
                <w:sz w:val="16"/>
                <w:szCs w:val="16"/>
              </w:rPr>
              <w:t>)</w:t>
            </w:r>
          </w:p>
        </w:tc>
        <w:tc>
          <w:tcPr>
            <w:tcW w:w="1892" w:type="pct"/>
            <w:gridSpan w:val="2"/>
          </w:tcPr>
          <w:p w14:paraId="6DCB57E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Malnutrition</w:t>
            </w:r>
          </w:p>
        </w:tc>
        <w:tc>
          <w:tcPr>
            <w:tcW w:w="385" w:type="pct"/>
          </w:tcPr>
          <w:p w14:paraId="2CF7B818" w14:textId="77777777" w:rsidR="008959A2" w:rsidRPr="00C917F7" w:rsidRDefault="00824552" w:rsidP="00D6442C">
            <w:pPr>
              <w:keepNext/>
              <w:widowControl/>
              <w:rPr>
                <w:rFonts w:ascii="Arial" w:hAnsi="Arial" w:cs="Arial"/>
                <w:sz w:val="16"/>
                <w:szCs w:val="16"/>
              </w:rPr>
            </w:pPr>
            <w:r>
              <w:rPr>
                <w:rFonts w:ascii="Arial" w:hAnsi="Arial" w:cs="Arial"/>
                <w:sz w:val="16"/>
                <w:szCs w:val="16"/>
              </w:rPr>
              <w:t>24 (</w:t>
            </w:r>
            <w:r w:rsidR="008959A2" w:rsidRPr="00C917F7">
              <w:rPr>
                <w:rFonts w:ascii="Arial" w:hAnsi="Arial" w:cs="Arial"/>
                <w:sz w:val="16"/>
                <w:szCs w:val="16"/>
              </w:rPr>
              <w:t>23</w:t>
            </w:r>
            <w:r>
              <w:rPr>
                <w:rFonts w:ascii="Arial" w:hAnsi="Arial" w:cs="Arial"/>
                <w:sz w:val="16"/>
                <w:szCs w:val="16"/>
              </w:rPr>
              <w:t>)</w:t>
            </w:r>
          </w:p>
        </w:tc>
      </w:tr>
      <w:tr w:rsidR="008959A2" w:rsidRPr="00EF26D1" w14:paraId="7E6C44F1" w14:textId="77777777" w:rsidTr="00DB6F6B">
        <w:trPr>
          <w:trHeight w:val="263"/>
        </w:trPr>
        <w:tc>
          <w:tcPr>
            <w:tcW w:w="2265" w:type="pct"/>
          </w:tcPr>
          <w:p w14:paraId="5A64E15C"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Discrimination</w:t>
            </w:r>
          </w:p>
        </w:tc>
        <w:tc>
          <w:tcPr>
            <w:tcW w:w="458" w:type="pct"/>
          </w:tcPr>
          <w:p w14:paraId="6B267DEE" w14:textId="77777777" w:rsidR="008959A2" w:rsidRPr="00C917F7" w:rsidRDefault="00824552" w:rsidP="00D6442C">
            <w:pPr>
              <w:keepNext/>
              <w:widowControl/>
              <w:rPr>
                <w:rFonts w:ascii="Arial" w:hAnsi="Arial" w:cs="Arial"/>
                <w:sz w:val="16"/>
                <w:szCs w:val="16"/>
              </w:rPr>
            </w:pPr>
            <w:r>
              <w:rPr>
                <w:rFonts w:ascii="Arial" w:hAnsi="Arial" w:cs="Arial"/>
                <w:sz w:val="16"/>
                <w:szCs w:val="16"/>
              </w:rPr>
              <w:t>6 (</w:t>
            </w:r>
            <w:r w:rsidR="008959A2" w:rsidRPr="00C917F7">
              <w:rPr>
                <w:rFonts w:ascii="Arial" w:hAnsi="Arial" w:cs="Arial"/>
                <w:sz w:val="16"/>
                <w:szCs w:val="16"/>
              </w:rPr>
              <w:t>25</w:t>
            </w:r>
            <w:r>
              <w:rPr>
                <w:rFonts w:ascii="Arial" w:hAnsi="Arial" w:cs="Arial"/>
                <w:sz w:val="16"/>
                <w:szCs w:val="16"/>
              </w:rPr>
              <w:t>)</w:t>
            </w:r>
          </w:p>
        </w:tc>
        <w:tc>
          <w:tcPr>
            <w:tcW w:w="1892" w:type="pct"/>
            <w:gridSpan w:val="2"/>
          </w:tcPr>
          <w:p w14:paraId="3EBA08CD"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Migration</w:t>
            </w:r>
          </w:p>
        </w:tc>
        <w:tc>
          <w:tcPr>
            <w:tcW w:w="385" w:type="pct"/>
          </w:tcPr>
          <w:p w14:paraId="01F06556" w14:textId="77777777" w:rsidR="008959A2" w:rsidRPr="00C917F7" w:rsidRDefault="00824552" w:rsidP="00D6442C">
            <w:pPr>
              <w:keepNext/>
              <w:widowControl/>
              <w:rPr>
                <w:rFonts w:ascii="Arial" w:hAnsi="Arial" w:cs="Arial"/>
                <w:sz w:val="16"/>
                <w:szCs w:val="16"/>
              </w:rPr>
            </w:pPr>
            <w:r>
              <w:rPr>
                <w:rFonts w:ascii="Arial" w:hAnsi="Arial" w:cs="Arial"/>
                <w:sz w:val="16"/>
                <w:szCs w:val="16"/>
              </w:rPr>
              <w:t>25 (</w:t>
            </w:r>
            <w:r w:rsidR="008959A2" w:rsidRPr="00C917F7">
              <w:rPr>
                <w:rFonts w:ascii="Arial" w:hAnsi="Arial" w:cs="Arial"/>
                <w:sz w:val="16"/>
                <w:szCs w:val="16"/>
              </w:rPr>
              <w:t>16</w:t>
            </w:r>
            <w:r>
              <w:rPr>
                <w:rFonts w:ascii="Arial" w:hAnsi="Arial" w:cs="Arial"/>
                <w:sz w:val="16"/>
                <w:szCs w:val="16"/>
              </w:rPr>
              <w:t>)</w:t>
            </w:r>
          </w:p>
        </w:tc>
      </w:tr>
      <w:tr w:rsidR="008959A2" w:rsidRPr="00EF26D1" w14:paraId="6111FD0F" w14:textId="77777777" w:rsidTr="00DB6F6B">
        <w:trPr>
          <w:trHeight w:val="250"/>
        </w:trPr>
        <w:tc>
          <w:tcPr>
            <w:tcW w:w="2265" w:type="pct"/>
          </w:tcPr>
          <w:p w14:paraId="1A9DD44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addiction; consumption of drugs</w:t>
            </w:r>
            <w:r w:rsidRPr="00C917F7">
              <w:rPr>
                <w:rFonts w:ascii="Arial" w:hAnsi="Arial" w:cs="Arial"/>
                <w:sz w:val="16"/>
                <w:szCs w:val="16"/>
              </w:rPr>
              <w:tab/>
            </w:r>
            <w:r w:rsidRPr="00C917F7">
              <w:rPr>
                <w:rFonts w:ascii="Arial" w:hAnsi="Arial" w:cs="Arial"/>
                <w:sz w:val="16"/>
                <w:szCs w:val="16"/>
              </w:rPr>
              <w:tab/>
            </w:r>
          </w:p>
        </w:tc>
        <w:tc>
          <w:tcPr>
            <w:tcW w:w="458" w:type="pct"/>
          </w:tcPr>
          <w:p w14:paraId="33E67D64" w14:textId="77777777" w:rsidR="008959A2" w:rsidRPr="00C917F7" w:rsidRDefault="00824552" w:rsidP="00D6442C">
            <w:pPr>
              <w:keepNext/>
              <w:widowControl/>
              <w:rPr>
                <w:rFonts w:ascii="Arial" w:hAnsi="Arial" w:cs="Arial"/>
                <w:sz w:val="16"/>
                <w:szCs w:val="16"/>
              </w:rPr>
            </w:pPr>
            <w:r>
              <w:rPr>
                <w:rFonts w:ascii="Arial" w:hAnsi="Arial" w:cs="Arial"/>
                <w:sz w:val="16"/>
                <w:szCs w:val="16"/>
              </w:rPr>
              <w:t>7 (</w:t>
            </w:r>
            <w:r w:rsidR="008959A2" w:rsidRPr="00C917F7">
              <w:rPr>
                <w:rFonts w:ascii="Arial" w:hAnsi="Arial" w:cs="Arial"/>
                <w:sz w:val="16"/>
                <w:szCs w:val="16"/>
              </w:rPr>
              <w:t>11</w:t>
            </w:r>
            <w:r>
              <w:rPr>
                <w:rFonts w:ascii="Arial" w:hAnsi="Arial" w:cs="Arial"/>
                <w:sz w:val="16"/>
                <w:szCs w:val="16"/>
              </w:rPr>
              <w:t>)</w:t>
            </w:r>
          </w:p>
        </w:tc>
        <w:tc>
          <w:tcPr>
            <w:tcW w:w="1892" w:type="pct"/>
            <w:gridSpan w:val="2"/>
          </w:tcPr>
          <w:p w14:paraId="2C6542FD"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Politicians</w:t>
            </w:r>
          </w:p>
        </w:tc>
        <w:tc>
          <w:tcPr>
            <w:tcW w:w="385" w:type="pct"/>
          </w:tcPr>
          <w:p w14:paraId="43C7BFB3" w14:textId="77777777" w:rsidR="008959A2" w:rsidRPr="00C917F7" w:rsidRDefault="00824552" w:rsidP="00D6442C">
            <w:pPr>
              <w:keepNext/>
              <w:widowControl/>
              <w:rPr>
                <w:rFonts w:ascii="Arial" w:hAnsi="Arial" w:cs="Arial"/>
                <w:sz w:val="16"/>
                <w:szCs w:val="16"/>
              </w:rPr>
            </w:pPr>
            <w:r>
              <w:rPr>
                <w:rFonts w:ascii="Arial" w:hAnsi="Arial" w:cs="Arial"/>
                <w:sz w:val="16"/>
                <w:szCs w:val="16"/>
              </w:rPr>
              <w:t>26 (</w:t>
            </w:r>
            <w:r w:rsidR="008959A2" w:rsidRPr="00C917F7">
              <w:rPr>
                <w:rFonts w:ascii="Arial" w:hAnsi="Arial" w:cs="Arial"/>
                <w:sz w:val="16"/>
                <w:szCs w:val="16"/>
              </w:rPr>
              <w:t>59</w:t>
            </w:r>
            <w:r>
              <w:rPr>
                <w:rFonts w:ascii="Arial" w:hAnsi="Arial" w:cs="Arial"/>
                <w:sz w:val="16"/>
                <w:szCs w:val="16"/>
              </w:rPr>
              <w:t>)</w:t>
            </w:r>
          </w:p>
        </w:tc>
      </w:tr>
      <w:tr w:rsidR="008959A2" w:rsidRPr="00EF26D1" w14:paraId="295EF3E2" w14:textId="77777777" w:rsidTr="00DB6F6B">
        <w:trPr>
          <w:trHeight w:val="250"/>
        </w:trPr>
        <w:tc>
          <w:tcPr>
            <w:tcW w:w="2265" w:type="pct"/>
          </w:tcPr>
          <w:p w14:paraId="0A2609C9"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trafficking</w:t>
            </w:r>
          </w:p>
        </w:tc>
        <w:tc>
          <w:tcPr>
            <w:tcW w:w="458" w:type="pct"/>
          </w:tcPr>
          <w:p w14:paraId="7052159F" w14:textId="77777777" w:rsidR="008959A2" w:rsidRPr="00C917F7" w:rsidRDefault="00824552" w:rsidP="00D6442C">
            <w:pPr>
              <w:keepNext/>
              <w:widowControl/>
              <w:rPr>
                <w:rFonts w:ascii="Arial" w:hAnsi="Arial" w:cs="Arial"/>
                <w:sz w:val="16"/>
                <w:szCs w:val="16"/>
              </w:rPr>
            </w:pPr>
            <w:r>
              <w:rPr>
                <w:rFonts w:ascii="Arial" w:hAnsi="Arial" w:cs="Arial"/>
                <w:sz w:val="16"/>
                <w:szCs w:val="16"/>
              </w:rPr>
              <w:t>8 (</w:t>
            </w:r>
            <w:r w:rsidR="008959A2" w:rsidRPr="00C917F7">
              <w:rPr>
                <w:rFonts w:ascii="Arial" w:hAnsi="Arial" w:cs="Arial"/>
                <w:sz w:val="16"/>
                <w:szCs w:val="16"/>
              </w:rPr>
              <w:t>12</w:t>
            </w:r>
            <w:r>
              <w:rPr>
                <w:rFonts w:ascii="Arial" w:hAnsi="Arial" w:cs="Arial"/>
                <w:sz w:val="16"/>
                <w:szCs w:val="16"/>
              </w:rPr>
              <w:t>)</w:t>
            </w:r>
          </w:p>
        </w:tc>
        <w:tc>
          <w:tcPr>
            <w:tcW w:w="1892" w:type="pct"/>
            <w:gridSpan w:val="2"/>
          </w:tcPr>
          <w:p w14:paraId="1814580B"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 xml:space="preserve">Popular protests (strikes, </w:t>
            </w:r>
            <w:r>
              <w:rPr>
                <w:rFonts w:ascii="Arial" w:hAnsi="Arial" w:cs="Arial"/>
                <w:sz w:val="16"/>
                <w:szCs w:val="16"/>
              </w:rPr>
              <w:t>blocking roads</w:t>
            </w:r>
            <w:r w:rsidRPr="00C917F7">
              <w:rPr>
                <w:rFonts w:ascii="Arial" w:hAnsi="Arial" w:cs="Arial"/>
                <w:sz w:val="16"/>
                <w:szCs w:val="16"/>
              </w:rPr>
              <w:t>, work stoppages, etc.)</w:t>
            </w:r>
          </w:p>
        </w:tc>
        <w:tc>
          <w:tcPr>
            <w:tcW w:w="385" w:type="pct"/>
          </w:tcPr>
          <w:p w14:paraId="5F826B65" w14:textId="77777777" w:rsidR="008959A2" w:rsidRPr="00C917F7" w:rsidRDefault="00824552" w:rsidP="00D6442C">
            <w:pPr>
              <w:keepNext/>
              <w:widowControl/>
              <w:rPr>
                <w:rFonts w:ascii="Arial" w:hAnsi="Arial" w:cs="Arial"/>
                <w:sz w:val="16"/>
                <w:szCs w:val="16"/>
              </w:rPr>
            </w:pPr>
            <w:r>
              <w:rPr>
                <w:rFonts w:ascii="Arial" w:hAnsi="Arial" w:cs="Arial"/>
                <w:sz w:val="16"/>
                <w:szCs w:val="16"/>
              </w:rPr>
              <w:t>27 (</w:t>
            </w:r>
            <w:r w:rsidR="008959A2" w:rsidRPr="00C917F7">
              <w:rPr>
                <w:rFonts w:ascii="Arial" w:hAnsi="Arial" w:cs="Arial"/>
                <w:sz w:val="16"/>
                <w:szCs w:val="16"/>
              </w:rPr>
              <w:t>06</w:t>
            </w:r>
            <w:r>
              <w:rPr>
                <w:rFonts w:ascii="Arial" w:hAnsi="Arial" w:cs="Arial"/>
                <w:sz w:val="16"/>
                <w:szCs w:val="16"/>
              </w:rPr>
              <w:t>)</w:t>
            </w:r>
          </w:p>
        </w:tc>
      </w:tr>
      <w:tr w:rsidR="008959A2" w:rsidRPr="00EF26D1" w14:paraId="7BA80280" w14:textId="77777777" w:rsidTr="00DB6F6B">
        <w:trPr>
          <w:trHeight w:val="250"/>
        </w:trPr>
        <w:tc>
          <w:tcPr>
            <w:tcW w:w="2265" w:type="pct"/>
          </w:tcPr>
          <w:p w14:paraId="3ABEF80C"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Economy, problems with, crisis of</w:t>
            </w:r>
          </w:p>
        </w:tc>
        <w:tc>
          <w:tcPr>
            <w:tcW w:w="458" w:type="pct"/>
          </w:tcPr>
          <w:p w14:paraId="4B3EC11F" w14:textId="77777777" w:rsidR="008959A2" w:rsidRPr="00C917F7" w:rsidRDefault="00824552" w:rsidP="00D6442C">
            <w:pPr>
              <w:keepNext/>
              <w:widowControl/>
              <w:rPr>
                <w:rFonts w:ascii="Arial" w:hAnsi="Arial" w:cs="Arial"/>
                <w:sz w:val="16"/>
                <w:szCs w:val="16"/>
              </w:rPr>
            </w:pPr>
            <w:r>
              <w:rPr>
                <w:rFonts w:ascii="Arial" w:hAnsi="Arial" w:cs="Arial"/>
                <w:sz w:val="16"/>
                <w:szCs w:val="16"/>
              </w:rPr>
              <w:t>9 (</w:t>
            </w:r>
            <w:r w:rsidR="008959A2" w:rsidRPr="00C917F7">
              <w:rPr>
                <w:rFonts w:ascii="Arial" w:hAnsi="Arial" w:cs="Arial"/>
                <w:sz w:val="16"/>
                <w:szCs w:val="16"/>
              </w:rPr>
              <w:t>01</w:t>
            </w:r>
            <w:r>
              <w:rPr>
                <w:rFonts w:ascii="Arial" w:hAnsi="Arial" w:cs="Arial"/>
                <w:sz w:val="16"/>
                <w:szCs w:val="16"/>
              </w:rPr>
              <w:t>)</w:t>
            </w:r>
          </w:p>
        </w:tc>
        <w:tc>
          <w:tcPr>
            <w:tcW w:w="1892" w:type="pct"/>
            <w:gridSpan w:val="2"/>
          </w:tcPr>
          <w:p w14:paraId="41839728"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Population explosion</w:t>
            </w:r>
          </w:p>
        </w:tc>
        <w:tc>
          <w:tcPr>
            <w:tcW w:w="385" w:type="pct"/>
          </w:tcPr>
          <w:p w14:paraId="704AABA6" w14:textId="77777777" w:rsidR="008959A2" w:rsidRPr="00C917F7" w:rsidRDefault="00824552" w:rsidP="00D6442C">
            <w:pPr>
              <w:keepNext/>
              <w:widowControl/>
              <w:rPr>
                <w:rFonts w:ascii="Arial" w:hAnsi="Arial" w:cs="Arial"/>
                <w:sz w:val="16"/>
                <w:szCs w:val="16"/>
              </w:rPr>
            </w:pPr>
            <w:r>
              <w:rPr>
                <w:rFonts w:ascii="Arial" w:hAnsi="Arial" w:cs="Arial"/>
                <w:sz w:val="16"/>
                <w:szCs w:val="16"/>
              </w:rPr>
              <w:t>28 (</w:t>
            </w:r>
            <w:r w:rsidR="008959A2" w:rsidRPr="00C917F7">
              <w:rPr>
                <w:rFonts w:ascii="Arial" w:hAnsi="Arial" w:cs="Arial"/>
                <w:sz w:val="16"/>
                <w:szCs w:val="16"/>
              </w:rPr>
              <w:t>20</w:t>
            </w:r>
            <w:r>
              <w:rPr>
                <w:rFonts w:ascii="Arial" w:hAnsi="Arial" w:cs="Arial"/>
                <w:sz w:val="16"/>
                <w:szCs w:val="16"/>
              </w:rPr>
              <w:t>)</w:t>
            </w:r>
          </w:p>
        </w:tc>
      </w:tr>
      <w:tr w:rsidR="008959A2" w:rsidRPr="00EF26D1" w14:paraId="2C10FE14" w14:textId="77777777" w:rsidTr="00DB6F6B">
        <w:trPr>
          <w:trHeight w:val="250"/>
        </w:trPr>
        <w:tc>
          <w:tcPr>
            <w:tcW w:w="2265" w:type="pct"/>
          </w:tcPr>
          <w:p w14:paraId="7774EACC"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Education, lack of, poor quality</w:t>
            </w:r>
          </w:p>
        </w:tc>
        <w:tc>
          <w:tcPr>
            <w:tcW w:w="458" w:type="pct"/>
          </w:tcPr>
          <w:p w14:paraId="5B608F84" w14:textId="77777777" w:rsidR="008959A2" w:rsidRPr="00C917F7" w:rsidRDefault="00824552" w:rsidP="00D6442C">
            <w:pPr>
              <w:keepNext/>
              <w:widowControl/>
              <w:rPr>
                <w:rFonts w:ascii="Arial" w:hAnsi="Arial" w:cs="Arial"/>
                <w:sz w:val="16"/>
                <w:szCs w:val="16"/>
              </w:rPr>
            </w:pPr>
            <w:r>
              <w:rPr>
                <w:rFonts w:ascii="Arial" w:hAnsi="Arial" w:cs="Arial"/>
                <w:sz w:val="16"/>
                <w:szCs w:val="16"/>
              </w:rPr>
              <w:t>10 (</w:t>
            </w:r>
            <w:r w:rsidR="008959A2" w:rsidRPr="00C917F7">
              <w:rPr>
                <w:rFonts w:ascii="Arial" w:hAnsi="Arial" w:cs="Arial"/>
                <w:sz w:val="16"/>
                <w:szCs w:val="16"/>
              </w:rPr>
              <w:t>21</w:t>
            </w:r>
            <w:r>
              <w:rPr>
                <w:rFonts w:ascii="Arial" w:hAnsi="Arial" w:cs="Arial"/>
                <w:sz w:val="16"/>
                <w:szCs w:val="16"/>
              </w:rPr>
              <w:t>)</w:t>
            </w:r>
          </w:p>
        </w:tc>
        <w:tc>
          <w:tcPr>
            <w:tcW w:w="1892" w:type="pct"/>
            <w:gridSpan w:val="2"/>
          </w:tcPr>
          <w:p w14:paraId="226E9B17"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Poverty</w:t>
            </w:r>
          </w:p>
        </w:tc>
        <w:tc>
          <w:tcPr>
            <w:tcW w:w="385" w:type="pct"/>
          </w:tcPr>
          <w:p w14:paraId="0840768F" w14:textId="77777777" w:rsidR="008959A2" w:rsidRPr="00C917F7" w:rsidRDefault="00824552" w:rsidP="00D6442C">
            <w:pPr>
              <w:keepNext/>
              <w:widowControl/>
              <w:rPr>
                <w:rFonts w:ascii="Arial" w:hAnsi="Arial" w:cs="Arial"/>
                <w:sz w:val="16"/>
                <w:szCs w:val="16"/>
              </w:rPr>
            </w:pPr>
            <w:r>
              <w:rPr>
                <w:rFonts w:ascii="Arial" w:hAnsi="Arial" w:cs="Arial"/>
                <w:sz w:val="16"/>
                <w:szCs w:val="16"/>
              </w:rPr>
              <w:t>29 (</w:t>
            </w:r>
            <w:r w:rsidR="008959A2" w:rsidRPr="00C917F7">
              <w:rPr>
                <w:rFonts w:ascii="Arial" w:hAnsi="Arial" w:cs="Arial"/>
                <w:sz w:val="16"/>
                <w:szCs w:val="16"/>
              </w:rPr>
              <w:t>04</w:t>
            </w:r>
            <w:r>
              <w:rPr>
                <w:rFonts w:ascii="Arial" w:hAnsi="Arial" w:cs="Arial"/>
                <w:sz w:val="16"/>
                <w:szCs w:val="16"/>
              </w:rPr>
              <w:t>)</w:t>
            </w:r>
          </w:p>
        </w:tc>
      </w:tr>
      <w:tr w:rsidR="008959A2" w:rsidRPr="00EF26D1" w14:paraId="56978457" w14:textId="77777777" w:rsidTr="00DB6F6B">
        <w:trPr>
          <w:trHeight w:val="250"/>
        </w:trPr>
        <w:tc>
          <w:tcPr>
            <w:tcW w:w="2265" w:type="pct"/>
          </w:tcPr>
          <w:p w14:paraId="22F00C99"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Electricity, lack of</w:t>
            </w:r>
            <w:r w:rsidRPr="00C917F7">
              <w:rPr>
                <w:rFonts w:ascii="Arial" w:hAnsi="Arial" w:cs="Arial"/>
                <w:sz w:val="16"/>
                <w:szCs w:val="16"/>
              </w:rPr>
              <w:tab/>
            </w:r>
          </w:p>
        </w:tc>
        <w:tc>
          <w:tcPr>
            <w:tcW w:w="458" w:type="pct"/>
          </w:tcPr>
          <w:p w14:paraId="6E20206C" w14:textId="77777777" w:rsidR="008959A2" w:rsidRPr="00C917F7" w:rsidRDefault="00824552" w:rsidP="00D6442C">
            <w:pPr>
              <w:keepNext/>
              <w:widowControl/>
              <w:rPr>
                <w:rFonts w:ascii="Arial" w:hAnsi="Arial" w:cs="Arial"/>
                <w:sz w:val="16"/>
                <w:szCs w:val="16"/>
              </w:rPr>
            </w:pPr>
            <w:r>
              <w:rPr>
                <w:rFonts w:ascii="Arial" w:hAnsi="Arial" w:cs="Arial"/>
                <w:sz w:val="16"/>
                <w:szCs w:val="16"/>
              </w:rPr>
              <w:t>11 (</w:t>
            </w:r>
            <w:r w:rsidR="008959A2" w:rsidRPr="00C917F7">
              <w:rPr>
                <w:rFonts w:ascii="Arial" w:hAnsi="Arial" w:cs="Arial"/>
                <w:sz w:val="16"/>
                <w:szCs w:val="16"/>
              </w:rPr>
              <w:t>24</w:t>
            </w:r>
            <w:r>
              <w:rPr>
                <w:rFonts w:ascii="Arial" w:hAnsi="Arial" w:cs="Arial"/>
                <w:sz w:val="16"/>
                <w:szCs w:val="16"/>
              </w:rPr>
              <w:t>)</w:t>
            </w:r>
          </w:p>
        </w:tc>
        <w:tc>
          <w:tcPr>
            <w:tcW w:w="1892" w:type="pct"/>
            <w:gridSpan w:val="2"/>
          </w:tcPr>
          <w:p w14:paraId="6188BD1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Roads in poor condition</w:t>
            </w:r>
          </w:p>
        </w:tc>
        <w:tc>
          <w:tcPr>
            <w:tcW w:w="385" w:type="pct"/>
          </w:tcPr>
          <w:p w14:paraId="55CA8D31" w14:textId="77777777" w:rsidR="008959A2" w:rsidRPr="00C917F7" w:rsidRDefault="00824552" w:rsidP="00D6442C">
            <w:pPr>
              <w:keepNext/>
              <w:widowControl/>
              <w:rPr>
                <w:rFonts w:ascii="Arial" w:hAnsi="Arial" w:cs="Arial"/>
                <w:sz w:val="16"/>
                <w:szCs w:val="16"/>
              </w:rPr>
            </w:pPr>
            <w:r>
              <w:rPr>
                <w:rFonts w:ascii="Arial" w:hAnsi="Arial" w:cs="Arial"/>
                <w:sz w:val="16"/>
                <w:szCs w:val="16"/>
              </w:rPr>
              <w:t>30 (</w:t>
            </w:r>
            <w:r w:rsidR="008959A2" w:rsidRPr="00C917F7">
              <w:rPr>
                <w:rFonts w:ascii="Arial" w:hAnsi="Arial" w:cs="Arial"/>
                <w:sz w:val="16"/>
                <w:szCs w:val="16"/>
              </w:rPr>
              <w:t>18</w:t>
            </w:r>
            <w:r>
              <w:rPr>
                <w:rFonts w:ascii="Arial" w:hAnsi="Arial" w:cs="Arial"/>
                <w:sz w:val="16"/>
                <w:szCs w:val="16"/>
              </w:rPr>
              <w:t>)</w:t>
            </w:r>
          </w:p>
        </w:tc>
      </w:tr>
      <w:tr w:rsidR="008959A2" w:rsidRPr="00EF26D1" w14:paraId="5A55C3BE" w14:textId="77777777" w:rsidTr="00DB6F6B">
        <w:trPr>
          <w:trHeight w:val="250"/>
        </w:trPr>
        <w:tc>
          <w:tcPr>
            <w:tcW w:w="2265" w:type="pct"/>
          </w:tcPr>
          <w:p w14:paraId="0DBCDAE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Environment</w:t>
            </w:r>
          </w:p>
        </w:tc>
        <w:tc>
          <w:tcPr>
            <w:tcW w:w="458" w:type="pct"/>
          </w:tcPr>
          <w:p w14:paraId="21263C24" w14:textId="77777777" w:rsidR="008959A2" w:rsidRPr="00C917F7" w:rsidRDefault="00824552" w:rsidP="00D6442C">
            <w:pPr>
              <w:keepNext/>
              <w:widowControl/>
              <w:rPr>
                <w:rFonts w:ascii="Arial" w:hAnsi="Arial" w:cs="Arial"/>
                <w:sz w:val="16"/>
                <w:szCs w:val="16"/>
              </w:rPr>
            </w:pPr>
            <w:r>
              <w:rPr>
                <w:rFonts w:ascii="Arial" w:hAnsi="Arial" w:cs="Arial"/>
                <w:sz w:val="16"/>
                <w:szCs w:val="16"/>
              </w:rPr>
              <w:t>12 (</w:t>
            </w:r>
            <w:r w:rsidR="008959A2" w:rsidRPr="00C917F7">
              <w:rPr>
                <w:rFonts w:ascii="Arial" w:hAnsi="Arial" w:cs="Arial"/>
                <w:sz w:val="16"/>
                <w:szCs w:val="16"/>
              </w:rPr>
              <w:t>10</w:t>
            </w:r>
            <w:r>
              <w:rPr>
                <w:rFonts w:ascii="Arial" w:hAnsi="Arial" w:cs="Arial"/>
                <w:sz w:val="16"/>
                <w:szCs w:val="16"/>
              </w:rPr>
              <w:t>)</w:t>
            </w:r>
          </w:p>
        </w:tc>
        <w:tc>
          <w:tcPr>
            <w:tcW w:w="1892" w:type="pct"/>
            <w:gridSpan w:val="2"/>
          </w:tcPr>
          <w:p w14:paraId="52DDE65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Security (lack of)</w:t>
            </w:r>
          </w:p>
        </w:tc>
        <w:tc>
          <w:tcPr>
            <w:tcW w:w="385" w:type="pct"/>
          </w:tcPr>
          <w:p w14:paraId="25DAEA28" w14:textId="77777777" w:rsidR="008959A2" w:rsidRPr="00C917F7" w:rsidRDefault="00824552" w:rsidP="00D6442C">
            <w:pPr>
              <w:keepNext/>
              <w:widowControl/>
              <w:rPr>
                <w:rFonts w:ascii="Arial" w:hAnsi="Arial" w:cs="Arial"/>
                <w:sz w:val="16"/>
                <w:szCs w:val="16"/>
              </w:rPr>
            </w:pPr>
            <w:r>
              <w:rPr>
                <w:rFonts w:ascii="Arial" w:hAnsi="Arial" w:cs="Arial"/>
                <w:sz w:val="16"/>
                <w:szCs w:val="16"/>
              </w:rPr>
              <w:t>31 (</w:t>
            </w:r>
            <w:r w:rsidR="008959A2" w:rsidRPr="00C917F7">
              <w:rPr>
                <w:rFonts w:ascii="Arial" w:hAnsi="Arial" w:cs="Arial"/>
                <w:sz w:val="16"/>
                <w:szCs w:val="16"/>
              </w:rPr>
              <w:t>27</w:t>
            </w:r>
            <w:r>
              <w:rPr>
                <w:rFonts w:ascii="Arial" w:hAnsi="Arial" w:cs="Arial"/>
                <w:sz w:val="16"/>
                <w:szCs w:val="16"/>
              </w:rPr>
              <w:t>)</w:t>
            </w:r>
          </w:p>
        </w:tc>
      </w:tr>
      <w:tr w:rsidR="008959A2" w:rsidRPr="00EF26D1" w14:paraId="2E23F536" w14:textId="77777777" w:rsidTr="00DB6F6B">
        <w:trPr>
          <w:trHeight w:val="250"/>
        </w:trPr>
        <w:tc>
          <w:tcPr>
            <w:tcW w:w="2265" w:type="pct"/>
          </w:tcPr>
          <w:p w14:paraId="2743273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External debt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5645397B" w14:textId="77777777" w:rsidR="008959A2" w:rsidRPr="00C917F7" w:rsidRDefault="00824552" w:rsidP="00D6442C">
            <w:pPr>
              <w:keepNext/>
              <w:widowControl/>
              <w:rPr>
                <w:rFonts w:ascii="Arial" w:hAnsi="Arial" w:cs="Arial"/>
                <w:sz w:val="16"/>
                <w:szCs w:val="16"/>
              </w:rPr>
            </w:pPr>
            <w:r>
              <w:rPr>
                <w:rFonts w:ascii="Arial" w:hAnsi="Arial" w:cs="Arial"/>
                <w:sz w:val="16"/>
                <w:szCs w:val="16"/>
              </w:rPr>
              <w:t>13 (</w:t>
            </w:r>
            <w:r w:rsidR="008959A2" w:rsidRPr="00C917F7">
              <w:rPr>
                <w:rFonts w:ascii="Arial" w:hAnsi="Arial" w:cs="Arial"/>
                <w:sz w:val="16"/>
                <w:szCs w:val="16"/>
              </w:rPr>
              <w:t>26</w:t>
            </w:r>
            <w:r>
              <w:rPr>
                <w:rFonts w:ascii="Arial" w:hAnsi="Arial" w:cs="Arial"/>
                <w:sz w:val="16"/>
                <w:szCs w:val="16"/>
              </w:rPr>
              <w:t>)</w:t>
            </w:r>
          </w:p>
        </w:tc>
        <w:tc>
          <w:tcPr>
            <w:tcW w:w="1892" w:type="pct"/>
            <w:gridSpan w:val="2"/>
          </w:tcPr>
          <w:p w14:paraId="38BB1A39"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Terrorism</w:t>
            </w:r>
          </w:p>
        </w:tc>
        <w:tc>
          <w:tcPr>
            <w:tcW w:w="385" w:type="pct"/>
          </w:tcPr>
          <w:p w14:paraId="7CE9BDD1" w14:textId="77777777" w:rsidR="008959A2" w:rsidRPr="00C917F7" w:rsidRDefault="00824552" w:rsidP="00D6442C">
            <w:pPr>
              <w:keepNext/>
              <w:widowControl/>
              <w:rPr>
                <w:rFonts w:ascii="Arial" w:hAnsi="Arial" w:cs="Arial"/>
                <w:sz w:val="16"/>
                <w:szCs w:val="16"/>
              </w:rPr>
            </w:pPr>
            <w:r>
              <w:rPr>
                <w:rFonts w:ascii="Arial" w:hAnsi="Arial" w:cs="Arial"/>
                <w:sz w:val="16"/>
                <w:szCs w:val="16"/>
              </w:rPr>
              <w:t>32 (</w:t>
            </w:r>
            <w:r w:rsidR="008959A2" w:rsidRPr="00C917F7">
              <w:rPr>
                <w:rFonts w:ascii="Arial" w:hAnsi="Arial" w:cs="Arial"/>
                <w:sz w:val="16"/>
                <w:szCs w:val="16"/>
              </w:rPr>
              <w:t>33</w:t>
            </w:r>
            <w:r>
              <w:rPr>
                <w:rFonts w:ascii="Arial" w:hAnsi="Arial" w:cs="Arial"/>
                <w:sz w:val="16"/>
                <w:szCs w:val="16"/>
              </w:rPr>
              <w:t>)</w:t>
            </w:r>
          </w:p>
        </w:tc>
      </w:tr>
      <w:tr w:rsidR="008959A2" w:rsidRPr="00EF26D1" w14:paraId="3AF708F2" w14:textId="77777777" w:rsidTr="00DB6F6B">
        <w:trPr>
          <w:trHeight w:val="250"/>
        </w:trPr>
        <w:tc>
          <w:tcPr>
            <w:tcW w:w="2265" w:type="pct"/>
          </w:tcPr>
          <w:p w14:paraId="3482DCE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Forced displacement of persons</w:t>
            </w:r>
          </w:p>
        </w:tc>
        <w:tc>
          <w:tcPr>
            <w:tcW w:w="458" w:type="pct"/>
          </w:tcPr>
          <w:p w14:paraId="1B60696D" w14:textId="77777777" w:rsidR="008959A2" w:rsidRPr="00C917F7" w:rsidRDefault="00824552" w:rsidP="00D6442C">
            <w:pPr>
              <w:keepNext/>
              <w:widowControl/>
              <w:rPr>
                <w:rFonts w:ascii="Arial" w:hAnsi="Arial" w:cs="Arial"/>
                <w:sz w:val="16"/>
                <w:szCs w:val="16"/>
              </w:rPr>
            </w:pPr>
            <w:r>
              <w:rPr>
                <w:rFonts w:ascii="Arial" w:hAnsi="Arial" w:cs="Arial"/>
                <w:sz w:val="16"/>
                <w:szCs w:val="16"/>
              </w:rPr>
              <w:t>14 (</w:t>
            </w:r>
            <w:r w:rsidR="008959A2" w:rsidRPr="00C917F7">
              <w:rPr>
                <w:rFonts w:ascii="Arial" w:hAnsi="Arial" w:cs="Arial"/>
                <w:sz w:val="16"/>
                <w:szCs w:val="16"/>
              </w:rPr>
              <w:t>32</w:t>
            </w:r>
            <w:r>
              <w:rPr>
                <w:rFonts w:ascii="Arial" w:hAnsi="Arial" w:cs="Arial"/>
                <w:sz w:val="16"/>
                <w:szCs w:val="16"/>
              </w:rPr>
              <w:t>)</w:t>
            </w:r>
          </w:p>
        </w:tc>
        <w:tc>
          <w:tcPr>
            <w:tcW w:w="1892" w:type="pct"/>
            <w:gridSpan w:val="2"/>
          </w:tcPr>
          <w:p w14:paraId="5CB92B3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Transportation, problems of</w:t>
            </w:r>
          </w:p>
        </w:tc>
        <w:tc>
          <w:tcPr>
            <w:tcW w:w="385" w:type="pct"/>
          </w:tcPr>
          <w:p w14:paraId="46BC257D" w14:textId="77777777" w:rsidR="008959A2" w:rsidRPr="00C917F7" w:rsidRDefault="00824552" w:rsidP="00D6442C">
            <w:pPr>
              <w:keepNext/>
              <w:widowControl/>
              <w:rPr>
                <w:rFonts w:ascii="Arial" w:hAnsi="Arial" w:cs="Arial"/>
                <w:sz w:val="16"/>
                <w:szCs w:val="16"/>
              </w:rPr>
            </w:pPr>
            <w:r>
              <w:rPr>
                <w:rFonts w:ascii="Arial" w:hAnsi="Arial" w:cs="Arial"/>
                <w:sz w:val="16"/>
                <w:szCs w:val="16"/>
              </w:rPr>
              <w:t>33 (</w:t>
            </w:r>
            <w:r w:rsidR="008959A2" w:rsidRPr="00C917F7">
              <w:rPr>
                <w:rFonts w:ascii="Arial" w:hAnsi="Arial" w:cs="Arial"/>
                <w:sz w:val="16"/>
                <w:szCs w:val="16"/>
              </w:rPr>
              <w:t>60</w:t>
            </w:r>
            <w:r>
              <w:rPr>
                <w:rFonts w:ascii="Arial" w:hAnsi="Arial" w:cs="Arial"/>
                <w:sz w:val="16"/>
                <w:szCs w:val="16"/>
              </w:rPr>
              <w:t>)</w:t>
            </w:r>
          </w:p>
        </w:tc>
      </w:tr>
      <w:tr w:rsidR="008959A2" w:rsidRPr="00EF26D1" w14:paraId="0A8526E4" w14:textId="77777777" w:rsidTr="00DB6F6B">
        <w:trPr>
          <w:trHeight w:val="263"/>
        </w:trPr>
        <w:tc>
          <w:tcPr>
            <w:tcW w:w="2265" w:type="pct"/>
          </w:tcPr>
          <w:p w14:paraId="321F124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Gangs</w:t>
            </w:r>
          </w:p>
        </w:tc>
        <w:tc>
          <w:tcPr>
            <w:tcW w:w="458" w:type="pct"/>
          </w:tcPr>
          <w:p w14:paraId="6D0C992F" w14:textId="77777777" w:rsidR="008959A2" w:rsidRPr="00C917F7" w:rsidRDefault="00824552" w:rsidP="00D6442C">
            <w:pPr>
              <w:keepNext/>
              <w:widowControl/>
              <w:rPr>
                <w:rFonts w:ascii="Arial" w:hAnsi="Arial" w:cs="Arial"/>
                <w:sz w:val="16"/>
                <w:szCs w:val="16"/>
              </w:rPr>
            </w:pPr>
            <w:r>
              <w:rPr>
                <w:rFonts w:ascii="Arial" w:hAnsi="Arial" w:cs="Arial"/>
                <w:sz w:val="16"/>
                <w:szCs w:val="16"/>
              </w:rPr>
              <w:t>15 (</w:t>
            </w:r>
            <w:r w:rsidR="008959A2" w:rsidRPr="00C917F7">
              <w:rPr>
                <w:rFonts w:ascii="Arial" w:hAnsi="Arial" w:cs="Arial"/>
                <w:sz w:val="16"/>
                <w:szCs w:val="16"/>
              </w:rPr>
              <w:t>14</w:t>
            </w:r>
            <w:r>
              <w:rPr>
                <w:rFonts w:ascii="Arial" w:hAnsi="Arial" w:cs="Arial"/>
                <w:sz w:val="16"/>
                <w:szCs w:val="16"/>
              </w:rPr>
              <w:t>)</w:t>
            </w:r>
          </w:p>
        </w:tc>
        <w:tc>
          <w:tcPr>
            <w:tcW w:w="1892" w:type="pct"/>
            <w:gridSpan w:val="2"/>
          </w:tcPr>
          <w:p w14:paraId="175DA227"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Unemployment</w:t>
            </w:r>
          </w:p>
        </w:tc>
        <w:tc>
          <w:tcPr>
            <w:tcW w:w="385" w:type="pct"/>
          </w:tcPr>
          <w:p w14:paraId="7E22723A" w14:textId="77777777" w:rsidR="008959A2" w:rsidRPr="00C917F7" w:rsidRDefault="00824552" w:rsidP="00D6442C">
            <w:pPr>
              <w:keepNext/>
              <w:widowControl/>
              <w:rPr>
                <w:rFonts w:ascii="Arial" w:hAnsi="Arial" w:cs="Arial"/>
                <w:sz w:val="16"/>
                <w:szCs w:val="16"/>
              </w:rPr>
            </w:pPr>
            <w:r>
              <w:rPr>
                <w:rFonts w:ascii="Arial" w:hAnsi="Arial" w:cs="Arial"/>
                <w:sz w:val="16"/>
                <w:szCs w:val="16"/>
              </w:rPr>
              <w:t>34 (</w:t>
            </w:r>
            <w:r w:rsidR="008959A2" w:rsidRPr="00C917F7">
              <w:rPr>
                <w:rFonts w:ascii="Arial" w:hAnsi="Arial" w:cs="Arial"/>
                <w:sz w:val="16"/>
                <w:szCs w:val="16"/>
              </w:rPr>
              <w:t>03</w:t>
            </w:r>
            <w:r>
              <w:rPr>
                <w:rFonts w:ascii="Arial" w:hAnsi="Arial" w:cs="Arial"/>
                <w:sz w:val="16"/>
                <w:szCs w:val="16"/>
              </w:rPr>
              <w:t>)</w:t>
            </w:r>
          </w:p>
        </w:tc>
      </w:tr>
      <w:tr w:rsidR="008959A2" w:rsidRPr="00EF26D1" w14:paraId="0D5DCE0D" w14:textId="77777777" w:rsidTr="00DB6F6B">
        <w:trPr>
          <w:trHeight w:val="263"/>
        </w:trPr>
        <w:tc>
          <w:tcPr>
            <w:tcW w:w="2265" w:type="pct"/>
          </w:tcPr>
          <w:p w14:paraId="3131AA3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Health services, lack of</w:t>
            </w:r>
          </w:p>
        </w:tc>
        <w:tc>
          <w:tcPr>
            <w:tcW w:w="458" w:type="pct"/>
          </w:tcPr>
          <w:p w14:paraId="595B81A1" w14:textId="77777777" w:rsidR="008959A2" w:rsidRPr="00C917F7" w:rsidRDefault="00824552" w:rsidP="00D6442C">
            <w:pPr>
              <w:keepNext/>
              <w:widowControl/>
              <w:rPr>
                <w:rFonts w:ascii="Arial" w:hAnsi="Arial" w:cs="Arial"/>
                <w:sz w:val="16"/>
                <w:szCs w:val="16"/>
              </w:rPr>
            </w:pPr>
            <w:r>
              <w:rPr>
                <w:rFonts w:ascii="Arial" w:hAnsi="Arial" w:cs="Arial"/>
                <w:sz w:val="16"/>
                <w:szCs w:val="16"/>
              </w:rPr>
              <w:t>16 (</w:t>
            </w:r>
            <w:r w:rsidR="008959A2" w:rsidRPr="00C917F7">
              <w:rPr>
                <w:rFonts w:ascii="Arial" w:hAnsi="Arial" w:cs="Arial"/>
                <w:sz w:val="16"/>
                <w:szCs w:val="16"/>
              </w:rPr>
              <w:t>22</w:t>
            </w:r>
            <w:r>
              <w:rPr>
                <w:rFonts w:ascii="Arial" w:hAnsi="Arial" w:cs="Arial"/>
                <w:sz w:val="16"/>
                <w:szCs w:val="16"/>
              </w:rPr>
              <w:t>)</w:t>
            </w:r>
          </w:p>
        </w:tc>
        <w:tc>
          <w:tcPr>
            <w:tcW w:w="1892" w:type="pct"/>
            <w:gridSpan w:val="2"/>
          </w:tcPr>
          <w:p w14:paraId="2688D72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Violence</w:t>
            </w:r>
            <w:r w:rsidRPr="00C917F7">
              <w:rPr>
                <w:rFonts w:ascii="Arial" w:hAnsi="Arial" w:cs="Arial"/>
                <w:sz w:val="16"/>
                <w:szCs w:val="16"/>
              </w:rPr>
              <w:tab/>
            </w:r>
          </w:p>
        </w:tc>
        <w:tc>
          <w:tcPr>
            <w:tcW w:w="385" w:type="pct"/>
          </w:tcPr>
          <w:p w14:paraId="6AB3C372" w14:textId="77777777" w:rsidR="008959A2" w:rsidRPr="00C917F7" w:rsidRDefault="00824552" w:rsidP="00D6442C">
            <w:pPr>
              <w:keepNext/>
              <w:widowControl/>
              <w:rPr>
                <w:rFonts w:ascii="Arial" w:hAnsi="Arial" w:cs="Arial"/>
                <w:sz w:val="16"/>
                <w:szCs w:val="16"/>
              </w:rPr>
            </w:pPr>
            <w:r>
              <w:rPr>
                <w:rFonts w:ascii="Arial" w:hAnsi="Arial" w:cs="Arial"/>
                <w:sz w:val="16"/>
                <w:szCs w:val="16"/>
              </w:rPr>
              <w:t>35 (</w:t>
            </w:r>
            <w:r w:rsidR="008959A2" w:rsidRPr="00C917F7">
              <w:rPr>
                <w:rFonts w:ascii="Arial" w:hAnsi="Arial" w:cs="Arial"/>
                <w:sz w:val="16"/>
                <w:szCs w:val="16"/>
              </w:rPr>
              <w:t>57</w:t>
            </w:r>
            <w:r>
              <w:rPr>
                <w:rFonts w:ascii="Arial" w:hAnsi="Arial" w:cs="Arial"/>
                <w:sz w:val="16"/>
                <w:szCs w:val="16"/>
              </w:rPr>
              <w:t>)</w:t>
            </w:r>
          </w:p>
        </w:tc>
      </w:tr>
      <w:tr w:rsidR="008959A2" w:rsidRPr="00EF26D1" w14:paraId="457D6973" w14:textId="77777777" w:rsidTr="00DB6F6B">
        <w:trPr>
          <w:trHeight w:val="263"/>
        </w:trPr>
        <w:tc>
          <w:tcPr>
            <w:tcW w:w="2265" w:type="pct"/>
          </w:tcPr>
          <w:p w14:paraId="62B66FD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Housing</w:t>
            </w:r>
          </w:p>
        </w:tc>
        <w:tc>
          <w:tcPr>
            <w:tcW w:w="458" w:type="pct"/>
          </w:tcPr>
          <w:p w14:paraId="0BED378B" w14:textId="77777777" w:rsidR="008959A2" w:rsidRPr="00C917F7" w:rsidRDefault="00824552" w:rsidP="00D6442C">
            <w:pPr>
              <w:keepNext/>
              <w:widowControl/>
              <w:rPr>
                <w:rFonts w:ascii="Arial" w:hAnsi="Arial" w:cs="Arial"/>
                <w:sz w:val="16"/>
                <w:szCs w:val="16"/>
              </w:rPr>
            </w:pPr>
            <w:r>
              <w:rPr>
                <w:rFonts w:ascii="Arial" w:hAnsi="Arial" w:cs="Arial"/>
                <w:sz w:val="16"/>
                <w:szCs w:val="16"/>
              </w:rPr>
              <w:t>17 (</w:t>
            </w:r>
            <w:r w:rsidR="008959A2" w:rsidRPr="00C917F7">
              <w:rPr>
                <w:rFonts w:ascii="Arial" w:hAnsi="Arial" w:cs="Arial"/>
                <w:sz w:val="16"/>
                <w:szCs w:val="16"/>
              </w:rPr>
              <w:t>55</w:t>
            </w:r>
            <w:r>
              <w:rPr>
                <w:rFonts w:ascii="Arial" w:hAnsi="Arial" w:cs="Arial"/>
                <w:sz w:val="16"/>
                <w:szCs w:val="16"/>
              </w:rPr>
              <w:t>)</w:t>
            </w:r>
          </w:p>
        </w:tc>
        <w:tc>
          <w:tcPr>
            <w:tcW w:w="1892" w:type="pct"/>
            <w:gridSpan w:val="2"/>
          </w:tcPr>
          <w:p w14:paraId="267877F6"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War against terrorism</w:t>
            </w:r>
          </w:p>
        </w:tc>
        <w:tc>
          <w:tcPr>
            <w:tcW w:w="385" w:type="pct"/>
          </w:tcPr>
          <w:p w14:paraId="769ECF23" w14:textId="77777777" w:rsidR="008959A2" w:rsidRPr="00C917F7" w:rsidRDefault="00824552" w:rsidP="00D6442C">
            <w:pPr>
              <w:keepNext/>
              <w:widowControl/>
              <w:rPr>
                <w:rFonts w:ascii="Arial" w:hAnsi="Arial" w:cs="Arial"/>
                <w:sz w:val="16"/>
                <w:szCs w:val="16"/>
              </w:rPr>
            </w:pPr>
            <w:r>
              <w:rPr>
                <w:rFonts w:ascii="Arial" w:hAnsi="Arial" w:cs="Arial"/>
                <w:sz w:val="16"/>
                <w:szCs w:val="16"/>
              </w:rPr>
              <w:t>36 (</w:t>
            </w:r>
            <w:r w:rsidR="008959A2" w:rsidRPr="00C917F7">
              <w:rPr>
                <w:rFonts w:ascii="Arial" w:hAnsi="Arial" w:cs="Arial"/>
                <w:sz w:val="16"/>
                <w:szCs w:val="16"/>
              </w:rPr>
              <w:t>17</w:t>
            </w:r>
            <w:r>
              <w:rPr>
                <w:rFonts w:ascii="Arial" w:hAnsi="Arial" w:cs="Arial"/>
                <w:sz w:val="16"/>
                <w:szCs w:val="16"/>
              </w:rPr>
              <w:t>)</w:t>
            </w:r>
          </w:p>
        </w:tc>
      </w:tr>
      <w:tr w:rsidR="008959A2" w:rsidRPr="00EF26D1" w14:paraId="5F8BF9A8" w14:textId="77777777" w:rsidTr="00DB6F6B">
        <w:trPr>
          <w:trHeight w:val="263"/>
        </w:trPr>
        <w:tc>
          <w:tcPr>
            <w:tcW w:w="2265" w:type="pct"/>
          </w:tcPr>
          <w:p w14:paraId="774344C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Human rights, violations of</w:t>
            </w:r>
          </w:p>
        </w:tc>
        <w:tc>
          <w:tcPr>
            <w:tcW w:w="458" w:type="pct"/>
          </w:tcPr>
          <w:p w14:paraId="6AB37F7B" w14:textId="77777777" w:rsidR="008959A2" w:rsidRPr="00C917F7" w:rsidRDefault="00824552" w:rsidP="00D6442C">
            <w:pPr>
              <w:keepNext/>
              <w:widowControl/>
              <w:rPr>
                <w:rFonts w:ascii="Arial" w:hAnsi="Arial" w:cs="Arial"/>
                <w:sz w:val="16"/>
                <w:szCs w:val="16"/>
              </w:rPr>
            </w:pPr>
            <w:r>
              <w:rPr>
                <w:rFonts w:ascii="Arial" w:hAnsi="Arial" w:cs="Arial"/>
                <w:sz w:val="16"/>
                <w:szCs w:val="16"/>
              </w:rPr>
              <w:t>18 (</w:t>
            </w:r>
            <w:r w:rsidR="008959A2" w:rsidRPr="00C917F7">
              <w:rPr>
                <w:rFonts w:ascii="Arial" w:hAnsi="Arial" w:cs="Arial"/>
                <w:sz w:val="16"/>
                <w:szCs w:val="16"/>
              </w:rPr>
              <w:t>56</w:t>
            </w:r>
            <w:r>
              <w:rPr>
                <w:rFonts w:ascii="Arial" w:hAnsi="Arial" w:cs="Arial"/>
                <w:sz w:val="16"/>
                <w:szCs w:val="16"/>
              </w:rPr>
              <w:t>)</w:t>
            </w:r>
          </w:p>
        </w:tc>
        <w:tc>
          <w:tcPr>
            <w:tcW w:w="1892" w:type="pct"/>
            <w:gridSpan w:val="2"/>
          </w:tcPr>
          <w:p w14:paraId="032E7A36"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Water, lack of</w:t>
            </w:r>
          </w:p>
        </w:tc>
        <w:tc>
          <w:tcPr>
            <w:tcW w:w="385" w:type="pct"/>
          </w:tcPr>
          <w:p w14:paraId="29132C01" w14:textId="77777777" w:rsidR="008959A2" w:rsidRPr="00C917F7" w:rsidRDefault="00824552" w:rsidP="00D6442C">
            <w:pPr>
              <w:keepNext/>
              <w:widowControl/>
              <w:rPr>
                <w:rFonts w:ascii="Arial" w:hAnsi="Arial" w:cs="Arial"/>
                <w:sz w:val="16"/>
                <w:szCs w:val="16"/>
              </w:rPr>
            </w:pPr>
            <w:r>
              <w:rPr>
                <w:rFonts w:ascii="Arial" w:hAnsi="Arial" w:cs="Arial"/>
                <w:sz w:val="16"/>
                <w:szCs w:val="16"/>
              </w:rPr>
              <w:t>37 (</w:t>
            </w:r>
            <w:r w:rsidR="008959A2" w:rsidRPr="00C917F7">
              <w:rPr>
                <w:rFonts w:ascii="Arial" w:hAnsi="Arial" w:cs="Arial"/>
                <w:sz w:val="16"/>
                <w:szCs w:val="16"/>
              </w:rPr>
              <w:t>19</w:t>
            </w:r>
            <w:r>
              <w:rPr>
                <w:rFonts w:ascii="Arial" w:hAnsi="Arial" w:cs="Arial"/>
                <w:sz w:val="16"/>
                <w:szCs w:val="16"/>
              </w:rPr>
              <w:t>)</w:t>
            </w:r>
          </w:p>
        </w:tc>
      </w:tr>
      <w:tr w:rsidR="008959A2" w:rsidRPr="00EF26D1" w14:paraId="13D0049C" w14:textId="77777777" w:rsidTr="00DB6F6B">
        <w:trPr>
          <w:trHeight w:val="263"/>
        </w:trPr>
        <w:tc>
          <w:tcPr>
            <w:tcW w:w="2265" w:type="pct"/>
          </w:tcPr>
          <w:p w14:paraId="17F583F7"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Impunity</w:t>
            </w:r>
          </w:p>
        </w:tc>
        <w:tc>
          <w:tcPr>
            <w:tcW w:w="458" w:type="pct"/>
          </w:tcPr>
          <w:p w14:paraId="40D45DB7" w14:textId="77777777" w:rsidR="008959A2" w:rsidRPr="00C917F7" w:rsidRDefault="00824552" w:rsidP="00D6442C">
            <w:pPr>
              <w:keepNext/>
              <w:widowControl/>
              <w:rPr>
                <w:rFonts w:ascii="Arial" w:hAnsi="Arial" w:cs="Arial"/>
                <w:sz w:val="16"/>
                <w:szCs w:val="16"/>
              </w:rPr>
            </w:pPr>
            <w:r>
              <w:rPr>
                <w:rFonts w:ascii="Arial" w:hAnsi="Arial" w:cs="Arial"/>
                <w:sz w:val="16"/>
                <w:szCs w:val="16"/>
              </w:rPr>
              <w:t>19 (</w:t>
            </w:r>
            <w:r w:rsidR="008959A2" w:rsidRPr="00C917F7">
              <w:rPr>
                <w:rFonts w:ascii="Arial" w:hAnsi="Arial" w:cs="Arial"/>
                <w:sz w:val="16"/>
                <w:szCs w:val="16"/>
              </w:rPr>
              <w:t>61</w:t>
            </w:r>
            <w:r>
              <w:rPr>
                <w:rFonts w:ascii="Arial" w:hAnsi="Arial" w:cs="Arial"/>
                <w:sz w:val="16"/>
                <w:szCs w:val="16"/>
              </w:rPr>
              <w:t>)</w:t>
            </w:r>
          </w:p>
        </w:tc>
        <w:tc>
          <w:tcPr>
            <w:tcW w:w="1892" w:type="pct"/>
            <w:gridSpan w:val="2"/>
          </w:tcPr>
          <w:p w14:paraId="2E1C1E28"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Other</w:t>
            </w:r>
          </w:p>
        </w:tc>
        <w:tc>
          <w:tcPr>
            <w:tcW w:w="385" w:type="pct"/>
          </w:tcPr>
          <w:p w14:paraId="07BDB4DC" w14:textId="77777777" w:rsidR="008959A2" w:rsidRPr="00C917F7" w:rsidRDefault="00824552" w:rsidP="00D6442C">
            <w:pPr>
              <w:keepNext/>
              <w:widowControl/>
              <w:rPr>
                <w:rFonts w:ascii="Arial" w:hAnsi="Arial" w:cs="Arial"/>
                <w:sz w:val="16"/>
                <w:szCs w:val="16"/>
              </w:rPr>
            </w:pPr>
            <w:r>
              <w:rPr>
                <w:rFonts w:ascii="Arial" w:hAnsi="Arial" w:cs="Arial"/>
                <w:sz w:val="16"/>
                <w:szCs w:val="16"/>
              </w:rPr>
              <w:t>38 (</w:t>
            </w:r>
            <w:r w:rsidR="008959A2" w:rsidRPr="00C917F7">
              <w:rPr>
                <w:rFonts w:ascii="Arial" w:hAnsi="Arial" w:cs="Arial"/>
                <w:sz w:val="16"/>
                <w:szCs w:val="16"/>
              </w:rPr>
              <w:t>70</w:t>
            </w:r>
            <w:r>
              <w:rPr>
                <w:rFonts w:ascii="Arial" w:hAnsi="Arial" w:cs="Arial"/>
                <w:sz w:val="16"/>
                <w:szCs w:val="16"/>
              </w:rPr>
              <w:t>)</w:t>
            </w:r>
          </w:p>
        </w:tc>
      </w:tr>
      <w:tr w:rsidR="008959A2" w:rsidRPr="00EF26D1" w14:paraId="24177BE9" w14:textId="77777777" w:rsidTr="00DB6F6B">
        <w:trPr>
          <w:trHeight w:val="263"/>
        </w:trPr>
        <w:tc>
          <w:tcPr>
            <w:tcW w:w="2265" w:type="pct"/>
          </w:tcPr>
          <w:p w14:paraId="2E4DA05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DK</w:t>
            </w:r>
          </w:p>
        </w:tc>
        <w:tc>
          <w:tcPr>
            <w:tcW w:w="458" w:type="pct"/>
          </w:tcPr>
          <w:p w14:paraId="730D61B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88</w:t>
            </w:r>
          </w:p>
        </w:tc>
        <w:tc>
          <w:tcPr>
            <w:tcW w:w="1892" w:type="pct"/>
            <w:gridSpan w:val="2"/>
          </w:tcPr>
          <w:p w14:paraId="636A1B6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DA</w:t>
            </w:r>
          </w:p>
        </w:tc>
        <w:tc>
          <w:tcPr>
            <w:tcW w:w="385" w:type="pct"/>
          </w:tcPr>
          <w:p w14:paraId="78A9C5D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98</w:t>
            </w:r>
          </w:p>
        </w:tc>
      </w:tr>
    </w:tbl>
    <w:p w14:paraId="33F9531E" w14:textId="77777777" w:rsidR="008959A2" w:rsidRPr="00541D62" w:rsidRDefault="008959A2" w:rsidP="008959A2">
      <w:pPr>
        <w:rPr>
          <w:rFonts w:ascii="Arial" w:hAnsi="Arial" w:cs="Arial"/>
          <w:sz w:val="16"/>
          <w:szCs w:val="16"/>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14:paraId="0A89EB66" w14:textId="77777777" w:rsidTr="00661514">
        <w:trPr>
          <w:trHeight w:val="710"/>
        </w:trPr>
        <w:tc>
          <w:tcPr>
            <w:tcW w:w="4474" w:type="pct"/>
          </w:tcPr>
          <w:p w14:paraId="7EF66595" w14:textId="77777777" w:rsidR="008959A2" w:rsidRPr="005C56B6" w:rsidRDefault="008959A2" w:rsidP="00D6442C">
            <w:pPr>
              <w:rPr>
                <w:rFonts w:ascii="Arial" w:hAnsi="Arial" w:cs="Arial"/>
              </w:rPr>
            </w:pPr>
            <w:r w:rsidRPr="005C56B6">
              <w:rPr>
                <w:rFonts w:ascii="Arial" w:hAnsi="Arial" w:cs="Arial"/>
                <w:b/>
              </w:rPr>
              <w:t>SOCT2.</w:t>
            </w:r>
            <w:r w:rsidRPr="005C56B6">
              <w:rPr>
                <w:rFonts w:ascii="Arial" w:hAnsi="Arial" w:cs="Arial"/>
              </w:rPr>
              <w:t xml:space="preserve">  Do you think that </w:t>
            </w:r>
            <w:r w:rsidRPr="005C56B6">
              <w:rPr>
                <w:rFonts w:ascii="Arial" w:hAnsi="Arial" w:cs="Arial"/>
                <w:b/>
              </w:rPr>
              <w:t xml:space="preserve">the country’s </w:t>
            </w:r>
            <w:r w:rsidRPr="005C56B6">
              <w:rPr>
                <w:rFonts w:ascii="Arial" w:hAnsi="Arial" w:cs="Arial"/>
              </w:rPr>
              <w:t xml:space="preserve">current economic situation is better than, the same as or worse than it was </w:t>
            </w:r>
            <w:r w:rsidRPr="005C56B6">
              <w:rPr>
                <w:rFonts w:ascii="Arial" w:hAnsi="Arial" w:cs="Arial"/>
                <w:b/>
              </w:rPr>
              <w:t>12 months ago</w:t>
            </w:r>
            <w:r w:rsidRPr="005C56B6">
              <w:rPr>
                <w:rFonts w:ascii="Arial" w:hAnsi="Arial" w:cs="Arial"/>
              </w:rPr>
              <w:t xml:space="preserve">? </w:t>
            </w:r>
          </w:p>
          <w:p w14:paraId="4DA41477" w14:textId="77777777" w:rsidR="008959A2" w:rsidRPr="005C56B6" w:rsidRDefault="008959A2" w:rsidP="00D6442C">
            <w:pPr>
              <w:rPr>
                <w:rFonts w:ascii="Arial" w:hAnsi="Arial" w:cs="Arial"/>
              </w:rPr>
            </w:pPr>
            <w:r w:rsidRPr="005C56B6">
              <w:rPr>
                <w:rFonts w:ascii="Arial" w:hAnsi="Arial" w:cs="Arial"/>
              </w:rPr>
              <w:t xml:space="preserve">(1) Better            (2) Same          (3)  Worse         (88) Doesn’t know </w:t>
            </w:r>
            <w:r w:rsidRPr="005C56B6">
              <w:rPr>
                <w:rFonts w:ascii="Arial" w:hAnsi="Arial" w:cs="Arial"/>
                <w:b/>
              </w:rPr>
              <w:t xml:space="preserve">       </w:t>
            </w:r>
            <w:r w:rsidRPr="005C56B6">
              <w:rPr>
                <w:rFonts w:ascii="Arial" w:hAnsi="Arial" w:cs="Arial"/>
                <w:szCs w:val="20"/>
              </w:rPr>
              <w:t>(98) Doesn’t Answer</w:t>
            </w:r>
            <w:r w:rsidRPr="005C56B6">
              <w:rPr>
                <w:rFonts w:ascii="Arial" w:hAnsi="Arial" w:cs="Arial"/>
                <w:b/>
              </w:rPr>
              <w:t xml:space="preserve"> </w:t>
            </w:r>
          </w:p>
        </w:tc>
        <w:tc>
          <w:tcPr>
            <w:tcW w:w="526" w:type="pct"/>
            <w:vAlign w:val="center"/>
          </w:tcPr>
          <w:p w14:paraId="2AB20581" w14:textId="77777777"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14:paraId="6818711C" w14:textId="77777777"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14:paraId="52FD0B00" w14:textId="77777777" w:rsidTr="00661514">
        <w:trPr>
          <w:trHeight w:val="526"/>
        </w:trPr>
        <w:tc>
          <w:tcPr>
            <w:tcW w:w="4474" w:type="pct"/>
          </w:tcPr>
          <w:p w14:paraId="0CB81CD6" w14:textId="77777777" w:rsidR="008959A2" w:rsidRPr="005C56B6" w:rsidRDefault="008959A2" w:rsidP="00D6442C">
            <w:pPr>
              <w:rPr>
                <w:rFonts w:ascii="Arial" w:hAnsi="Arial" w:cs="Arial"/>
                <w:bCs/>
                <w:szCs w:val="20"/>
              </w:rPr>
            </w:pPr>
            <w:r w:rsidRPr="005C56B6">
              <w:rPr>
                <w:rFonts w:ascii="Arial" w:hAnsi="Arial" w:cs="Arial"/>
                <w:b/>
                <w:bCs/>
                <w:szCs w:val="20"/>
              </w:rPr>
              <w:lastRenderedPageBreak/>
              <w:t xml:space="preserve">IDIO2. </w:t>
            </w:r>
            <w:r w:rsidRPr="005C56B6">
              <w:rPr>
                <w:rFonts w:ascii="Arial" w:hAnsi="Arial" w:cs="Arial"/>
                <w:bCs/>
                <w:szCs w:val="20"/>
              </w:rPr>
              <w:t xml:space="preserve">Do you think that </w:t>
            </w:r>
            <w:r w:rsidRPr="005C56B6">
              <w:rPr>
                <w:rFonts w:ascii="Arial" w:hAnsi="Arial" w:cs="Arial"/>
                <w:b/>
                <w:bCs/>
                <w:szCs w:val="20"/>
              </w:rPr>
              <w:t>your</w:t>
            </w:r>
            <w:r w:rsidRPr="005C56B6">
              <w:rPr>
                <w:rFonts w:ascii="Arial" w:hAnsi="Arial" w:cs="Arial"/>
                <w:bCs/>
                <w:szCs w:val="20"/>
              </w:rPr>
              <w:t xml:space="preserve"> economic situation is better than, the same as, or worse than it was 12 months ago? </w:t>
            </w:r>
          </w:p>
          <w:p w14:paraId="0E36F32B" w14:textId="77777777" w:rsidR="008959A2" w:rsidRPr="005C56B6" w:rsidRDefault="008959A2" w:rsidP="00D6442C">
            <w:pPr>
              <w:rPr>
                <w:rFonts w:ascii="Arial" w:hAnsi="Arial" w:cs="Arial"/>
                <w:b/>
                <w:bCs/>
                <w:szCs w:val="20"/>
              </w:rPr>
            </w:pPr>
            <w:r w:rsidRPr="005C56B6">
              <w:rPr>
                <w:rFonts w:ascii="Arial" w:hAnsi="Arial" w:cs="Arial"/>
                <w:szCs w:val="20"/>
              </w:rPr>
              <w:t xml:space="preserve">(1) Better       (2) Same         (3)  Worse       (88) Doesn’t know </w:t>
            </w:r>
            <w:r w:rsidRPr="005C56B6">
              <w:rPr>
                <w:rFonts w:ascii="Arial" w:hAnsi="Arial" w:cs="Arial"/>
                <w:b/>
              </w:rPr>
              <w:t xml:space="preserve">   </w:t>
            </w:r>
            <w:r w:rsidRPr="005C56B6">
              <w:rPr>
                <w:rFonts w:ascii="Arial" w:hAnsi="Arial" w:cs="Arial"/>
                <w:szCs w:val="20"/>
              </w:rPr>
              <w:t xml:space="preserve"> (98) Doesn’t answer </w:t>
            </w:r>
          </w:p>
        </w:tc>
        <w:tc>
          <w:tcPr>
            <w:tcW w:w="526" w:type="pct"/>
            <w:vAlign w:val="center"/>
          </w:tcPr>
          <w:p w14:paraId="6D1B7FA7" w14:textId="77777777"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14:paraId="509BD70A" w14:textId="77777777" w:rsidR="008959A2" w:rsidRDefault="008959A2" w:rsidP="008959A2">
      <w:pPr>
        <w:jc w:val="both"/>
        <w:rPr>
          <w:rFonts w:ascii="Arial" w:hAnsi="Arial" w:cs="Arial"/>
          <w:szCs w:val="20"/>
        </w:rPr>
      </w:pPr>
    </w:p>
    <w:p w14:paraId="059584E3" w14:textId="77777777" w:rsidR="00661514" w:rsidRPr="005C56B6" w:rsidRDefault="00661514" w:rsidP="008959A2">
      <w:pPr>
        <w:jc w:val="both"/>
        <w:rPr>
          <w:rFonts w:ascii="Arial" w:hAnsi="Arial" w:cs="Arial"/>
          <w:szCs w:val="20"/>
        </w:rPr>
      </w:pPr>
    </w:p>
    <w:tbl>
      <w:tblPr>
        <w:tblW w:w="5000" w:type="pct"/>
        <w:tblLook w:val="0000" w:firstRow="0" w:lastRow="0" w:firstColumn="0" w:lastColumn="0" w:noHBand="0" w:noVBand="0"/>
      </w:tblPr>
      <w:tblGrid>
        <w:gridCol w:w="8662"/>
        <w:gridCol w:w="914"/>
      </w:tblGrid>
      <w:tr w:rsidR="008959A2" w:rsidRPr="005C56B6" w14:paraId="28ADEAEF" w14:textId="77777777" w:rsidTr="00DB6F6B">
        <w:trPr>
          <w:trHeight w:val="350"/>
        </w:trPr>
        <w:tc>
          <w:tcPr>
            <w:tcW w:w="5000" w:type="pct"/>
            <w:gridSpan w:val="2"/>
            <w:tcBorders>
              <w:top w:val="dotted" w:sz="4" w:space="0" w:color="auto"/>
              <w:left w:val="dotted" w:sz="4" w:space="0" w:color="auto"/>
              <w:bottom w:val="dotted" w:sz="4" w:space="0" w:color="auto"/>
              <w:right w:val="dotted" w:sz="4" w:space="0" w:color="auto"/>
            </w:tcBorders>
          </w:tcPr>
          <w:p w14:paraId="54179B4E" w14:textId="77777777" w:rsidR="008959A2" w:rsidRPr="00D02FC8" w:rsidRDefault="008959A2" w:rsidP="00D6442C">
            <w:pPr>
              <w:keepNext/>
              <w:widowControl/>
              <w:rPr>
                <w:rFonts w:ascii="Arial" w:hAnsi="Arial" w:cs="Arial"/>
              </w:rPr>
            </w:pPr>
            <w:r w:rsidRPr="00D02FC8">
              <w:rPr>
                <w:rFonts w:ascii="Arial" w:hAnsi="Arial" w:cs="Arial"/>
              </w:rPr>
              <w:t xml:space="preserve">Now, </w:t>
            </w:r>
            <w:r>
              <w:rPr>
                <w:rFonts w:ascii="Arial" w:hAnsi="Arial" w:cs="Arial"/>
              </w:rPr>
              <w:t>let’s</w:t>
            </w:r>
            <w:r w:rsidRPr="00D02FC8">
              <w:rPr>
                <w:rFonts w:ascii="Arial" w:hAnsi="Arial" w:cs="Arial"/>
              </w:rPr>
              <w:t xml:space="preserve"> talk about your </w:t>
            </w:r>
            <w:r>
              <w:rPr>
                <w:rFonts w:ascii="Arial" w:hAnsi="Arial" w:cs="Arial"/>
              </w:rPr>
              <w:t xml:space="preserve">local </w:t>
            </w:r>
            <w:r w:rsidRPr="003C2B2D">
              <w:rPr>
                <w:rFonts w:ascii="Arial" w:hAnsi="Arial" w:cs="Arial"/>
              </w:rPr>
              <w:t>municipality</w:t>
            </w:r>
            <w:r w:rsidRPr="00D02FC8">
              <w:rPr>
                <w:rFonts w:ascii="Arial" w:hAnsi="Arial" w:cs="Arial"/>
              </w:rPr>
              <w:t>…</w:t>
            </w:r>
          </w:p>
        </w:tc>
      </w:tr>
      <w:tr w:rsidR="008959A2" w:rsidRPr="005C56B6" w14:paraId="5FAB19E3" w14:textId="77777777"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c>
          <w:tcPr>
            <w:tcW w:w="4523" w:type="pct"/>
          </w:tcPr>
          <w:p w14:paraId="331AA65F" w14:textId="77777777" w:rsidR="008959A2" w:rsidRPr="005C56B6" w:rsidRDefault="008959A2" w:rsidP="00D6442C">
            <w:pPr>
              <w:rPr>
                <w:rFonts w:ascii="Arial" w:hAnsi="Arial" w:cs="Arial"/>
                <w:szCs w:val="20"/>
              </w:rPr>
            </w:pPr>
            <w:r w:rsidRPr="00D02FC8">
              <w:rPr>
                <w:rFonts w:ascii="Arial" w:hAnsi="Arial" w:cs="Arial"/>
                <w:b/>
                <w:bCs/>
                <w:szCs w:val="20"/>
              </w:rPr>
              <w:t>NP1</w:t>
            </w:r>
            <w:r w:rsidRPr="00D02FC8">
              <w:rPr>
                <w:rFonts w:ascii="Arial" w:hAnsi="Arial" w:cs="Arial"/>
                <w:szCs w:val="20"/>
              </w:rPr>
              <w:t>. Have you attended a town meeting</w:t>
            </w:r>
            <w:r>
              <w:rPr>
                <w:rFonts w:ascii="Arial" w:hAnsi="Arial" w:cs="Arial"/>
                <w:szCs w:val="20"/>
              </w:rPr>
              <w:t xml:space="preserve">, </w:t>
            </w:r>
            <w:r w:rsidRPr="003C2B2D">
              <w:rPr>
                <w:rFonts w:ascii="Arial" w:hAnsi="Arial" w:cs="Arial"/>
                <w:szCs w:val="20"/>
              </w:rPr>
              <w:t>city</w:t>
            </w:r>
            <w:r w:rsidRPr="00B9454C">
              <w:rPr>
                <w:rFonts w:ascii="Arial" w:hAnsi="Arial" w:cs="Arial"/>
                <w:szCs w:val="20"/>
              </w:rPr>
              <w:t xml:space="preserve"> </w:t>
            </w:r>
            <w:r w:rsidRPr="003C2B2D">
              <w:rPr>
                <w:rFonts w:ascii="Arial" w:hAnsi="Arial" w:cs="Arial"/>
                <w:szCs w:val="20"/>
              </w:rPr>
              <w:t>council meeting</w:t>
            </w:r>
            <w:r>
              <w:rPr>
                <w:rFonts w:ascii="Arial" w:hAnsi="Arial" w:cs="Arial"/>
                <w:szCs w:val="20"/>
              </w:rPr>
              <w:t xml:space="preserve"> or other meeting in </w:t>
            </w:r>
            <w:r w:rsidRPr="005C56B6">
              <w:rPr>
                <w:rFonts w:ascii="Arial" w:hAnsi="Arial" w:cs="Arial"/>
                <w:szCs w:val="20"/>
              </w:rPr>
              <w:t xml:space="preserve">the past 12 months? </w:t>
            </w:r>
          </w:p>
          <w:p w14:paraId="206D524C" w14:textId="77777777" w:rsidR="008959A2" w:rsidRPr="00D02FC8" w:rsidRDefault="008959A2" w:rsidP="00D6442C">
            <w:pPr>
              <w:rPr>
                <w:rFonts w:ascii="Arial" w:hAnsi="Arial" w:cs="Arial"/>
                <w:b/>
                <w:bCs/>
                <w:szCs w:val="20"/>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(98) </w:t>
            </w:r>
            <w:r w:rsidRPr="005C56B6">
              <w:rPr>
                <w:rFonts w:ascii="Arial" w:hAnsi="Arial" w:cs="Arial"/>
                <w:szCs w:val="20"/>
              </w:rPr>
              <w:t>Doesn’t answer</w:t>
            </w:r>
          </w:p>
        </w:tc>
        <w:tc>
          <w:tcPr>
            <w:tcW w:w="477" w:type="pct"/>
            <w:vAlign w:val="center"/>
          </w:tcPr>
          <w:p w14:paraId="1CFAE18A" w14:textId="77777777" w:rsidR="008959A2" w:rsidRPr="00D02FC8" w:rsidRDefault="008959A2" w:rsidP="00661514">
            <w:pPr>
              <w:jc w:val="center"/>
              <w:rPr>
                <w:rFonts w:ascii="Arial" w:hAnsi="Arial" w:cs="Arial"/>
                <w:szCs w:val="20"/>
              </w:rPr>
            </w:pPr>
            <w:r w:rsidRPr="00D02FC8">
              <w:rPr>
                <w:rFonts w:ascii="Arial" w:hAnsi="Arial" w:cs="Arial"/>
                <w:szCs w:val="20"/>
              </w:rPr>
              <w:t>|__|__|</w:t>
            </w:r>
          </w:p>
        </w:tc>
      </w:tr>
      <w:tr w:rsidR="008959A2" w:rsidRPr="005C56B6" w14:paraId="03DC1759" w14:textId="77777777"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14:paraId="420D007E" w14:textId="77777777" w:rsidR="008959A2" w:rsidRDefault="008959A2" w:rsidP="00D6442C">
            <w:pPr>
              <w:keepNext/>
              <w:widowControl/>
              <w:jc w:val="both"/>
              <w:rPr>
                <w:rFonts w:ascii="Arial" w:hAnsi="Arial" w:cs="Arial"/>
              </w:rPr>
            </w:pPr>
            <w:r w:rsidRPr="00D02FC8">
              <w:rPr>
                <w:rFonts w:ascii="Arial" w:hAnsi="Arial" w:cs="Arial"/>
                <w:b/>
              </w:rPr>
              <w:t>NP2.</w:t>
            </w:r>
            <w:r w:rsidRPr="00D02FC8">
              <w:rPr>
                <w:rFonts w:ascii="Arial" w:hAnsi="Arial" w:cs="Arial"/>
              </w:rPr>
              <w:t xml:space="preserve"> </w:t>
            </w:r>
            <w:r w:rsidRPr="005C56B6">
              <w:rPr>
                <w:rFonts w:ascii="Arial" w:hAnsi="Arial" w:cs="Arial"/>
              </w:rPr>
              <w:t xml:space="preserve">Have you </w:t>
            </w:r>
            <w:r>
              <w:rPr>
                <w:rFonts w:ascii="Arial" w:hAnsi="Arial" w:cs="Arial"/>
              </w:rPr>
              <w:t>sought</w:t>
            </w:r>
            <w:r w:rsidRPr="005C56B6">
              <w:rPr>
                <w:rFonts w:ascii="Arial" w:hAnsi="Arial" w:cs="Arial"/>
              </w:rPr>
              <w:t xml:space="preserve"> </w:t>
            </w:r>
            <w:r>
              <w:rPr>
                <w:rFonts w:ascii="Arial" w:hAnsi="Arial" w:cs="Arial"/>
              </w:rPr>
              <w:t>assistance</w:t>
            </w:r>
            <w:r w:rsidRPr="005C56B6">
              <w:rPr>
                <w:rFonts w:ascii="Arial" w:hAnsi="Arial" w:cs="Arial"/>
              </w:rPr>
              <w:t xml:space="preserve"> from or presented a </w:t>
            </w:r>
            <w:r>
              <w:rPr>
                <w:rFonts w:ascii="Arial" w:hAnsi="Arial" w:cs="Arial"/>
              </w:rPr>
              <w:t>request</w:t>
            </w:r>
            <w:r w:rsidRPr="005C56B6">
              <w:rPr>
                <w:rFonts w:ascii="Arial" w:hAnsi="Arial" w:cs="Arial"/>
              </w:rPr>
              <w:t xml:space="preserve"> </w:t>
            </w:r>
            <w:r>
              <w:rPr>
                <w:rFonts w:ascii="Arial" w:hAnsi="Arial" w:cs="Arial"/>
              </w:rPr>
              <w:t xml:space="preserve">to </w:t>
            </w:r>
            <w:r w:rsidRPr="005C56B6">
              <w:rPr>
                <w:rFonts w:ascii="Arial" w:hAnsi="Arial" w:cs="Arial"/>
              </w:rPr>
              <w:t>any office</w:t>
            </w:r>
            <w:r>
              <w:rPr>
                <w:rFonts w:ascii="Arial" w:hAnsi="Arial" w:cs="Arial"/>
              </w:rPr>
              <w:t xml:space="preserve">, </w:t>
            </w:r>
            <w:r w:rsidRPr="005C56B6">
              <w:rPr>
                <w:rFonts w:ascii="Arial" w:hAnsi="Arial" w:cs="Arial"/>
              </w:rPr>
              <w:t>official</w:t>
            </w:r>
            <w:r>
              <w:rPr>
                <w:rFonts w:ascii="Arial" w:hAnsi="Arial" w:cs="Arial"/>
              </w:rPr>
              <w:t xml:space="preserve"> or </w:t>
            </w:r>
            <w:r w:rsidRPr="007B6E3E">
              <w:rPr>
                <w:rFonts w:ascii="Arial" w:hAnsi="Arial" w:cs="Arial"/>
              </w:rPr>
              <w:t>councilperson</w:t>
            </w:r>
            <w:r>
              <w:rPr>
                <w:rFonts w:ascii="Arial" w:hAnsi="Arial" w:cs="Arial"/>
              </w:rPr>
              <w:t xml:space="preserve"> of the </w:t>
            </w:r>
            <w:r w:rsidRPr="003C2B2D">
              <w:rPr>
                <w:rFonts w:ascii="Arial" w:hAnsi="Arial" w:cs="Arial"/>
              </w:rPr>
              <w:t>municipality</w:t>
            </w:r>
            <w:r>
              <w:rPr>
                <w:rFonts w:ascii="Arial" w:hAnsi="Arial" w:cs="Arial"/>
              </w:rPr>
              <w:t xml:space="preserve"> </w:t>
            </w:r>
            <w:r w:rsidR="00B9454C">
              <w:rPr>
                <w:rFonts w:ascii="Arial" w:hAnsi="Arial" w:cs="Arial"/>
              </w:rPr>
              <w:t xml:space="preserve">or regional corporation </w:t>
            </w:r>
            <w:r>
              <w:rPr>
                <w:rFonts w:ascii="Arial" w:hAnsi="Arial" w:cs="Arial"/>
              </w:rPr>
              <w:t>within</w:t>
            </w:r>
            <w:r w:rsidRPr="005C56B6">
              <w:rPr>
                <w:rFonts w:ascii="Arial" w:hAnsi="Arial" w:cs="Arial"/>
              </w:rPr>
              <w:t xml:space="preserve"> the past 12 months? </w:t>
            </w:r>
          </w:p>
          <w:p w14:paraId="07D8B240" w14:textId="77777777" w:rsidR="00B9454C" w:rsidRDefault="00B9454C" w:rsidP="00D6442C">
            <w:pPr>
              <w:keepNext/>
              <w:widowControl/>
              <w:jc w:val="both"/>
              <w:rPr>
                <w:rFonts w:ascii="Arial" w:hAnsi="Arial" w:cs="Arial"/>
              </w:rPr>
            </w:pPr>
          </w:p>
          <w:p w14:paraId="1F3AF7E0" w14:textId="77777777" w:rsidR="00B9454C" w:rsidRPr="00E56448" w:rsidRDefault="00B9454C" w:rsidP="00B9454C">
            <w:pPr>
              <w:rPr>
                <w:rFonts w:ascii="Arial" w:hAnsi="Arial" w:cs="Arial"/>
                <w:b/>
                <w:snapToGrid w:val="0"/>
              </w:rPr>
            </w:pPr>
            <w:r w:rsidRPr="00E56448">
              <w:rPr>
                <w:rFonts w:ascii="Arial" w:hAnsi="Arial" w:cs="Arial"/>
                <w:b/>
                <w:snapToGrid w:val="0"/>
              </w:rPr>
              <w:t>If strata=5 (</w:t>
            </w:r>
            <w:smartTag w:uri="urn:schemas-microsoft-com:office:smarttags" w:element="place">
              <w:r w:rsidRPr="00E56448">
                <w:rPr>
                  <w:rFonts w:ascii="Arial" w:hAnsi="Arial" w:cs="Arial"/>
                  <w:b/>
                  <w:snapToGrid w:val="0"/>
                </w:rPr>
                <w:t>Tobago</w:t>
              </w:r>
            </w:smartTag>
            <w:r w:rsidRPr="00E56448">
              <w:rPr>
                <w:rFonts w:ascii="Arial" w:hAnsi="Arial" w:cs="Arial"/>
                <w:b/>
                <w:snapToGrid w:val="0"/>
              </w:rPr>
              <w:t>)</w:t>
            </w:r>
          </w:p>
          <w:p w14:paraId="34440FD0" w14:textId="7B46A016" w:rsidR="00B9454C" w:rsidRDefault="00B9454C" w:rsidP="00B9454C">
            <w:pPr>
              <w:keepNext/>
              <w:widowControl/>
              <w:jc w:val="both"/>
              <w:rPr>
                <w:rFonts w:ascii="Arial" w:hAnsi="Arial" w:cs="Arial"/>
              </w:rPr>
            </w:pPr>
            <w:r w:rsidRPr="00D1532C">
              <w:rPr>
                <w:rFonts w:ascii="Arial" w:hAnsi="Arial" w:cs="Arial"/>
                <w:snapToGrid w:val="0"/>
              </w:rPr>
              <w:t>Have you sought assistance from or presented a request to any office, official or member of the Tobago House of Assembly (THA)</w:t>
            </w:r>
            <w:r w:rsidR="00DF52FE">
              <w:rPr>
                <w:rFonts w:ascii="Arial" w:hAnsi="Arial" w:cs="Arial"/>
                <w:snapToGrid w:val="0"/>
              </w:rPr>
              <w:t xml:space="preserve"> within the past 12 months</w:t>
            </w:r>
            <w:r w:rsidRPr="00D1532C">
              <w:rPr>
                <w:rFonts w:ascii="Arial" w:hAnsi="Arial" w:cs="Arial"/>
                <w:snapToGrid w:val="0"/>
              </w:rPr>
              <w:t>?</w:t>
            </w:r>
          </w:p>
          <w:p w14:paraId="321F6452" w14:textId="77777777" w:rsidR="00B9454C" w:rsidRPr="00D02FC8" w:rsidRDefault="00B9454C" w:rsidP="00D6442C">
            <w:pPr>
              <w:keepNext/>
              <w:widowControl/>
              <w:jc w:val="both"/>
              <w:rPr>
                <w:rFonts w:ascii="Arial" w:hAnsi="Arial" w:cs="Arial"/>
                <w:szCs w:val="20"/>
              </w:rPr>
            </w:pPr>
          </w:p>
          <w:p w14:paraId="79587BBF" w14:textId="77777777" w:rsidR="008959A2" w:rsidRPr="00D02FC8" w:rsidRDefault="008959A2" w:rsidP="00D6442C">
            <w:pPr>
              <w:rPr>
                <w:rFonts w:ascii="Arial" w:hAnsi="Arial" w:cs="Arial"/>
                <w:b/>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(98) </w:t>
            </w:r>
            <w:r w:rsidRPr="005C56B6">
              <w:rPr>
                <w:rFonts w:ascii="Arial" w:hAnsi="Arial" w:cs="Arial"/>
                <w:szCs w:val="20"/>
              </w:rPr>
              <w:t>Doesn’t answer</w:t>
            </w:r>
          </w:p>
        </w:tc>
        <w:tc>
          <w:tcPr>
            <w:tcW w:w="477" w:type="pct"/>
            <w:vAlign w:val="center"/>
          </w:tcPr>
          <w:p w14:paraId="5290460C" w14:textId="77777777" w:rsidR="008959A2" w:rsidRPr="00D02FC8" w:rsidRDefault="008959A2" w:rsidP="00661514">
            <w:pPr>
              <w:jc w:val="center"/>
              <w:rPr>
                <w:rFonts w:ascii="Arial" w:hAnsi="Arial" w:cs="Arial"/>
                <w:szCs w:val="20"/>
              </w:rPr>
            </w:pPr>
            <w:r w:rsidRPr="00D02FC8">
              <w:rPr>
                <w:rFonts w:ascii="Arial" w:hAnsi="Arial" w:cs="Arial"/>
                <w:szCs w:val="20"/>
              </w:rPr>
              <w:t>|__|__|</w:t>
            </w:r>
          </w:p>
        </w:tc>
      </w:tr>
      <w:tr w:rsidR="008959A2" w:rsidRPr="005C56B6" w14:paraId="3DABC370" w14:textId="77777777"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14:paraId="2D7874C5" w14:textId="77777777" w:rsidR="008959A2" w:rsidRDefault="008959A2" w:rsidP="00D6442C">
            <w:pPr>
              <w:keepNext/>
              <w:widowControl/>
              <w:jc w:val="both"/>
              <w:rPr>
                <w:rFonts w:ascii="Arial" w:hAnsi="Arial" w:cs="Arial"/>
                <w:b/>
                <w:bCs/>
              </w:rPr>
            </w:pPr>
            <w:r w:rsidRPr="00D56FC9">
              <w:rPr>
                <w:rFonts w:ascii="Arial" w:hAnsi="Arial" w:cs="Arial"/>
                <w:b/>
                <w:bCs/>
                <w:szCs w:val="20"/>
              </w:rPr>
              <w:t>SGL1</w:t>
            </w:r>
            <w:r w:rsidRPr="00D56FC9">
              <w:rPr>
                <w:rFonts w:ascii="Arial" w:hAnsi="Arial" w:cs="Arial"/>
                <w:szCs w:val="20"/>
              </w:rPr>
              <w:t xml:space="preserve">. </w:t>
            </w:r>
            <w:r w:rsidRPr="00D56FC9">
              <w:rPr>
                <w:rFonts w:ascii="Arial" w:hAnsi="Arial" w:cs="Arial"/>
                <w:bCs/>
              </w:rPr>
              <w:t xml:space="preserve">Would you say that the services the </w:t>
            </w:r>
            <w:r w:rsidRPr="003C2B2D">
              <w:rPr>
                <w:rFonts w:ascii="Arial" w:hAnsi="Arial" w:cs="Arial"/>
                <w:bCs/>
              </w:rPr>
              <w:t>municipality</w:t>
            </w:r>
            <w:r w:rsidRPr="00D56FC9">
              <w:rPr>
                <w:rFonts w:ascii="Arial" w:hAnsi="Arial" w:cs="Arial"/>
                <w:bCs/>
              </w:rPr>
              <w:t xml:space="preserve"> </w:t>
            </w:r>
            <w:r w:rsidR="003C2B2D">
              <w:rPr>
                <w:rFonts w:ascii="Arial" w:hAnsi="Arial" w:cs="Arial"/>
                <w:bCs/>
              </w:rPr>
              <w:t xml:space="preserve">or regional corporation </w:t>
            </w:r>
            <w:r w:rsidRPr="00D56FC9">
              <w:rPr>
                <w:rFonts w:ascii="Arial" w:hAnsi="Arial" w:cs="Arial"/>
                <w:bCs/>
              </w:rPr>
              <w:t xml:space="preserve">is providing to the people are…? </w:t>
            </w:r>
            <w:r w:rsidRPr="00D56FC9">
              <w:rPr>
                <w:rFonts w:ascii="Arial" w:hAnsi="Arial" w:cs="Arial"/>
                <w:b/>
                <w:bCs/>
              </w:rPr>
              <w:t>[Read options]</w:t>
            </w:r>
          </w:p>
          <w:p w14:paraId="01246F54" w14:textId="77777777" w:rsidR="00B9454C" w:rsidRDefault="00B9454C" w:rsidP="00D6442C">
            <w:pPr>
              <w:keepNext/>
              <w:widowControl/>
              <w:jc w:val="both"/>
              <w:rPr>
                <w:rFonts w:ascii="Arial" w:hAnsi="Arial" w:cs="Arial"/>
                <w:b/>
                <w:bCs/>
              </w:rPr>
            </w:pPr>
          </w:p>
          <w:p w14:paraId="6DCFA11C" w14:textId="3F28130A" w:rsidR="00B9454C" w:rsidRPr="00E56448" w:rsidRDefault="00B9454C" w:rsidP="00B9454C">
            <w:pPr>
              <w:rPr>
                <w:rFonts w:ascii="Arial" w:hAnsi="Arial" w:cs="Arial"/>
                <w:b/>
                <w:snapToGrid w:val="0"/>
              </w:rPr>
            </w:pPr>
            <w:r w:rsidRPr="00E56448">
              <w:rPr>
                <w:rFonts w:ascii="Arial" w:hAnsi="Arial" w:cs="Arial"/>
                <w:b/>
                <w:snapToGrid w:val="0"/>
              </w:rPr>
              <w:t>If strata=5 (Tobago)</w:t>
            </w:r>
          </w:p>
          <w:p w14:paraId="5164A6D5" w14:textId="77777777" w:rsidR="00B9454C" w:rsidRPr="00B74070" w:rsidRDefault="00B9454C" w:rsidP="00B9454C">
            <w:pPr>
              <w:jc w:val="both"/>
              <w:rPr>
                <w:rFonts w:ascii="Arial" w:hAnsi="Arial" w:cs="Arial"/>
                <w:b/>
                <w:bCs/>
                <w:snapToGrid w:val="0"/>
              </w:rPr>
            </w:pPr>
            <w:r w:rsidRPr="00B74070">
              <w:rPr>
                <w:rFonts w:ascii="Arial" w:hAnsi="Arial" w:cs="Arial"/>
                <w:bCs/>
                <w:snapToGrid w:val="0"/>
              </w:rPr>
              <w:t xml:space="preserve">Would you say that the services the Tobago House of Assembly (THA) is providing to the people are…? </w:t>
            </w:r>
            <w:r w:rsidRPr="00B74070">
              <w:rPr>
                <w:rFonts w:ascii="Arial" w:hAnsi="Arial" w:cs="Arial"/>
                <w:b/>
                <w:bCs/>
                <w:snapToGrid w:val="0"/>
              </w:rPr>
              <w:t>[Read options]</w:t>
            </w:r>
          </w:p>
          <w:p w14:paraId="1D6121E8" w14:textId="77777777" w:rsidR="00B9454C" w:rsidRDefault="00B9454C" w:rsidP="00D6442C">
            <w:pPr>
              <w:keepNext/>
              <w:widowControl/>
              <w:jc w:val="both"/>
              <w:rPr>
                <w:rFonts w:ascii="Arial" w:hAnsi="Arial" w:cs="Arial"/>
                <w:b/>
                <w:bCs/>
              </w:rPr>
            </w:pPr>
          </w:p>
          <w:p w14:paraId="325E83AB" w14:textId="77777777" w:rsidR="008959A2" w:rsidRPr="00D02FC8" w:rsidRDefault="008959A2" w:rsidP="00D6442C">
            <w:pPr>
              <w:keepNext/>
              <w:widowControl/>
              <w:jc w:val="both"/>
              <w:rPr>
                <w:rFonts w:ascii="Arial" w:hAnsi="Arial" w:cs="Arial"/>
                <w:b/>
              </w:rPr>
            </w:pPr>
            <w:r w:rsidRPr="00D56FC9">
              <w:rPr>
                <w:rFonts w:ascii="Arial" w:hAnsi="Arial" w:cs="Arial"/>
                <w:bCs/>
              </w:rPr>
              <w:t xml:space="preserve">(1) Very good        (2) Good         (3) Neither good nor bad (fair)      (4) Bad     (5) Very bad  </w:t>
            </w:r>
            <w:r>
              <w:rPr>
                <w:rFonts w:ascii="Arial" w:hAnsi="Arial" w:cs="Arial"/>
                <w:bCs/>
              </w:rPr>
              <w:t xml:space="preserve"> </w:t>
            </w:r>
            <w:r w:rsidRPr="00D56FC9">
              <w:rPr>
                <w:rFonts w:ascii="Arial" w:hAnsi="Arial" w:cs="Arial"/>
                <w:bCs/>
              </w:rPr>
              <w:t>(88) Doesn’t know             (98) Doesn’t answer</w:t>
            </w:r>
          </w:p>
        </w:tc>
        <w:tc>
          <w:tcPr>
            <w:tcW w:w="477" w:type="pct"/>
            <w:vAlign w:val="center"/>
          </w:tcPr>
          <w:p w14:paraId="6EEE0E69" w14:textId="77777777" w:rsidR="008959A2" w:rsidRPr="00D02FC8" w:rsidRDefault="00661514" w:rsidP="00661514">
            <w:pPr>
              <w:jc w:val="center"/>
              <w:rPr>
                <w:rFonts w:ascii="Arial" w:hAnsi="Arial" w:cs="Arial"/>
                <w:szCs w:val="20"/>
              </w:rPr>
            </w:pPr>
            <w:r w:rsidRPr="00D02FC8">
              <w:rPr>
                <w:rFonts w:ascii="Arial" w:hAnsi="Arial" w:cs="Arial"/>
                <w:szCs w:val="20"/>
              </w:rPr>
              <w:t>|__|__|</w:t>
            </w:r>
          </w:p>
        </w:tc>
      </w:tr>
    </w:tbl>
    <w:p w14:paraId="01756BBE" w14:textId="77777777" w:rsidR="008959A2" w:rsidRPr="00D02FC8" w:rsidRDefault="008959A2" w:rsidP="008959A2">
      <w:pPr>
        <w:rPr>
          <w:rFonts w:ascii="Arial" w:hAnsi="Arial"/>
        </w:rPr>
      </w:pPr>
    </w:p>
    <w:tbl>
      <w:tblPr>
        <w:tblW w:w="5000" w:type="pct"/>
        <w:tblLook w:val="0000" w:firstRow="0" w:lastRow="0" w:firstColumn="0" w:lastColumn="0" w:noHBand="0" w:noVBand="0"/>
      </w:tblPr>
      <w:tblGrid>
        <w:gridCol w:w="8747"/>
        <w:gridCol w:w="829"/>
      </w:tblGrid>
      <w:tr w:rsidR="008959A2" w:rsidRPr="005C56B6" w14:paraId="41E686FD" w14:textId="77777777">
        <w:trPr>
          <w:trHeight w:val="540"/>
        </w:trPr>
        <w:tc>
          <w:tcPr>
            <w:tcW w:w="5000" w:type="pct"/>
            <w:gridSpan w:val="2"/>
            <w:tcBorders>
              <w:top w:val="dotted" w:sz="4" w:space="0" w:color="auto"/>
              <w:left w:val="dotted" w:sz="4" w:space="0" w:color="auto"/>
              <w:bottom w:val="dotted" w:sz="4" w:space="0" w:color="auto"/>
              <w:right w:val="dotted" w:sz="4" w:space="0" w:color="auto"/>
            </w:tcBorders>
          </w:tcPr>
          <w:p w14:paraId="10B31984" w14:textId="77777777" w:rsidR="008959A2" w:rsidRPr="005C56B6" w:rsidRDefault="008959A2" w:rsidP="00D6442C">
            <w:pPr>
              <w:keepNext/>
              <w:widowControl/>
              <w:rPr>
                <w:rFonts w:ascii="Arial" w:hAnsi="Arial" w:cs="Arial"/>
                <w:b/>
                <w:bCs/>
                <w:szCs w:val="20"/>
              </w:rPr>
            </w:pPr>
            <w:r w:rsidRPr="005C56B6">
              <w:rPr>
                <w:rFonts w:ascii="Arial" w:hAnsi="Arial" w:cs="Arial"/>
              </w:rPr>
              <w:t>Now, moving on to a different subject, sometimes people and communities have problems that they cannot solve by themselves, and so in order to solve them they request help from a government official or agency.</w:t>
            </w:r>
          </w:p>
        </w:tc>
      </w:tr>
      <w:tr w:rsidR="008959A2" w:rsidRPr="005C56B6" w14:paraId="02B64646" w14:textId="77777777" w:rsidTr="00661514">
        <w:trPr>
          <w:trHeight w:val="540"/>
        </w:trPr>
        <w:tc>
          <w:tcPr>
            <w:tcW w:w="4567" w:type="pct"/>
            <w:tcBorders>
              <w:top w:val="dotted" w:sz="4" w:space="0" w:color="auto"/>
              <w:left w:val="dotted" w:sz="4" w:space="0" w:color="auto"/>
              <w:bottom w:val="dotted" w:sz="4" w:space="0" w:color="auto"/>
              <w:right w:val="dotted" w:sz="4" w:space="0" w:color="auto"/>
            </w:tcBorders>
          </w:tcPr>
          <w:p w14:paraId="43D5796E" w14:textId="77777777" w:rsidR="008959A2" w:rsidRDefault="008959A2" w:rsidP="00D6442C">
            <w:pPr>
              <w:keepNext/>
              <w:widowControl/>
              <w:rPr>
                <w:rFonts w:ascii="Arial" w:hAnsi="Arial" w:cs="Arial"/>
                <w:szCs w:val="20"/>
              </w:rPr>
            </w:pPr>
            <w:r w:rsidRPr="00D02FC8">
              <w:rPr>
                <w:rFonts w:ascii="Arial" w:hAnsi="Arial" w:cs="Arial"/>
                <w:b/>
                <w:szCs w:val="20"/>
              </w:rPr>
              <w:t xml:space="preserve">CP4A. </w:t>
            </w:r>
            <w:r w:rsidRPr="005C56B6">
              <w:rPr>
                <w:rFonts w:ascii="Arial" w:hAnsi="Arial" w:cs="Arial"/>
              </w:rPr>
              <w:t>In order to solve your problems have you ever requested help or cooperation from a local public official or local government</w:t>
            </w:r>
            <w:r w:rsidR="00B9454C">
              <w:rPr>
                <w:rFonts w:ascii="Arial" w:hAnsi="Arial" w:cs="Arial"/>
              </w:rPr>
              <w:t>,</w:t>
            </w:r>
            <w:r w:rsidRPr="005C56B6">
              <w:rPr>
                <w:rFonts w:ascii="Arial" w:hAnsi="Arial" w:cs="Arial"/>
              </w:rPr>
              <w:t xml:space="preserve"> for example, </w:t>
            </w:r>
            <w:r w:rsidRPr="0007035F">
              <w:rPr>
                <w:rFonts w:ascii="Arial" w:hAnsi="Arial" w:cs="Arial"/>
              </w:rPr>
              <w:t>a mayor, municipal council</w:t>
            </w:r>
            <w:r w:rsidR="00B9454C" w:rsidRPr="0007035F">
              <w:rPr>
                <w:rFonts w:ascii="Arial" w:hAnsi="Arial" w:cs="Arial"/>
              </w:rPr>
              <w:t xml:space="preserve"> or</w:t>
            </w:r>
            <w:r w:rsidRPr="0007035F">
              <w:rPr>
                <w:rFonts w:ascii="Arial" w:hAnsi="Arial" w:cs="Arial"/>
              </w:rPr>
              <w:t xml:space="preserve"> councilman</w:t>
            </w:r>
            <w:r w:rsidRPr="00D02FC8">
              <w:rPr>
                <w:rFonts w:ascii="Arial" w:hAnsi="Arial" w:cs="Arial"/>
                <w:szCs w:val="20"/>
              </w:rPr>
              <w:t>?</w:t>
            </w:r>
          </w:p>
          <w:p w14:paraId="6FA04720" w14:textId="77777777" w:rsidR="00B9454C" w:rsidRDefault="00B9454C" w:rsidP="00D6442C">
            <w:pPr>
              <w:keepNext/>
              <w:widowControl/>
              <w:rPr>
                <w:rFonts w:ascii="Arial" w:hAnsi="Arial" w:cs="Arial"/>
                <w:szCs w:val="20"/>
              </w:rPr>
            </w:pPr>
          </w:p>
          <w:p w14:paraId="72D5927B" w14:textId="77777777" w:rsidR="00B9454C" w:rsidRPr="00E56448" w:rsidRDefault="00B9454C" w:rsidP="00B9454C">
            <w:pPr>
              <w:rPr>
                <w:rFonts w:ascii="Arial" w:hAnsi="Arial" w:cs="Arial"/>
                <w:b/>
                <w:snapToGrid w:val="0"/>
              </w:rPr>
            </w:pPr>
            <w:r w:rsidRPr="00E56448">
              <w:rPr>
                <w:rFonts w:ascii="Arial" w:hAnsi="Arial" w:cs="Arial"/>
                <w:b/>
                <w:snapToGrid w:val="0"/>
              </w:rPr>
              <w:t>If strata=5 (</w:t>
            </w:r>
            <w:smartTag w:uri="urn:schemas-microsoft-com:office:smarttags" w:element="place">
              <w:r w:rsidRPr="00E56448">
                <w:rPr>
                  <w:rFonts w:ascii="Arial" w:hAnsi="Arial" w:cs="Arial"/>
                  <w:b/>
                  <w:snapToGrid w:val="0"/>
                </w:rPr>
                <w:t>Tobago</w:t>
              </w:r>
            </w:smartTag>
            <w:r w:rsidRPr="00E56448">
              <w:rPr>
                <w:rFonts w:ascii="Arial" w:hAnsi="Arial" w:cs="Arial"/>
                <w:b/>
                <w:snapToGrid w:val="0"/>
              </w:rPr>
              <w:t>)</w:t>
            </w:r>
          </w:p>
          <w:p w14:paraId="06615C44" w14:textId="77777777" w:rsidR="00B9454C" w:rsidRDefault="00B9454C" w:rsidP="00B9454C">
            <w:pPr>
              <w:keepNext/>
              <w:widowControl/>
              <w:rPr>
                <w:rFonts w:ascii="Arial" w:hAnsi="Arial" w:cs="Arial"/>
                <w:szCs w:val="20"/>
              </w:rPr>
            </w:pPr>
            <w:r w:rsidRPr="005C56B6">
              <w:rPr>
                <w:rFonts w:ascii="Arial" w:hAnsi="Arial" w:cs="Arial"/>
              </w:rPr>
              <w:t xml:space="preserve">In order to solve your problems have you ever requested help or cooperation from </w:t>
            </w:r>
            <w:r>
              <w:rPr>
                <w:rFonts w:ascii="Arial" w:hAnsi="Arial" w:cs="Arial"/>
              </w:rPr>
              <w:t>a</w:t>
            </w:r>
            <w:r w:rsidRPr="00FF5B23">
              <w:rPr>
                <w:rFonts w:ascii="Arial" w:hAnsi="Arial" w:cs="Arial"/>
                <w:snapToGrid w:val="0"/>
              </w:rPr>
              <w:t xml:space="preserve"> local public official or local government </w:t>
            </w:r>
            <w:r>
              <w:rPr>
                <w:rFonts w:ascii="Arial" w:hAnsi="Arial" w:cs="Arial"/>
                <w:snapToGrid w:val="0"/>
              </w:rPr>
              <w:t>for example</w:t>
            </w:r>
            <w:r w:rsidRPr="00FF5B23">
              <w:rPr>
                <w:rFonts w:ascii="Arial" w:hAnsi="Arial" w:cs="Arial"/>
                <w:snapToGrid w:val="0"/>
              </w:rPr>
              <w:t>, a member of the Tobago House of Assembly</w:t>
            </w:r>
            <w:r>
              <w:rPr>
                <w:rFonts w:ascii="Arial" w:hAnsi="Arial" w:cs="Arial"/>
                <w:snapToGrid w:val="0"/>
              </w:rPr>
              <w:t xml:space="preserve"> (</w:t>
            </w:r>
            <w:r w:rsidRPr="00FF5B23">
              <w:rPr>
                <w:rFonts w:ascii="Arial" w:hAnsi="Arial" w:cs="Arial"/>
                <w:snapToGrid w:val="0"/>
              </w:rPr>
              <w:t>THA)</w:t>
            </w:r>
          </w:p>
          <w:p w14:paraId="601D5F9D" w14:textId="77777777" w:rsidR="00B9454C" w:rsidRPr="00D02FC8" w:rsidRDefault="00B9454C" w:rsidP="00D6442C">
            <w:pPr>
              <w:keepNext/>
              <w:widowControl/>
              <w:rPr>
                <w:rFonts w:ascii="Arial" w:hAnsi="Arial" w:cs="Arial"/>
                <w:szCs w:val="20"/>
              </w:rPr>
            </w:pPr>
          </w:p>
          <w:p w14:paraId="61E9EBBD" w14:textId="77777777" w:rsidR="008959A2" w:rsidRPr="00D02FC8" w:rsidRDefault="008959A2" w:rsidP="00D6442C">
            <w:pPr>
              <w:pStyle w:val="ListParagraph"/>
              <w:keepNext/>
              <w:numPr>
                <w:ilvl w:val="0"/>
                <w:numId w:val="29"/>
              </w:numPr>
              <w:rPr>
                <w:rFonts w:ascii="Arial" w:hAnsi="Arial" w:cs="Arial"/>
                <w:szCs w:val="20"/>
              </w:rPr>
            </w:pPr>
            <w:r w:rsidRPr="00D02FC8">
              <w:rPr>
                <w:rFonts w:ascii="Arial" w:hAnsi="Arial" w:cs="Arial"/>
                <w:sz w:val="20"/>
                <w:szCs w:val="20"/>
              </w:rPr>
              <w:t xml:space="preserve">Yes  </w:t>
            </w:r>
            <w:r>
              <w:rPr>
                <w:rFonts w:ascii="Arial" w:hAnsi="Arial" w:cs="Arial"/>
                <w:sz w:val="20"/>
                <w:szCs w:val="20"/>
              </w:rPr>
              <w:t xml:space="preserve">                   </w:t>
            </w:r>
            <w:r w:rsidRPr="00D02FC8">
              <w:rPr>
                <w:rFonts w:ascii="Arial" w:hAnsi="Arial" w:cs="Arial"/>
                <w:sz w:val="20"/>
                <w:szCs w:val="20"/>
              </w:rPr>
              <w:t xml:space="preserve">(2) No </w:t>
            </w:r>
            <w:r>
              <w:rPr>
                <w:rFonts w:ascii="Arial" w:hAnsi="Arial" w:cs="Arial"/>
                <w:sz w:val="20"/>
                <w:szCs w:val="20"/>
              </w:rPr>
              <w:t xml:space="preserve">                   </w:t>
            </w:r>
            <w:r w:rsidRPr="00D02FC8">
              <w:rPr>
                <w:rFonts w:ascii="Arial" w:hAnsi="Arial" w:cs="Arial"/>
                <w:sz w:val="20"/>
                <w:szCs w:val="20"/>
              </w:rPr>
              <w:t xml:space="preserve">(88) Doesn’t know </w:t>
            </w:r>
            <w:r>
              <w:rPr>
                <w:rFonts w:ascii="Arial" w:hAnsi="Arial" w:cs="Arial"/>
                <w:sz w:val="20"/>
                <w:szCs w:val="20"/>
              </w:rPr>
              <w:t xml:space="preserve">          </w:t>
            </w:r>
            <w:r w:rsidRPr="00D02FC8">
              <w:rPr>
                <w:rFonts w:ascii="Arial" w:hAnsi="Arial" w:cs="Arial"/>
                <w:sz w:val="20"/>
                <w:szCs w:val="20"/>
              </w:rPr>
              <w:t xml:space="preserve">(98) Doesn’t answer </w:t>
            </w:r>
          </w:p>
        </w:tc>
        <w:tc>
          <w:tcPr>
            <w:tcW w:w="433" w:type="pct"/>
            <w:tcBorders>
              <w:top w:val="dotted" w:sz="4" w:space="0" w:color="auto"/>
              <w:left w:val="dotted" w:sz="4" w:space="0" w:color="auto"/>
              <w:bottom w:val="dotted" w:sz="4" w:space="0" w:color="auto"/>
              <w:right w:val="dotted" w:sz="4" w:space="0" w:color="auto"/>
            </w:tcBorders>
            <w:vAlign w:val="center"/>
          </w:tcPr>
          <w:p w14:paraId="6605AC77" w14:textId="77777777" w:rsidR="008959A2" w:rsidRPr="00D02FC8" w:rsidRDefault="008959A2" w:rsidP="00661514">
            <w:pPr>
              <w:keepNext/>
              <w:widowControl/>
              <w:jc w:val="center"/>
              <w:rPr>
                <w:rFonts w:ascii="Arial" w:hAnsi="Arial" w:cs="Arial"/>
                <w:b/>
                <w:szCs w:val="20"/>
              </w:rPr>
            </w:pPr>
            <w:r w:rsidRPr="00D02FC8">
              <w:rPr>
                <w:rFonts w:ascii="Arial" w:hAnsi="Arial" w:cs="Arial"/>
                <w:b/>
                <w:szCs w:val="20"/>
              </w:rPr>
              <w:t>|__|__|</w:t>
            </w:r>
          </w:p>
        </w:tc>
      </w:tr>
    </w:tbl>
    <w:p w14:paraId="25B29444" w14:textId="77777777" w:rsidR="008959A2" w:rsidRPr="00D02FC8" w:rsidRDefault="008959A2" w:rsidP="008959A2">
      <w:pPr>
        <w:keepNext/>
        <w:widowControl/>
        <w:rPr>
          <w:rFonts w:ascii="Arial" w:hAnsi="Arial" w:cs="Arial"/>
          <w:b/>
          <w:szCs w:val="20"/>
        </w:rPr>
      </w:pPr>
    </w:p>
    <w:p w14:paraId="4EEECE52" w14:textId="77777777"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8659"/>
        <w:gridCol w:w="917"/>
      </w:tblGrid>
      <w:tr w:rsidR="008959A2" w:rsidRPr="005C56B6" w:rsidDel="001C3C55" w14:paraId="0A68E50F" w14:textId="77777777" w:rsidTr="00661514">
        <w:trPr>
          <w:trHeight w:val="65"/>
        </w:trPr>
        <w:tc>
          <w:tcPr>
            <w:tcW w:w="4521" w:type="pct"/>
          </w:tcPr>
          <w:p w14:paraId="3A6DF38F" w14:textId="77777777" w:rsidR="008959A2" w:rsidRPr="00D02FC8" w:rsidRDefault="008959A2" w:rsidP="00D6442C">
            <w:pPr>
              <w:keepNext/>
              <w:widowControl/>
              <w:jc w:val="both"/>
              <w:rPr>
                <w:rFonts w:ascii="Arial" w:hAnsi="Arial" w:cs="Arial"/>
                <w:szCs w:val="20"/>
              </w:rPr>
            </w:pPr>
            <w:r w:rsidRPr="00D02FC8">
              <w:rPr>
                <w:rFonts w:ascii="Arial" w:hAnsi="Arial" w:cs="Arial"/>
                <w:b/>
                <w:bCs/>
                <w:szCs w:val="20"/>
              </w:rPr>
              <w:t>CP5</w:t>
            </w:r>
            <w:r w:rsidRPr="00D02FC8">
              <w:rPr>
                <w:rFonts w:ascii="Arial" w:hAnsi="Arial" w:cs="Arial"/>
                <w:szCs w:val="20"/>
              </w:rPr>
              <w:t>. Now, changing the subject</w:t>
            </w:r>
            <w:r>
              <w:rPr>
                <w:rFonts w:ascii="Arial" w:hAnsi="Arial" w:cs="Arial"/>
                <w:szCs w:val="20"/>
              </w:rPr>
              <w:t>. I</w:t>
            </w:r>
            <w:r w:rsidRPr="00D02FC8">
              <w:rPr>
                <w:rFonts w:ascii="Arial" w:hAnsi="Arial" w:cs="Arial"/>
                <w:szCs w:val="20"/>
              </w:rPr>
              <w:t xml:space="preserve">n the </w:t>
            </w:r>
            <w:r>
              <w:rPr>
                <w:rFonts w:ascii="Arial" w:hAnsi="Arial" w:cs="Arial"/>
                <w:szCs w:val="20"/>
              </w:rPr>
              <w:t>l</w:t>
            </w:r>
            <w:r w:rsidRPr="00D02FC8">
              <w:rPr>
                <w:rFonts w:ascii="Arial" w:hAnsi="Arial" w:cs="Arial"/>
                <w:szCs w:val="20"/>
              </w:rPr>
              <w:t xml:space="preserve">ast 12 months have you </w:t>
            </w:r>
            <w:r>
              <w:rPr>
                <w:rFonts w:ascii="Arial" w:hAnsi="Arial" w:cs="Arial"/>
                <w:szCs w:val="20"/>
              </w:rPr>
              <w:t>tried</w:t>
            </w:r>
            <w:r w:rsidRPr="00D02FC8">
              <w:rPr>
                <w:rFonts w:ascii="Arial" w:hAnsi="Arial" w:cs="Arial"/>
                <w:szCs w:val="20"/>
              </w:rPr>
              <w:t xml:space="preserve"> to help solve a problem in your </w:t>
            </w:r>
            <w:r w:rsidRPr="0007035F">
              <w:rPr>
                <w:rFonts w:ascii="Arial" w:hAnsi="Arial" w:cs="Arial"/>
                <w:szCs w:val="20"/>
              </w:rPr>
              <w:t>community or in your neighborhood</w:t>
            </w:r>
            <w:r w:rsidRPr="00332C49">
              <w:rPr>
                <w:rFonts w:ascii="Arial" w:hAnsi="Arial" w:cs="Arial"/>
                <w:szCs w:val="20"/>
              </w:rPr>
              <w:t>?</w:t>
            </w:r>
            <w:r w:rsidRPr="00D02FC8">
              <w:rPr>
                <w:rFonts w:ascii="Arial" w:hAnsi="Arial" w:cs="Arial"/>
                <w:szCs w:val="20"/>
              </w:rPr>
              <w:t xml:space="preserve"> Please</w:t>
            </w:r>
            <w:r>
              <w:rPr>
                <w:rFonts w:ascii="Arial" w:hAnsi="Arial" w:cs="Arial"/>
                <w:szCs w:val="20"/>
              </w:rPr>
              <w:t>,</w:t>
            </w:r>
            <w:r w:rsidRPr="00D02FC8">
              <w:rPr>
                <w:rFonts w:ascii="Arial" w:hAnsi="Arial" w:cs="Arial"/>
                <w:szCs w:val="20"/>
              </w:rPr>
              <w:t xml:space="preserve"> tell me if you did </w:t>
            </w:r>
            <w:r>
              <w:rPr>
                <w:rFonts w:ascii="Arial" w:hAnsi="Arial" w:cs="Arial"/>
                <w:szCs w:val="20"/>
              </w:rPr>
              <w:t>it</w:t>
            </w:r>
            <w:r w:rsidRPr="00D02FC8">
              <w:rPr>
                <w:rFonts w:ascii="Arial" w:hAnsi="Arial" w:cs="Arial"/>
                <w:szCs w:val="20"/>
              </w:rPr>
              <w:t xml:space="preserve"> </w:t>
            </w:r>
            <w:r w:rsidRPr="00D40142">
              <w:rPr>
                <w:rFonts w:ascii="Arial" w:hAnsi="Arial" w:cs="Arial"/>
                <w:b/>
                <w:szCs w:val="20"/>
              </w:rPr>
              <w:t>at least</w:t>
            </w:r>
            <w:r w:rsidRPr="00D02FC8">
              <w:rPr>
                <w:rFonts w:ascii="Arial" w:hAnsi="Arial" w:cs="Arial"/>
                <w:szCs w:val="20"/>
              </w:rPr>
              <w:t xml:space="preserve"> once a week</w:t>
            </w:r>
            <w:r w:rsidRPr="005C56B6">
              <w:rPr>
                <w:rFonts w:ascii="Arial" w:hAnsi="Arial" w:cs="Arial"/>
                <w:szCs w:val="20"/>
              </w:rPr>
              <w:t xml:space="preserve">, </w:t>
            </w:r>
            <w:r>
              <w:rPr>
                <w:rFonts w:ascii="Arial" w:hAnsi="Arial" w:cs="Arial"/>
                <w:szCs w:val="20"/>
              </w:rPr>
              <w:t>once or twice</w:t>
            </w:r>
            <w:r w:rsidRPr="00D02FC8">
              <w:rPr>
                <w:rFonts w:ascii="Arial" w:hAnsi="Arial" w:cs="Arial"/>
                <w:szCs w:val="20"/>
              </w:rPr>
              <w:t xml:space="preserve"> a month, </w:t>
            </w:r>
            <w:r>
              <w:rPr>
                <w:rFonts w:ascii="Arial" w:hAnsi="Arial" w:cs="Arial"/>
                <w:szCs w:val="20"/>
              </w:rPr>
              <w:t>once or twice</w:t>
            </w:r>
            <w:r w:rsidRPr="00D02FC8">
              <w:rPr>
                <w:rFonts w:ascii="Arial" w:hAnsi="Arial" w:cs="Arial"/>
                <w:szCs w:val="20"/>
              </w:rPr>
              <w:t xml:space="preserve"> a year, or never in the last 12 months? </w:t>
            </w:r>
          </w:p>
          <w:p w14:paraId="272591A3" w14:textId="77777777" w:rsidR="008959A2" w:rsidRDefault="008959A2" w:rsidP="00D6442C">
            <w:pPr>
              <w:keepNext/>
              <w:ind w:left="360"/>
              <w:jc w:val="both"/>
              <w:rPr>
                <w:rFonts w:ascii="Arial" w:hAnsi="Arial" w:cs="Arial"/>
                <w:szCs w:val="20"/>
              </w:rPr>
            </w:pPr>
            <w:r>
              <w:rPr>
                <w:rFonts w:ascii="Arial" w:hAnsi="Arial" w:cs="Arial"/>
                <w:szCs w:val="20"/>
              </w:rPr>
              <w:t xml:space="preserve">(1) </w:t>
            </w:r>
            <w:r w:rsidRPr="001905B6">
              <w:rPr>
                <w:rFonts w:ascii="Arial" w:hAnsi="Arial" w:cs="Arial"/>
                <w:szCs w:val="20"/>
              </w:rPr>
              <w:t>Once a week</w:t>
            </w:r>
          </w:p>
          <w:p w14:paraId="6750E823" w14:textId="77777777" w:rsidR="008959A2" w:rsidRDefault="008959A2" w:rsidP="00D6442C">
            <w:pPr>
              <w:keepNext/>
              <w:ind w:left="360"/>
              <w:jc w:val="both"/>
              <w:rPr>
                <w:rFonts w:ascii="Arial" w:hAnsi="Arial" w:cs="Arial"/>
                <w:szCs w:val="20"/>
              </w:rPr>
            </w:pPr>
            <w:r>
              <w:rPr>
                <w:rFonts w:ascii="Arial" w:hAnsi="Arial" w:cs="Arial"/>
                <w:szCs w:val="20"/>
              </w:rPr>
              <w:t xml:space="preserve">(2) </w:t>
            </w:r>
            <w:r w:rsidRPr="001905B6">
              <w:rPr>
                <w:rFonts w:ascii="Arial" w:hAnsi="Arial" w:cs="Arial"/>
                <w:szCs w:val="20"/>
              </w:rPr>
              <w:t>Once or twice a month</w:t>
            </w:r>
          </w:p>
          <w:p w14:paraId="25E68353" w14:textId="77777777" w:rsidR="008959A2" w:rsidRDefault="008959A2" w:rsidP="00D6442C">
            <w:pPr>
              <w:keepNext/>
              <w:ind w:left="360"/>
              <w:jc w:val="both"/>
              <w:rPr>
                <w:rFonts w:ascii="Arial" w:hAnsi="Arial" w:cs="Arial"/>
                <w:szCs w:val="20"/>
              </w:rPr>
            </w:pPr>
            <w:r>
              <w:rPr>
                <w:rFonts w:ascii="Arial" w:hAnsi="Arial" w:cs="Arial"/>
                <w:szCs w:val="20"/>
              </w:rPr>
              <w:t xml:space="preserve">(3) </w:t>
            </w:r>
            <w:r w:rsidRPr="001905B6">
              <w:rPr>
                <w:rFonts w:ascii="Arial" w:hAnsi="Arial" w:cs="Arial"/>
                <w:szCs w:val="20"/>
              </w:rPr>
              <w:t>Once or twice a year</w:t>
            </w:r>
          </w:p>
          <w:p w14:paraId="1748BD41" w14:textId="77777777" w:rsidR="008959A2" w:rsidRDefault="008959A2" w:rsidP="00D6442C">
            <w:pPr>
              <w:keepNext/>
              <w:ind w:left="360"/>
              <w:jc w:val="both"/>
              <w:rPr>
                <w:rFonts w:ascii="Arial" w:hAnsi="Arial" w:cs="Arial"/>
                <w:szCs w:val="20"/>
              </w:rPr>
            </w:pPr>
            <w:r>
              <w:rPr>
                <w:rFonts w:ascii="Arial" w:hAnsi="Arial" w:cs="Arial"/>
                <w:szCs w:val="20"/>
              </w:rPr>
              <w:t>(4</w:t>
            </w:r>
            <w:r w:rsidRPr="001905B6">
              <w:rPr>
                <w:rFonts w:ascii="Arial" w:hAnsi="Arial" w:cs="Arial"/>
                <w:szCs w:val="20"/>
              </w:rPr>
              <w:t>) Never</w:t>
            </w:r>
          </w:p>
          <w:p w14:paraId="5C911FA2" w14:textId="77777777" w:rsidR="008959A2" w:rsidRPr="00D40142" w:rsidRDefault="008959A2" w:rsidP="00D6442C">
            <w:pPr>
              <w:keepNext/>
              <w:ind w:left="360"/>
              <w:jc w:val="both"/>
              <w:rPr>
                <w:rFonts w:ascii="Arial" w:hAnsi="Arial"/>
              </w:rPr>
            </w:pPr>
            <w:r w:rsidRPr="00D40142">
              <w:rPr>
                <w:rFonts w:ascii="Arial" w:hAnsi="Arial"/>
              </w:rPr>
              <w:t>(88) Doesn’t know</w:t>
            </w:r>
          </w:p>
          <w:p w14:paraId="46776C75" w14:textId="77777777" w:rsidR="008959A2" w:rsidRDefault="008959A2" w:rsidP="00D6442C">
            <w:pPr>
              <w:keepNext/>
              <w:ind w:left="360"/>
              <w:jc w:val="both"/>
              <w:rPr>
                <w:b/>
              </w:rPr>
            </w:pPr>
            <w:r w:rsidRPr="00D40142">
              <w:rPr>
                <w:rFonts w:ascii="Arial" w:hAnsi="Arial"/>
              </w:rPr>
              <w:t xml:space="preserve">(98) Doesn’t </w:t>
            </w:r>
            <w:r>
              <w:rPr>
                <w:rFonts w:ascii="Arial" w:hAnsi="Arial"/>
              </w:rPr>
              <w:t>answer</w:t>
            </w:r>
          </w:p>
        </w:tc>
        <w:tc>
          <w:tcPr>
            <w:tcW w:w="479" w:type="pct"/>
            <w:vAlign w:val="center"/>
          </w:tcPr>
          <w:p w14:paraId="6E889FD7" w14:textId="77777777" w:rsidR="008959A2" w:rsidRPr="00D02FC8" w:rsidDel="001C3C55" w:rsidRDefault="00661514" w:rsidP="00661514">
            <w:pPr>
              <w:jc w:val="center"/>
              <w:rPr>
                <w:rFonts w:ascii="Arial" w:hAnsi="Arial" w:cs="Arial"/>
                <w:szCs w:val="20"/>
              </w:rPr>
            </w:pPr>
            <w:r w:rsidRPr="00D02FC8">
              <w:rPr>
                <w:rFonts w:ascii="Arial" w:hAnsi="Arial" w:cs="Arial"/>
                <w:szCs w:val="20"/>
              </w:rPr>
              <w:t>|__|__|</w:t>
            </w:r>
          </w:p>
        </w:tc>
      </w:tr>
    </w:tbl>
    <w:p w14:paraId="75281DEE" w14:textId="77777777" w:rsidR="008959A2" w:rsidRPr="00D02FC8" w:rsidRDefault="008959A2" w:rsidP="008959A2">
      <w:pPr>
        <w:rPr>
          <w:rFonts w:ascii="Arial" w:hAnsi="Arial"/>
        </w:rPr>
      </w:pPr>
    </w:p>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3714"/>
        <w:gridCol w:w="805"/>
        <w:gridCol w:w="723"/>
        <w:gridCol w:w="721"/>
        <w:gridCol w:w="721"/>
        <w:gridCol w:w="1078"/>
        <w:gridCol w:w="629"/>
        <w:gridCol w:w="583"/>
        <w:gridCol w:w="585"/>
      </w:tblGrid>
      <w:tr w:rsidR="008959A2" w:rsidRPr="005C56B6" w14:paraId="6DB0A3DA" w14:textId="77777777">
        <w:tc>
          <w:tcPr>
            <w:tcW w:w="5000" w:type="pct"/>
            <w:gridSpan w:val="9"/>
          </w:tcPr>
          <w:p w14:paraId="1F11171E" w14:textId="77777777" w:rsidR="008959A2" w:rsidRPr="005C56B6" w:rsidRDefault="008959A2" w:rsidP="00D6442C">
            <w:pPr>
              <w:keepNext/>
              <w:rPr>
                <w:rFonts w:ascii="Arial" w:hAnsi="Arial" w:cs="Arial"/>
                <w:szCs w:val="20"/>
              </w:rPr>
            </w:pPr>
            <w:r w:rsidRPr="005C56B6">
              <w:rPr>
                <w:rFonts w:ascii="Arial" w:hAnsi="Arial" w:cs="Arial"/>
                <w:szCs w:val="20"/>
              </w:rPr>
              <w:lastRenderedPageBreak/>
              <w:t xml:space="preserve">I am going to read you a list of groups and organizations. Please tell me if you attend meetings of these organizations </w:t>
            </w:r>
            <w:r>
              <w:rPr>
                <w:rFonts w:ascii="Arial" w:hAnsi="Arial" w:cs="Arial"/>
                <w:szCs w:val="20"/>
              </w:rPr>
              <w:t xml:space="preserve">at least </w:t>
            </w:r>
            <w:r w:rsidRPr="005C56B6">
              <w:rPr>
                <w:rFonts w:ascii="Arial" w:hAnsi="Arial" w:cs="Arial"/>
                <w:szCs w:val="20"/>
              </w:rPr>
              <w:t xml:space="preserve">once a week, once or twice a month, once or twice a year, or never. </w:t>
            </w:r>
            <w:r w:rsidRPr="005C56B6">
              <w:rPr>
                <w:rFonts w:ascii="Arial" w:hAnsi="Arial" w:cs="Arial"/>
                <w:b/>
                <w:szCs w:val="20"/>
              </w:rPr>
              <w:t>[Repeat “once a week,” “once or twice a month,” “once or twice a year,” or “never” to help the interviewee]</w:t>
            </w:r>
          </w:p>
        </w:tc>
      </w:tr>
      <w:tr w:rsidR="008959A2" w:rsidRPr="005C56B6" w14:paraId="22286086" w14:textId="77777777">
        <w:trPr>
          <w:trHeight w:val="1718"/>
        </w:trPr>
        <w:tc>
          <w:tcPr>
            <w:tcW w:w="1943" w:type="pct"/>
          </w:tcPr>
          <w:p w14:paraId="2C8AC6C0" w14:textId="77777777" w:rsidR="008959A2" w:rsidRPr="005C56B6" w:rsidRDefault="008959A2" w:rsidP="00D6442C">
            <w:pPr>
              <w:keepNext/>
              <w:rPr>
                <w:rFonts w:ascii="Arial" w:hAnsi="Arial" w:cs="Arial"/>
                <w:b/>
                <w:bCs/>
                <w:sz w:val="18"/>
                <w:szCs w:val="18"/>
              </w:rPr>
            </w:pPr>
          </w:p>
        </w:tc>
        <w:tc>
          <w:tcPr>
            <w:tcW w:w="421" w:type="pct"/>
            <w:textDirection w:val="btLr"/>
            <w:vAlign w:val="center"/>
          </w:tcPr>
          <w:p w14:paraId="62F78499" w14:textId="77777777"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a week</w:t>
            </w:r>
          </w:p>
        </w:tc>
        <w:tc>
          <w:tcPr>
            <w:tcW w:w="378" w:type="pct"/>
            <w:textDirection w:val="btLr"/>
            <w:vAlign w:val="center"/>
          </w:tcPr>
          <w:p w14:paraId="4CA6BB0C" w14:textId="77777777"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or twice a month</w:t>
            </w:r>
          </w:p>
        </w:tc>
        <w:tc>
          <w:tcPr>
            <w:tcW w:w="377" w:type="pct"/>
            <w:textDirection w:val="btLr"/>
            <w:vAlign w:val="center"/>
          </w:tcPr>
          <w:p w14:paraId="3362908E" w14:textId="77777777"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or twice a year</w:t>
            </w:r>
          </w:p>
        </w:tc>
        <w:tc>
          <w:tcPr>
            <w:tcW w:w="377" w:type="pct"/>
            <w:textDirection w:val="btLr"/>
            <w:vAlign w:val="center"/>
          </w:tcPr>
          <w:p w14:paraId="67505F37" w14:textId="77777777"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Never</w:t>
            </w:r>
          </w:p>
        </w:tc>
        <w:tc>
          <w:tcPr>
            <w:tcW w:w="564" w:type="pct"/>
            <w:textDirection w:val="btLr"/>
            <w:vAlign w:val="center"/>
          </w:tcPr>
          <w:p w14:paraId="1161B3B3" w14:textId="77777777"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DK</w:t>
            </w:r>
          </w:p>
        </w:tc>
        <w:tc>
          <w:tcPr>
            <w:tcW w:w="329" w:type="pct"/>
            <w:textDirection w:val="btLr"/>
            <w:vAlign w:val="center"/>
          </w:tcPr>
          <w:p w14:paraId="6C379106" w14:textId="77777777"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DA</w:t>
            </w:r>
          </w:p>
        </w:tc>
        <w:tc>
          <w:tcPr>
            <w:tcW w:w="305" w:type="pct"/>
            <w:textDirection w:val="btLr"/>
            <w:vAlign w:val="center"/>
          </w:tcPr>
          <w:p w14:paraId="2AC37975" w14:textId="77777777"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INAP</w:t>
            </w:r>
          </w:p>
        </w:tc>
        <w:tc>
          <w:tcPr>
            <w:tcW w:w="305" w:type="pct"/>
            <w:textDirection w:val="btLr"/>
            <w:vAlign w:val="center"/>
          </w:tcPr>
          <w:p w14:paraId="28175519" w14:textId="77777777" w:rsidR="008959A2" w:rsidRPr="00FD7556" w:rsidRDefault="008959A2" w:rsidP="00D6442C">
            <w:pPr>
              <w:jc w:val="center"/>
              <w:rPr>
                <w:rFonts w:ascii="Arial" w:hAnsi="Arial" w:cs="Arial"/>
                <w:b/>
                <w:sz w:val="16"/>
                <w:szCs w:val="18"/>
              </w:rPr>
            </w:pPr>
          </w:p>
        </w:tc>
      </w:tr>
      <w:tr w:rsidR="008959A2" w:rsidRPr="005C56B6" w14:paraId="13FEC2D8" w14:textId="77777777">
        <w:trPr>
          <w:trHeight w:val="453"/>
        </w:trPr>
        <w:tc>
          <w:tcPr>
            <w:tcW w:w="1943" w:type="pct"/>
          </w:tcPr>
          <w:p w14:paraId="020BB040" w14:textId="77777777" w:rsidR="008959A2" w:rsidRPr="005C56B6" w:rsidRDefault="008959A2" w:rsidP="00D6442C">
            <w:pPr>
              <w:rPr>
                <w:rFonts w:ascii="Arial" w:hAnsi="Arial" w:cs="Arial"/>
                <w:b/>
                <w:bCs/>
                <w:szCs w:val="20"/>
              </w:rPr>
            </w:pPr>
            <w:r w:rsidRPr="005C56B6">
              <w:rPr>
                <w:rFonts w:ascii="Arial" w:hAnsi="Arial" w:cs="Arial"/>
                <w:b/>
                <w:bCs/>
                <w:szCs w:val="20"/>
              </w:rPr>
              <w:t>CP6</w:t>
            </w:r>
            <w:r w:rsidRPr="005C56B6">
              <w:rPr>
                <w:rFonts w:ascii="Arial" w:hAnsi="Arial" w:cs="Arial"/>
                <w:szCs w:val="20"/>
              </w:rPr>
              <w:t>. Meetings of any religious organization? Do you attend them…</w:t>
            </w:r>
          </w:p>
        </w:tc>
        <w:tc>
          <w:tcPr>
            <w:tcW w:w="421" w:type="pct"/>
            <w:vAlign w:val="center"/>
          </w:tcPr>
          <w:p w14:paraId="15754A3D"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4FADC879"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58F0B148"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24CE0381" w14:textId="77777777" w:rsidR="008959A2" w:rsidRPr="005C56B6" w:rsidRDefault="008959A2" w:rsidP="00D6442C">
            <w:pPr>
              <w:jc w:val="center"/>
              <w:rPr>
                <w:rFonts w:ascii="Arial" w:hAnsi="Arial" w:cs="Arial"/>
                <w:b/>
                <w:szCs w:val="20"/>
              </w:rPr>
            </w:pPr>
            <w:r w:rsidRPr="005C56B6">
              <w:rPr>
                <w:rFonts w:ascii="Arial" w:hAnsi="Arial" w:cs="Arial"/>
                <w:szCs w:val="20"/>
              </w:rPr>
              <w:t>4</w:t>
            </w:r>
          </w:p>
        </w:tc>
        <w:tc>
          <w:tcPr>
            <w:tcW w:w="564" w:type="pct"/>
            <w:vAlign w:val="center"/>
          </w:tcPr>
          <w:p w14:paraId="0E69385E"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29" w:type="pct"/>
            <w:vAlign w:val="center"/>
          </w:tcPr>
          <w:p w14:paraId="75A43314"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05" w:type="pct"/>
            <w:vAlign w:val="center"/>
          </w:tcPr>
          <w:p w14:paraId="37488AAA" w14:textId="77777777" w:rsidR="008959A2" w:rsidRPr="005C56B6" w:rsidRDefault="008959A2" w:rsidP="00D6442C">
            <w:pPr>
              <w:jc w:val="center"/>
              <w:rPr>
                <w:rFonts w:ascii="Arial" w:hAnsi="Arial" w:cs="Arial"/>
                <w:szCs w:val="20"/>
              </w:rPr>
            </w:pPr>
          </w:p>
        </w:tc>
        <w:tc>
          <w:tcPr>
            <w:tcW w:w="305" w:type="pct"/>
            <w:vAlign w:val="center"/>
          </w:tcPr>
          <w:p w14:paraId="74FC7418" w14:textId="77777777" w:rsidR="008959A2" w:rsidRPr="005C56B6" w:rsidRDefault="008959A2" w:rsidP="00D6442C">
            <w:pPr>
              <w:jc w:val="center"/>
              <w:rPr>
                <w:rFonts w:ascii="Arial" w:hAnsi="Arial" w:cs="Arial"/>
                <w:szCs w:val="20"/>
              </w:rPr>
            </w:pPr>
          </w:p>
        </w:tc>
      </w:tr>
      <w:tr w:rsidR="008959A2" w:rsidRPr="005C56B6" w14:paraId="1E22DC12" w14:textId="77777777">
        <w:trPr>
          <w:trHeight w:val="395"/>
        </w:trPr>
        <w:tc>
          <w:tcPr>
            <w:tcW w:w="1943" w:type="pct"/>
          </w:tcPr>
          <w:p w14:paraId="2F859157" w14:textId="77777777" w:rsidR="008959A2" w:rsidRPr="005C56B6" w:rsidRDefault="008959A2" w:rsidP="00D6442C">
            <w:pPr>
              <w:rPr>
                <w:rFonts w:ascii="Arial" w:hAnsi="Arial" w:cs="Arial"/>
                <w:szCs w:val="20"/>
              </w:rPr>
            </w:pPr>
            <w:r w:rsidRPr="005C56B6">
              <w:rPr>
                <w:rFonts w:ascii="Arial" w:hAnsi="Arial" w:cs="Arial"/>
                <w:b/>
                <w:bCs/>
                <w:szCs w:val="20"/>
              </w:rPr>
              <w:t>CP7</w:t>
            </w:r>
            <w:r w:rsidRPr="005C56B6">
              <w:rPr>
                <w:rFonts w:ascii="Arial" w:hAnsi="Arial" w:cs="Arial"/>
                <w:szCs w:val="20"/>
              </w:rPr>
              <w:t>. Meetings of a parents’ association at school? Do you attend them…</w:t>
            </w:r>
          </w:p>
        </w:tc>
        <w:tc>
          <w:tcPr>
            <w:tcW w:w="421" w:type="pct"/>
            <w:vAlign w:val="center"/>
          </w:tcPr>
          <w:p w14:paraId="32258B47"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655CE002"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370A95ED"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2C267FD6" w14:textId="77777777" w:rsidR="008959A2" w:rsidRPr="005C56B6" w:rsidRDefault="008959A2" w:rsidP="00D6442C">
            <w:pPr>
              <w:jc w:val="center"/>
              <w:rPr>
                <w:rFonts w:ascii="Arial" w:hAnsi="Arial" w:cs="Arial"/>
                <w:b/>
                <w:szCs w:val="20"/>
              </w:rPr>
            </w:pPr>
            <w:r w:rsidRPr="005C56B6">
              <w:rPr>
                <w:rFonts w:ascii="Arial" w:hAnsi="Arial" w:cs="Arial"/>
                <w:szCs w:val="20"/>
              </w:rPr>
              <w:t>4</w:t>
            </w:r>
          </w:p>
        </w:tc>
        <w:tc>
          <w:tcPr>
            <w:tcW w:w="564" w:type="pct"/>
            <w:vAlign w:val="center"/>
          </w:tcPr>
          <w:p w14:paraId="5C030D4E"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29" w:type="pct"/>
            <w:vAlign w:val="center"/>
          </w:tcPr>
          <w:p w14:paraId="7C225DFF"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05" w:type="pct"/>
            <w:vAlign w:val="center"/>
          </w:tcPr>
          <w:p w14:paraId="4D7CF8B8" w14:textId="77777777" w:rsidR="008959A2" w:rsidRPr="005C56B6" w:rsidRDefault="008959A2" w:rsidP="00D6442C">
            <w:pPr>
              <w:jc w:val="center"/>
              <w:rPr>
                <w:rFonts w:ascii="Arial" w:hAnsi="Arial" w:cs="Arial"/>
                <w:szCs w:val="20"/>
              </w:rPr>
            </w:pPr>
          </w:p>
        </w:tc>
        <w:tc>
          <w:tcPr>
            <w:tcW w:w="305" w:type="pct"/>
            <w:vAlign w:val="center"/>
          </w:tcPr>
          <w:p w14:paraId="4E5E9910" w14:textId="77777777" w:rsidR="008959A2" w:rsidRPr="005C56B6" w:rsidRDefault="008959A2" w:rsidP="00D6442C">
            <w:pPr>
              <w:jc w:val="center"/>
              <w:rPr>
                <w:rFonts w:ascii="Arial" w:hAnsi="Arial" w:cs="Arial"/>
                <w:szCs w:val="20"/>
              </w:rPr>
            </w:pPr>
          </w:p>
        </w:tc>
      </w:tr>
      <w:tr w:rsidR="008959A2" w:rsidRPr="005C56B6" w14:paraId="08ACBA3A" w14:textId="77777777">
        <w:trPr>
          <w:trHeight w:val="690"/>
        </w:trPr>
        <w:tc>
          <w:tcPr>
            <w:tcW w:w="1943" w:type="pct"/>
          </w:tcPr>
          <w:p w14:paraId="3A616F8A" w14:textId="77777777" w:rsidR="008959A2" w:rsidRPr="005C56B6" w:rsidRDefault="008959A2" w:rsidP="00D6442C">
            <w:pPr>
              <w:rPr>
                <w:rFonts w:ascii="Arial" w:hAnsi="Arial" w:cs="Arial"/>
                <w:b/>
                <w:bCs/>
                <w:szCs w:val="20"/>
              </w:rPr>
            </w:pPr>
            <w:r w:rsidRPr="005C56B6">
              <w:rPr>
                <w:rFonts w:ascii="Arial" w:hAnsi="Arial" w:cs="Arial"/>
                <w:b/>
                <w:bCs/>
                <w:szCs w:val="20"/>
              </w:rPr>
              <w:t>CP8</w:t>
            </w:r>
            <w:r w:rsidRPr="005C56B6">
              <w:rPr>
                <w:rFonts w:ascii="Arial" w:hAnsi="Arial" w:cs="Arial"/>
                <w:szCs w:val="20"/>
              </w:rPr>
              <w:t>. Meetings of a community improvement committee or association? Do you attend them…</w:t>
            </w:r>
          </w:p>
        </w:tc>
        <w:tc>
          <w:tcPr>
            <w:tcW w:w="421" w:type="pct"/>
            <w:vAlign w:val="center"/>
          </w:tcPr>
          <w:p w14:paraId="4700C22C"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0325DEF1"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5EE66591"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47D3575A" w14:textId="77777777" w:rsidR="008959A2" w:rsidRPr="005C56B6" w:rsidRDefault="008959A2" w:rsidP="00D6442C">
            <w:pPr>
              <w:jc w:val="center"/>
              <w:rPr>
                <w:rFonts w:ascii="Arial" w:hAnsi="Arial" w:cs="Arial"/>
                <w:b/>
                <w:szCs w:val="20"/>
              </w:rPr>
            </w:pPr>
            <w:r w:rsidRPr="005C56B6">
              <w:rPr>
                <w:rFonts w:ascii="Arial" w:hAnsi="Arial" w:cs="Arial"/>
                <w:szCs w:val="20"/>
              </w:rPr>
              <w:t>4</w:t>
            </w:r>
          </w:p>
        </w:tc>
        <w:tc>
          <w:tcPr>
            <w:tcW w:w="564" w:type="pct"/>
            <w:vAlign w:val="center"/>
          </w:tcPr>
          <w:p w14:paraId="11CAE2DA"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29" w:type="pct"/>
            <w:vAlign w:val="center"/>
          </w:tcPr>
          <w:p w14:paraId="2F6D7FCA"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05" w:type="pct"/>
            <w:vAlign w:val="center"/>
          </w:tcPr>
          <w:p w14:paraId="16CC43E0" w14:textId="77777777" w:rsidR="008959A2" w:rsidRPr="005C56B6" w:rsidRDefault="008959A2" w:rsidP="00D6442C">
            <w:pPr>
              <w:jc w:val="center"/>
              <w:rPr>
                <w:rFonts w:ascii="Arial" w:hAnsi="Arial" w:cs="Arial"/>
                <w:szCs w:val="20"/>
              </w:rPr>
            </w:pPr>
          </w:p>
        </w:tc>
        <w:tc>
          <w:tcPr>
            <w:tcW w:w="305" w:type="pct"/>
            <w:vAlign w:val="center"/>
          </w:tcPr>
          <w:p w14:paraId="35549389" w14:textId="77777777" w:rsidR="008959A2" w:rsidRPr="005C56B6" w:rsidRDefault="008959A2" w:rsidP="00D6442C">
            <w:pPr>
              <w:jc w:val="center"/>
              <w:rPr>
                <w:rFonts w:ascii="Arial" w:hAnsi="Arial" w:cs="Arial"/>
                <w:szCs w:val="20"/>
              </w:rPr>
            </w:pPr>
          </w:p>
        </w:tc>
      </w:tr>
      <w:tr w:rsidR="008959A2" w:rsidRPr="005C56B6" w14:paraId="2B5735D9" w14:textId="77777777">
        <w:trPr>
          <w:trHeight w:val="296"/>
        </w:trPr>
        <w:tc>
          <w:tcPr>
            <w:tcW w:w="1943" w:type="pct"/>
          </w:tcPr>
          <w:p w14:paraId="6570F32C" w14:textId="77777777" w:rsidR="008959A2" w:rsidRPr="005C56B6" w:rsidRDefault="008959A2" w:rsidP="00D6442C">
            <w:pPr>
              <w:keepNext/>
              <w:widowControl/>
              <w:rPr>
                <w:rFonts w:ascii="Arial" w:hAnsi="Arial" w:cs="Arial"/>
                <w:b/>
                <w:bCs/>
                <w:szCs w:val="20"/>
              </w:rPr>
            </w:pPr>
            <w:r w:rsidRPr="005C56B6">
              <w:rPr>
                <w:rFonts w:ascii="Arial" w:hAnsi="Arial" w:cs="Arial"/>
                <w:b/>
                <w:bCs/>
                <w:szCs w:val="20"/>
              </w:rPr>
              <w:t>CP13</w:t>
            </w:r>
            <w:r w:rsidRPr="005C56B6">
              <w:rPr>
                <w:rFonts w:ascii="Arial" w:hAnsi="Arial" w:cs="Arial"/>
                <w:szCs w:val="20"/>
              </w:rPr>
              <w:t>. Meetings of a political party or political organization? Do you attend them…</w:t>
            </w:r>
          </w:p>
        </w:tc>
        <w:tc>
          <w:tcPr>
            <w:tcW w:w="421" w:type="pct"/>
            <w:vAlign w:val="center"/>
          </w:tcPr>
          <w:p w14:paraId="392DD05A"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2D9EDFB8"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42F95336"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71FA0F63" w14:textId="77777777" w:rsidR="008959A2" w:rsidRPr="005C56B6" w:rsidRDefault="008959A2" w:rsidP="00D6442C">
            <w:pPr>
              <w:jc w:val="center"/>
              <w:rPr>
                <w:rFonts w:ascii="Arial" w:hAnsi="Arial" w:cs="Arial"/>
                <w:szCs w:val="20"/>
              </w:rPr>
            </w:pPr>
            <w:r w:rsidRPr="005C56B6">
              <w:rPr>
                <w:rFonts w:ascii="Arial" w:hAnsi="Arial" w:cs="Arial"/>
                <w:szCs w:val="20"/>
              </w:rPr>
              <w:t>4</w:t>
            </w:r>
          </w:p>
        </w:tc>
        <w:tc>
          <w:tcPr>
            <w:tcW w:w="564" w:type="pct"/>
            <w:vAlign w:val="center"/>
          </w:tcPr>
          <w:p w14:paraId="212D41D4"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29" w:type="pct"/>
            <w:vAlign w:val="center"/>
          </w:tcPr>
          <w:p w14:paraId="6043150A"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05" w:type="pct"/>
            <w:vAlign w:val="center"/>
          </w:tcPr>
          <w:p w14:paraId="088B153A" w14:textId="77777777" w:rsidR="008959A2" w:rsidRPr="005C56B6" w:rsidRDefault="008959A2" w:rsidP="00D6442C">
            <w:pPr>
              <w:jc w:val="center"/>
              <w:rPr>
                <w:rFonts w:ascii="Arial" w:hAnsi="Arial" w:cs="Arial"/>
                <w:szCs w:val="20"/>
              </w:rPr>
            </w:pPr>
          </w:p>
        </w:tc>
        <w:tc>
          <w:tcPr>
            <w:tcW w:w="305" w:type="pct"/>
            <w:vAlign w:val="center"/>
          </w:tcPr>
          <w:p w14:paraId="5AB9F775" w14:textId="77777777" w:rsidR="008959A2" w:rsidRPr="005C56B6" w:rsidRDefault="008959A2" w:rsidP="00D6442C">
            <w:pPr>
              <w:jc w:val="center"/>
              <w:rPr>
                <w:rFonts w:ascii="Arial" w:hAnsi="Arial" w:cs="Arial"/>
                <w:szCs w:val="20"/>
              </w:rPr>
            </w:pPr>
          </w:p>
        </w:tc>
      </w:tr>
      <w:tr w:rsidR="008959A2" w:rsidRPr="005C56B6" w14:paraId="3B154CAE" w14:textId="77777777">
        <w:trPr>
          <w:trHeight w:val="476"/>
        </w:trPr>
        <w:tc>
          <w:tcPr>
            <w:tcW w:w="1943" w:type="pct"/>
          </w:tcPr>
          <w:p w14:paraId="4BB9805A" w14:textId="77777777" w:rsidR="008959A2" w:rsidRPr="005C56B6" w:rsidRDefault="008959A2" w:rsidP="00D6442C">
            <w:pPr>
              <w:rPr>
                <w:rFonts w:ascii="Arial" w:hAnsi="Arial" w:cs="Arial"/>
                <w:b/>
                <w:bCs/>
                <w:szCs w:val="20"/>
              </w:rPr>
            </w:pPr>
            <w:r w:rsidRPr="005C56B6">
              <w:rPr>
                <w:rFonts w:ascii="Arial" w:hAnsi="Arial" w:cs="Arial"/>
                <w:b/>
                <w:bCs/>
                <w:szCs w:val="20"/>
              </w:rPr>
              <w:t>CP20. [</w:t>
            </w:r>
            <w:r>
              <w:rPr>
                <w:rFonts w:ascii="Arial" w:hAnsi="Arial" w:cs="Arial"/>
                <w:b/>
                <w:bCs/>
                <w:szCs w:val="20"/>
              </w:rPr>
              <w:t>WOMEN ONLY</w:t>
            </w:r>
            <w:r w:rsidRPr="005C56B6">
              <w:rPr>
                <w:rFonts w:ascii="Arial" w:hAnsi="Arial" w:cs="Arial"/>
                <w:b/>
                <w:bCs/>
                <w:szCs w:val="20"/>
              </w:rPr>
              <w:t>]</w:t>
            </w:r>
            <w:r w:rsidRPr="005C56B6">
              <w:rPr>
                <w:rFonts w:ascii="Arial" w:hAnsi="Arial" w:cs="Arial"/>
                <w:bCs/>
                <w:szCs w:val="20"/>
              </w:rPr>
              <w:t xml:space="preserve"> Meetings of associations or groups of women or home makers</w:t>
            </w:r>
            <w:r>
              <w:rPr>
                <w:rFonts w:ascii="Arial" w:hAnsi="Arial" w:cs="Arial"/>
                <w:bCs/>
                <w:szCs w:val="20"/>
              </w:rPr>
              <w:t>?</w:t>
            </w:r>
            <w:r w:rsidRPr="005C56B6">
              <w:rPr>
                <w:rFonts w:ascii="Arial" w:hAnsi="Arial" w:cs="Arial"/>
                <w:bCs/>
                <w:szCs w:val="20"/>
              </w:rPr>
              <w:t xml:space="preserve"> Do you attend them…</w:t>
            </w:r>
          </w:p>
        </w:tc>
        <w:tc>
          <w:tcPr>
            <w:tcW w:w="421" w:type="pct"/>
            <w:vAlign w:val="center"/>
          </w:tcPr>
          <w:p w14:paraId="267DD137"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43D000A0"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1DB4C535"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3AFE35E1" w14:textId="77777777" w:rsidR="008959A2" w:rsidRPr="005C56B6" w:rsidRDefault="008959A2" w:rsidP="00D6442C">
            <w:pPr>
              <w:jc w:val="center"/>
              <w:rPr>
                <w:rFonts w:ascii="Arial" w:hAnsi="Arial" w:cs="Arial"/>
                <w:szCs w:val="20"/>
              </w:rPr>
            </w:pPr>
            <w:r w:rsidRPr="005C56B6">
              <w:rPr>
                <w:rFonts w:ascii="Arial" w:hAnsi="Arial" w:cs="Arial"/>
                <w:szCs w:val="20"/>
              </w:rPr>
              <w:t>4</w:t>
            </w:r>
          </w:p>
        </w:tc>
        <w:tc>
          <w:tcPr>
            <w:tcW w:w="564" w:type="pct"/>
            <w:vAlign w:val="center"/>
          </w:tcPr>
          <w:p w14:paraId="4565D859"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29" w:type="pct"/>
            <w:vAlign w:val="center"/>
          </w:tcPr>
          <w:p w14:paraId="6F299F7A"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05" w:type="pct"/>
            <w:vAlign w:val="center"/>
          </w:tcPr>
          <w:p w14:paraId="2AD800A9"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05" w:type="pct"/>
            <w:vAlign w:val="center"/>
          </w:tcPr>
          <w:p w14:paraId="3B9E1841" w14:textId="77777777" w:rsidR="008959A2" w:rsidRPr="005C56B6" w:rsidRDefault="008959A2" w:rsidP="00D6442C">
            <w:pPr>
              <w:jc w:val="center"/>
              <w:rPr>
                <w:rFonts w:ascii="Arial" w:hAnsi="Arial" w:cs="Arial"/>
                <w:szCs w:val="20"/>
              </w:rPr>
            </w:pPr>
          </w:p>
        </w:tc>
      </w:tr>
      <w:tr w:rsidR="008959A2" w:rsidRPr="005C56B6" w14:paraId="35C44E70" w14:textId="77777777">
        <w:trPr>
          <w:trHeight w:val="476"/>
        </w:trPr>
        <w:tc>
          <w:tcPr>
            <w:tcW w:w="1943" w:type="pct"/>
          </w:tcPr>
          <w:p w14:paraId="3B2B8B99" w14:textId="77777777" w:rsidR="008959A2" w:rsidRPr="005D45BD" w:rsidRDefault="008959A2" w:rsidP="00D6442C">
            <w:pPr>
              <w:rPr>
                <w:rFonts w:ascii="Arial" w:hAnsi="Arial" w:cs="Arial"/>
                <w:szCs w:val="20"/>
              </w:rPr>
            </w:pPr>
            <w:r w:rsidRPr="005D45BD">
              <w:rPr>
                <w:rFonts w:ascii="Arial" w:hAnsi="Arial" w:cs="Arial"/>
                <w:b/>
                <w:szCs w:val="20"/>
              </w:rPr>
              <w:t xml:space="preserve">CPSS1. </w:t>
            </w:r>
            <w:r w:rsidRPr="005D45BD">
              <w:rPr>
                <w:rFonts w:ascii="Arial" w:hAnsi="Arial" w:cs="Arial"/>
                <w:szCs w:val="20"/>
              </w:rPr>
              <w:t>During the last two years, have you participated as a player with other people in the practice of a sport?</w:t>
            </w:r>
            <w:r w:rsidRPr="005D45BD">
              <w:rPr>
                <w:rFonts w:ascii="Arial" w:hAnsi="Arial" w:cs="Arial"/>
                <w:b/>
                <w:szCs w:val="20"/>
              </w:rPr>
              <w:t xml:space="preserve"> [Read alternatives]</w:t>
            </w:r>
            <w:r w:rsidRPr="005D45BD">
              <w:rPr>
                <w:rFonts w:ascii="Arial" w:hAnsi="Arial" w:cs="Arial"/>
                <w:szCs w:val="20"/>
              </w:rPr>
              <w:t xml:space="preserve"> </w:t>
            </w:r>
          </w:p>
        </w:tc>
        <w:tc>
          <w:tcPr>
            <w:tcW w:w="421" w:type="pct"/>
            <w:vAlign w:val="center"/>
          </w:tcPr>
          <w:p w14:paraId="10974500" w14:textId="77777777" w:rsidR="008959A2" w:rsidRPr="005D45BD" w:rsidRDefault="008959A2" w:rsidP="00D6442C">
            <w:pPr>
              <w:jc w:val="center"/>
              <w:rPr>
                <w:rFonts w:ascii="Arial" w:hAnsi="Arial" w:cs="Arial"/>
                <w:szCs w:val="20"/>
              </w:rPr>
            </w:pPr>
            <w:r w:rsidRPr="005D45BD">
              <w:rPr>
                <w:rFonts w:ascii="Arial" w:hAnsi="Arial" w:cs="Arial"/>
                <w:szCs w:val="20"/>
              </w:rPr>
              <w:t>1</w:t>
            </w:r>
          </w:p>
        </w:tc>
        <w:tc>
          <w:tcPr>
            <w:tcW w:w="378" w:type="pct"/>
            <w:vAlign w:val="center"/>
          </w:tcPr>
          <w:p w14:paraId="163ED15E" w14:textId="77777777" w:rsidR="008959A2" w:rsidRPr="005D45BD" w:rsidRDefault="008959A2" w:rsidP="00D6442C">
            <w:pPr>
              <w:jc w:val="center"/>
              <w:rPr>
                <w:rFonts w:ascii="Arial" w:hAnsi="Arial" w:cs="Arial"/>
                <w:szCs w:val="20"/>
              </w:rPr>
            </w:pPr>
            <w:r w:rsidRPr="005D45BD">
              <w:rPr>
                <w:rFonts w:ascii="Arial" w:hAnsi="Arial" w:cs="Arial"/>
                <w:szCs w:val="20"/>
              </w:rPr>
              <w:t>2</w:t>
            </w:r>
          </w:p>
        </w:tc>
        <w:tc>
          <w:tcPr>
            <w:tcW w:w="377" w:type="pct"/>
            <w:vAlign w:val="center"/>
          </w:tcPr>
          <w:p w14:paraId="02F2B7C1" w14:textId="77777777" w:rsidR="008959A2" w:rsidRPr="005D45BD" w:rsidRDefault="008959A2" w:rsidP="00D6442C">
            <w:pPr>
              <w:jc w:val="center"/>
              <w:rPr>
                <w:rFonts w:ascii="Arial" w:hAnsi="Arial" w:cs="Arial"/>
                <w:szCs w:val="20"/>
              </w:rPr>
            </w:pPr>
            <w:r w:rsidRPr="005D45BD">
              <w:rPr>
                <w:rFonts w:ascii="Arial" w:hAnsi="Arial" w:cs="Arial"/>
                <w:szCs w:val="20"/>
              </w:rPr>
              <w:t>3</w:t>
            </w:r>
          </w:p>
        </w:tc>
        <w:tc>
          <w:tcPr>
            <w:tcW w:w="377" w:type="pct"/>
            <w:vAlign w:val="center"/>
          </w:tcPr>
          <w:p w14:paraId="348007DC" w14:textId="77777777" w:rsidR="008959A2" w:rsidRPr="005D45BD" w:rsidRDefault="008959A2" w:rsidP="00D6442C">
            <w:pPr>
              <w:jc w:val="center"/>
              <w:rPr>
                <w:rFonts w:ascii="Arial" w:hAnsi="Arial" w:cs="Arial"/>
                <w:szCs w:val="20"/>
              </w:rPr>
            </w:pPr>
            <w:r w:rsidRPr="005D45BD">
              <w:rPr>
                <w:rFonts w:ascii="Arial" w:hAnsi="Arial" w:cs="Arial"/>
                <w:szCs w:val="20"/>
              </w:rPr>
              <w:t>4</w:t>
            </w:r>
          </w:p>
        </w:tc>
        <w:tc>
          <w:tcPr>
            <w:tcW w:w="564" w:type="pct"/>
            <w:vAlign w:val="center"/>
          </w:tcPr>
          <w:p w14:paraId="2EBA44DD" w14:textId="77777777" w:rsidR="008959A2" w:rsidRPr="005D45BD" w:rsidRDefault="008959A2" w:rsidP="00D6442C">
            <w:pPr>
              <w:jc w:val="center"/>
              <w:rPr>
                <w:rFonts w:ascii="Arial" w:hAnsi="Arial" w:cs="Arial"/>
                <w:szCs w:val="20"/>
              </w:rPr>
            </w:pPr>
            <w:r w:rsidRPr="005D45BD">
              <w:rPr>
                <w:rFonts w:ascii="Arial" w:hAnsi="Arial" w:cs="Arial"/>
                <w:szCs w:val="20"/>
              </w:rPr>
              <w:t>88</w:t>
            </w:r>
          </w:p>
        </w:tc>
        <w:tc>
          <w:tcPr>
            <w:tcW w:w="329" w:type="pct"/>
            <w:vAlign w:val="center"/>
          </w:tcPr>
          <w:p w14:paraId="3AF096C5" w14:textId="77777777" w:rsidR="008959A2" w:rsidRPr="005D45BD" w:rsidRDefault="008959A2" w:rsidP="00D6442C">
            <w:pPr>
              <w:jc w:val="center"/>
              <w:rPr>
                <w:rFonts w:ascii="Arial" w:hAnsi="Arial" w:cs="Arial"/>
                <w:szCs w:val="20"/>
              </w:rPr>
            </w:pPr>
            <w:r w:rsidRPr="005D45BD">
              <w:rPr>
                <w:rFonts w:ascii="Arial" w:hAnsi="Arial" w:cs="Arial"/>
                <w:szCs w:val="20"/>
              </w:rPr>
              <w:t>98</w:t>
            </w:r>
          </w:p>
        </w:tc>
        <w:tc>
          <w:tcPr>
            <w:tcW w:w="305" w:type="pct"/>
            <w:vAlign w:val="center"/>
          </w:tcPr>
          <w:p w14:paraId="3AD4DE28" w14:textId="77777777" w:rsidR="008959A2" w:rsidRPr="005C56B6" w:rsidRDefault="008959A2" w:rsidP="00D6442C">
            <w:pPr>
              <w:jc w:val="center"/>
              <w:rPr>
                <w:rFonts w:ascii="Arial" w:hAnsi="Arial" w:cs="Arial"/>
                <w:szCs w:val="20"/>
              </w:rPr>
            </w:pPr>
          </w:p>
        </w:tc>
        <w:tc>
          <w:tcPr>
            <w:tcW w:w="305" w:type="pct"/>
            <w:vAlign w:val="center"/>
          </w:tcPr>
          <w:p w14:paraId="135B6F2A" w14:textId="77777777" w:rsidR="008959A2" w:rsidRPr="005C56B6" w:rsidRDefault="008959A2" w:rsidP="00D6442C">
            <w:pPr>
              <w:jc w:val="center"/>
              <w:rPr>
                <w:rFonts w:ascii="Arial" w:hAnsi="Arial" w:cs="Arial"/>
                <w:szCs w:val="20"/>
              </w:rPr>
            </w:pPr>
          </w:p>
        </w:tc>
      </w:tr>
    </w:tbl>
    <w:p w14:paraId="4701F0A9" w14:textId="77777777" w:rsidR="008959A2" w:rsidRPr="00D02FC8" w:rsidRDefault="008959A2" w:rsidP="008959A2">
      <w:pPr>
        <w:rPr>
          <w:rFonts w:ascii="Arial" w:hAnsi="Arial"/>
        </w:rPr>
      </w:pPr>
    </w:p>
    <w:tbl>
      <w:tblPr>
        <w:tblW w:w="4999" w:type="pct"/>
        <w:tblLook w:val="0000" w:firstRow="0" w:lastRow="0" w:firstColumn="0" w:lastColumn="0" w:noHBand="0" w:noVBand="0"/>
      </w:tblPr>
      <w:tblGrid>
        <w:gridCol w:w="8569"/>
        <w:gridCol w:w="1005"/>
      </w:tblGrid>
      <w:tr w:rsidR="008959A2" w:rsidRPr="005C56B6" w14:paraId="2856302B" w14:textId="77777777" w:rsidTr="00BE7447">
        <w:trPr>
          <w:trHeight w:val="458"/>
        </w:trPr>
        <w:tc>
          <w:tcPr>
            <w:tcW w:w="4475" w:type="pct"/>
            <w:tcBorders>
              <w:top w:val="dotted" w:sz="4" w:space="0" w:color="auto"/>
              <w:left w:val="dotted" w:sz="4" w:space="0" w:color="auto"/>
              <w:bottom w:val="dotted" w:sz="4" w:space="0" w:color="auto"/>
              <w:right w:val="dotted" w:sz="4" w:space="0" w:color="000000"/>
            </w:tcBorders>
          </w:tcPr>
          <w:p w14:paraId="307A524C" w14:textId="3566697B" w:rsidR="008959A2" w:rsidRPr="005C56B6" w:rsidRDefault="008959A2" w:rsidP="00D6442C">
            <w:pPr>
              <w:rPr>
                <w:rFonts w:ascii="Arial" w:hAnsi="Arial" w:cs="Arial"/>
                <w:b/>
                <w:szCs w:val="20"/>
              </w:rPr>
            </w:pPr>
            <w:r w:rsidRPr="005C56B6">
              <w:rPr>
                <w:rFonts w:ascii="Arial" w:hAnsi="Arial" w:cs="Arial"/>
                <w:b/>
                <w:bCs/>
                <w:szCs w:val="20"/>
              </w:rPr>
              <w:t>IT1</w:t>
            </w:r>
            <w:r w:rsidRPr="005C56B6">
              <w:rPr>
                <w:rFonts w:ascii="Arial" w:hAnsi="Arial" w:cs="Arial"/>
                <w:szCs w:val="20"/>
              </w:rPr>
              <w:t xml:space="preserve">. </w:t>
            </w:r>
            <w:r w:rsidRPr="005C56B6">
              <w:rPr>
                <w:rFonts w:ascii="Arial" w:hAnsi="Arial" w:cs="Arial"/>
              </w:rPr>
              <w:t>And speaking of the people from around here, would you say that people in this community are very trustworthy, somewhat trustworthy, not very trustworthy or untrustworthy.</w:t>
            </w:r>
            <w:r w:rsidRPr="005C56B6">
              <w:rPr>
                <w:rFonts w:ascii="Arial" w:hAnsi="Arial" w:cs="Arial"/>
                <w:szCs w:val="20"/>
              </w:rPr>
              <w:t xml:space="preserve">..? </w:t>
            </w:r>
          </w:p>
          <w:p w14:paraId="5FB3EB59" w14:textId="77777777" w:rsidR="008959A2" w:rsidRPr="005C56B6" w:rsidRDefault="008959A2" w:rsidP="00D6442C">
            <w:pPr>
              <w:rPr>
                <w:rFonts w:ascii="Arial" w:hAnsi="Arial" w:cs="Arial"/>
                <w:b/>
                <w:bCs/>
                <w:szCs w:val="20"/>
              </w:rPr>
            </w:pPr>
            <w:r w:rsidRPr="005C56B6">
              <w:rPr>
                <w:rFonts w:ascii="Arial" w:hAnsi="Arial" w:cs="Arial"/>
              </w:rPr>
              <w:t>(1) Very trustworthy             (2) Somewhat trustworthy                        (3) Not very trustworthy  (4) Untrustworthy                 (88) DK                                                    (98) DA</w:t>
            </w:r>
          </w:p>
        </w:tc>
        <w:tc>
          <w:tcPr>
            <w:tcW w:w="525" w:type="pct"/>
            <w:tcBorders>
              <w:top w:val="dotted" w:sz="4" w:space="0" w:color="auto"/>
              <w:left w:val="nil"/>
              <w:bottom w:val="dotted" w:sz="4" w:space="0" w:color="auto"/>
              <w:right w:val="dotted" w:sz="4" w:space="0" w:color="auto"/>
            </w:tcBorders>
            <w:vAlign w:val="center"/>
          </w:tcPr>
          <w:p w14:paraId="1458A8F3" w14:textId="77777777" w:rsidR="008959A2" w:rsidRPr="005C56B6" w:rsidRDefault="008959A2" w:rsidP="00BE7447">
            <w:pPr>
              <w:jc w:val="center"/>
              <w:rPr>
                <w:rFonts w:ascii="Arial" w:hAnsi="Arial" w:cs="Arial"/>
                <w:b/>
                <w:bCs/>
                <w:szCs w:val="20"/>
              </w:rPr>
            </w:pPr>
            <w:r w:rsidRPr="00D02FC8">
              <w:rPr>
                <w:rFonts w:ascii="Arial" w:hAnsi="Arial" w:cs="Arial"/>
                <w:b/>
                <w:szCs w:val="20"/>
              </w:rPr>
              <w:t>|__|__|</w:t>
            </w:r>
          </w:p>
        </w:tc>
      </w:tr>
    </w:tbl>
    <w:p w14:paraId="0D82BCD0" w14:textId="77777777" w:rsidR="008959A2" w:rsidRPr="00D02FC8" w:rsidRDefault="008959A2" w:rsidP="008959A2">
      <w:pPr>
        <w:ind w:firstLine="720"/>
        <w:rPr>
          <w:rFonts w:ascii="Arial" w:hAnsi="Arial"/>
        </w:rPr>
      </w:pPr>
    </w:p>
    <w:p w14:paraId="61DD4C8D" w14:textId="77777777" w:rsidR="00010796" w:rsidRDefault="00010796" w:rsidP="00A92F55">
      <w:pPr>
        <w:jc w:val="both"/>
        <w:rPr>
          <w:rFonts w:ascii="Arial" w:hAnsi="Arial" w:cs="Arial"/>
          <w:b/>
          <w:szCs w:val="20"/>
        </w:rPr>
      </w:pPr>
    </w:p>
    <w:p w14:paraId="01CEB8A2" w14:textId="77777777" w:rsidR="00A92F55" w:rsidRPr="00374ECD" w:rsidRDefault="00A92F55" w:rsidP="00A92F55">
      <w:pPr>
        <w:jc w:val="both"/>
        <w:rPr>
          <w:rFonts w:ascii="Arial" w:hAnsi="Arial" w:cs="Arial"/>
          <w:b/>
          <w:szCs w:val="20"/>
        </w:rPr>
      </w:pPr>
      <w:r w:rsidRPr="00374ECD">
        <w:rPr>
          <w:rFonts w:ascii="Arial" w:hAnsi="Arial" w:cs="Arial"/>
          <w:b/>
          <w:szCs w:val="20"/>
        </w:rPr>
        <w:t>For the next two statements, please tell me if you strongly agree, agree, neither agree nor disagree, disagree, or strongly disagree.</w:t>
      </w:r>
    </w:p>
    <w:tbl>
      <w:tblPr>
        <w:tblW w:w="5003" w:type="pct"/>
        <w:tblLayout w:type="fixed"/>
        <w:tblLook w:val="0000" w:firstRow="0" w:lastRow="0" w:firstColumn="0" w:lastColumn="0" w:noHBand="0" w:noVBand="0"/>
      </w:tblPr>
      <w:tblGrid>
        <w:gridCol w:w="8568"/>
        <w:gridCol w:w="1014"/>
      </w:tblGrid>
      <w:tr w:rsidR="00A92F55" w:rsidRPr="009E65BA" w14:paraId="6ED3A155"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728DD88B" w14:textId="77777777"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IVOL16</w:t>
            </w:r>
            <w:r w:rsidRPr="00374ECD">
              <w:rPr>
                <w:rFonts w:ascii="Arial" w:hAnsi="Arial" w:cs="Arial"/>
                <w:szCs w:val="20"/>
              </w:rPr>
              <w:t>. People in my neighborhood are willing to help their neighbors.</w:t>
            </w:r>
            <w:r>
              <w:rPr>
                <w:rFonts w:ascii="Arial" w:hAnsi="Arial" w:cs="Arial"/>
                <w:szCs w:val="20"/>
              </w:rPr>
              <w:t xml:space="preserve"> </w:t>
            </w:r>
          </w:p>
          <w:p w14:paraId="46B94775" w14:textId="77777777"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374ECD">
              <w:rPr>
                <w:rFonts w:ascii="Arial" w:hAnsi="Arial" w:cs="Arial"/>
                <w:szCs w:val="20"/>
              </w:rPr>
              <w:t>(1) Strongly agree</w:t>
            </w:r>
            <w:r>
              <w:rPr>
                <w:rFonts w:ascii="Arial" w:hAnsi="Arial" w:cs="Arial"/>
                <w:szCs w:val="20"/>
              </w:rPr>
              <w:t xml:space="preserve">                     </w:t>
            </w:r>
            <w:r w:rsidRPr="00374ECD">
              <w:rPr>
                <w:rFonts w:ascii="Arial" w:hAnsi="Arial" w:cs="Arial"/>
                <w:szCs w:val="20"/>
              </w:rPr>
              <w:t>(2) Agree</w:t>
            </w:r>
            <w:r>
              <w:rPr>
                <w:rFonts w:ascii="Arial" w:hAnsi="Arial" w:cs="Arial"/>
                <w:szCs w:val="20"/>
              </w:rPr>
              <w:t xml:space="preserve">               </w:t>
            </w:r>
            <w:r w:rsidRPr="00374ECD">
              <w:rPr>
                <w:rFonts w:ascii="Arial" w:hAnsi="Arial" w:cs="Arial"/>
                <w:szCs w:val="20"/>
              </w:rPr>
              <w:t>(3) Neither agree nor disagree</w:t>
            </w:r>
          </w:p>
          <w:p w14:paraId="4CF720C1" w14:textId="77777777"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374ECD">
              <w:rPr>
                <w:rFonts w:ascii="Arial" w:hAnsi="Arial" w:cs="Arial"/>
                <w:szCs w:val="20"/>
              </w:rPr>
              <w:t>(4) Disagree</w:t>
            </w:r>
            <w:r>
              <w:rPr>
                <w:rFonts w:ascii="Arial" w:hAnsi="Arial" w:cs="Arial"/>
                <w:szCs w:val="20"/>
              </w:rPr>
              <w:t xml:space="preserve">                 </w:t>
            </w:r>
            <w:r w:rsidRPr="00374ECD">
              <w:rPr>
                <w:rFonts w:ascii="Arial" w:hAnsi="Arial" w:cs="Arial"/>
                <w:szCs w:val="20"/>
              </w:rPr>
              <w:t>(5) Strongly disagree</w:t>
            </w:r>
            <w:r>
              <w:rPr>
                <w:rFonts w:ascii="Arial" w:hAnsi="Arial" w:cs="Arial"/>
                <w:szCs w:val="20"/>
              </w:rPr>
              <w:t xml:space="preserve">              </w:t>
            </w:r>
            <w:r w:rsidRPr="00374ECD">
              <w:rPr>
                <w:rFonts w:ascii="Arial" w:hAnsi="Arial" w:cs="Arial"/>
                <w:szCs w:val="20"/>
              </w:rPr>
              <w:t>(88) DK</w:t>
            </w:r>
            <w:r>
              <w:rPr>
                <w:rFonts w:ascii="Arial" w:hAnsi="Arial" w:cs="Arial"/>
                <w:szCs w:val="20"/>
              </w:rPr>
              <w:t xml:space="preserve">             </w:t>
            </w:r>
            <w:r w:rsidRPr="00374ECD">
              <w:rPr>
                <w:rFonts w:ascii="Arial" w:hAnsi="Arial" w:cs="Arial"/>
                <w:szCs w:val="20"/>
              </w:rPr>
              <w:t>(9</w:t>
            </w:r>
            <w:r>
              <w:rPr>
                <w:rFonts w:ascii="Arial" w:hAnsi="Arial" w:cs="Arial"/>
                <w:szCs w:val="20"/>
              </w:rPr>
              <w:t>8</w:t>
            </w:r>
            <w:r w:rsidRPr="00374ECD">
              <w:rPr>
                <w:rFonts w:ascii="Arial" w:hAnsi="Arial" w:cs="Arial"/>
                <w:szCs w:val="20"/>
              </w:rPr>
              <w:t xml:space="preserve">) </w:t>
            </w:r>
            <w:r>
              <w:rPr>
                <w:rFonts w:ascii="Arial" w:hAnsi="Arial" w:cs="Arial"/>
                <w:szCs w:val="20"/>
              </w:rPr>
              <w:t>DA (</w:t>
            </w:r>
            <w:r w:rsidRPr="00374ECD">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3FB0705E" w14:textId="77777777" w:rsidR="00A92F55" w:rsidRPr="009E65BA" w:rsidRDefault="00BE7447" w:rsidP="00BE7447">
            <w:pPr>
              <w:jc w:val="center"/>
              <w:rPr>
                <w:rFonts w:ascii="Arial" w:hAnsi="Arial" w:cs="Arial"/>
                <w:b/>
                <w:bCs/>
                <w:szCs w:val="20"/>
              </w:rPr>
            </w:pPr>
            <w:r w:rsidRPr="00D02FC8">
              <w:rPr>
                <w:rFonts w:ascii="Arial" w:hAnsi="Arial" w:cs="Arial"/>
                <w:b/>
                <w:szCs w:val="20"/>
              </w:rPr>
              <w:t>|__|__|</w:t>
            </w:r>
          </w:p>
        </w:tc>
      </w:tr>
      <w:tr w:rsidR="00A92F55" w:rsidRPr="009E65BA" w14:paraId="72EB928A"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47E13C41" w14:textId="77777777"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IVOL17</w:t>
            </w:r>
            <w:r w:rsidRPr="005C584E">
              <w:rPr>
                <w:rFonts w:ascii="Arial" w:hAnsi="Arial" w:cs="Arial"/>
                <w:b/>
                <w:szCs w:val="20"/>
              </w:rPr>
              <w:t xml:space="preserve">. </w:t>
            </w:r>
            <w:r w:rsidRPr="005C584E">
              <w:rPr>
                <w:rFonts w:ascii="Arial" w:hAnsi="Arial" w:cs="Arial"/>
                <w:szCs w:val="20"/>
              </w:rPr>
              <w:t>People in my neighborhood generally get along with each other.</w:t>
            </w:r>
            <w:r>
              <w:rPr>
                <w:rFonts w:ascii="Arial" w:hAnsi="Arial" w:cs="Arial"/>
                <w:szCs w:val="20"/>
              </w:rPr>
              <w:t xml:space="preserve"> </w:t>
            </w:r>
            <w:r w:rsidRPr="00D31DF3">
              <w:rPr>
                <w:rFonts w:ascii="Arial" w:hAnsi="Arial" w:cs="Arial"/>
                <w:b/>
                <w:szCs w:val="20"/>
              </w:rPr>
              <w:t>[Read alternatives]</w:t>
            </w:r>
          </w:p>
          <w:p w14:paraId="26D1658D" w14:textId="77777777"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5C584E">
              <w:rPr>
                <w:rFonts w:ascii="Arial" w:hAnsi="Arial" w:cs="Arial"/>
                <w:szCs w:val="20"/>
              </w:rPr>
              <w:t>(1) Strongly agree</w:t>
            </w:r>
            <w:r>
              <w:rPr>
                <w:rFonts w:ascii="Arial" w:hAnsi="Arial" w:cs="Arial"/>
                <w:szCs w:val="20"/>
              </w:rPr>
              <w:t xml:space="preserve">                        </w:t>
            </w:r>
            <w:r w:rsidRPr="005C584E">
              <w:rPr>
                <w:rFonts w:ascii="Arial" w:hAnsi="Arial" w:cs="Arial"/>
                <w:szCs w:val="20"/>
              </w:rPr>
              <w:t>(2) Agree</w:t>
            </w:r>
            <w:r>
              <w:rPr>
                <w:rFonts w:ascii="Arial" w:hAnsi="Arial" w:cs="Arial"/>
                <w:szCs w:val="20"/>
              </w:rPr>
              <w:t xml:space="preserve">                     </w:t>
            </w:r>
            <w:r w:rsidRPr="005C584E">
              <w:rPr>
                <w:rFonts w:ascii="Arial" w:hAnsi="Arial" w:cs="Arial"/>
                <w:szCs w:val="20"/>
              </w:rPr>
              <w:t>(3) Neither agree nor disagree</w:t>
            </w:r>
          </w:p>
          <w:p w14:paraId="4A31A731" w14:textId="77777777"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5C584E">
              <w:rPr>
                <w:rFonts w:ascii="Arial" w:hAnsi="Arial" w:cs="Arial"/>
                <w:szCs w:val="20"/>
              </w:rPr>
              <w:t>(4) Disagree</w:t>
            </w:r>
            <w:r>
              <w:rPr>
                <w:rFonts w:ascii="Arial" w:hAnsi="Arial" w:cs="Arial"/>
                <w:szCs w:val="20"/>
              </w:rPr>
              <w:t xml:space="preserve">             </w:t>
            </w:r>
            <w:r w:rsidRPr="005C584E">
              <w:rPr>
                <w:rFonts w:ascii="Arial" w:hAnsi="Arial" w:cs="Arial"/>
                <w:szCs w:val="20"/>
              </w:rPr>
              <w:t>(5) Strongly disagree</w:t>
            </w:r>
            <w:r>
              <w:rPr>
                <w:rFonts w:ascii="Arial" w:hAnsi="Arial" w:cs="Arial"/>
                <w:szCs w:val="20"/>
              </w:rPr>
              <w:t xml:space="preserve">            </w:t>
            </w:r>
            <w:r w:rsidRPr="005C584E">
              <w:rPr>
                <w:rFonts w:ascii="Arial" w:hAnsi="Arial" w:cs="Arial"/>
                <w:szCs w:val="20"/>
              </w:rPr>
              <w:t>(88) DK</w:t>
            </w:r>
            <w:r>
              <w:rPr>
                <w:rFonts w:ascii="Arial" w:hAnsi="Arial" w:cs="Arial"/>
                <w:szCs w:val="20"/>
              </w:rPr>
              <w:t xml:space="preserve">                          (98</w:t>
            </w:r>
            <w:r w:rsidRPr="005C584E">
              <w:rPr>
                <w:rFonts w:ascii="Arial" w:hAnsi="Arial" w:cs="Arial"/>
                <w:szCs w:val="20"/>
              </w:rPr>
              <w:t xml:space="preserve">) </w:t>
            </w:r>
            <w:r>
              <w:rPr>
                <w:rFonts w:ascii="Arial" w:hAnsi="Arial" w:cs="Arial"/>
                <w:szCs w:val="20"/>
              </w:rPr>
              <w:t>DA (</w:t>
            </w:r>
            <w:r w:rsidRPr="005C584E">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6DE7DBE3" w14:textId="77777777" w:rsidR="00A92F55" w:rsidRPr="009E65BA" w:rsidRDefault="00BE7447" w:rsidP="00BE7447">
            <w:pPr>
              <w:jc w:val="center"/>
              <w:rPr>
                <w:rFonts w:ascii="Arial" w:hAnsi="Arial" w:cs="Arial"/>
                <w:b/>
                <w:bCs/>
                <w:szCs w:val="20"/>
              </w:rPr>
            </w:pPr>
            <w:r w:rsidRPr="00D02FC8">
              <w:rPr>
                <w:rFonts w:ascii="Arial" w:hAnsi="Arial" w:cs="Arial"/>
                <w:b/>
                <w:szCs w:val="20"/>
              </w:rPr>
              <w:t>|__|__|</w:t>
            </w:r>
          </w:p>
        </w:tc>
      </w:tr>
    </w:tbl>
    <w:p w14:paraId="5261BABB" w14:textId="77777777" w:rsidR="00A92F55" w:rsidRDefault="00A92F55" w:rsidP="00A92F55"/>
    <w:tbl>
      <w:tblPr>
        <w:tblW w:w="5003" w:type="pct"/>
        <w:tblLayout w:type="fixed"/>
        <w:tblLook w:val="0000" w:firstRow="0" w:lastRow="0" w:firstColumn="0" w:lastColumn="0" w:noHBand="0" w:noVBand="0"/>
      </w:tblPr>
      <w:tblGrid>
        <w:gridCol w:w="8568"/>
        <w:gridCol w:w="1014"/>
      </w:tblGrid>
      <w:tr w:rsidR="00BE7447" w:rsidRPr="009E65BA" w14:paraId="14D0307F"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0A4588DB" w14:textId="77777777"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IVOL18</w:t>
            </w:r>
            <w:r w:rsidRPr="008609C3">
              <w:rPr>
                <w:rFonts w:ascii="Arial" w:hAnsi="Arial" w:cs="Arial"/>
                <w:b/>
                <w:szCs w:val="20"/>
              </w:rPr>
              <w:t xml:space="preserve">. </w:t>
            </w:r>
            <w:r w:rsidRPr="008609C3">
              <w:rPr>
                <w:rFonts w:ascii="Arial" w:hAnsi="Arial" w:cs="Arial"/>
                <w:szCs w:val="20"/>
              </w:rPr>
              <w:t xml:space="preserve">If some children or teenagers were spray-painting graffiti on a local building, how likely is it that adults in your neighborhood would do something about it? </w:t>
            </w:r>
            <w:r w:rsidRPr="00D32D8C">
              <w:rPr>
                <w:rFonts w:ascii="Arial" w:hAnsi="Arial" w:cs="Arial"/>
                <w:b/>
                <w:szCs w:val="20"/>
              </w:rPr>
              <w:t>[Read alternatives]</w:t>
            </w:r>
          </w:p>
          <w:p w14:paraId="289FE2C5" w14:textId="77777777"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(1) very unlikely</w:t>
            </w:r>
            <w:r>
              <w:rPr>
                <w:rFonts w:ascii="Arial" w:hAnsi="Arial" w:cs="Arial"/>
                <w:szCs w:val="20"/>
              </w:rPr>
              <w:t xml:space="preserve">              </w:t>
            </w:r>
            <w:r w:rsidRPr="008609C3">
              <w:rPr>
                <w:rFonts w:ascii="Arial" w:hAnsi="Arial" w:cs="Arial"/>
                <w:szCs w:val="20"/>
              </w:rPr>
              <w:t>(2) unlikely</w:t>
            </w:r>
            <w:r>
              <w:rPr>
                <w:rFonts w:ascii="Arial" w:hAnsi="Arial" w:cs="Arial"/>
                <w:szCs w:val="20"/>
              </w:rPr>
              <w:t xml:space="preserve">                     </w:t>
            </w:r>
            <w:r w:rsidRPr="008609C3">
              <w:rPr>
                <w:rFonts w:ascii="Arial" w:hAnsi="Arial" w:cs="Arial"/>
                <w:szCs w:val="20"/>
              </w:rPr>
              <w:t>(3) neither likely nor unlikely</w:t>
            </w:r>
          </w:p>
          <w:p w14:paraId="18CB75A9"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(4) likely</w:t>
            </w:r>
            <w:r>
              <w:rPr>
                <w:rFonts w:ascii="Arial" w:hAnsi="Arial" w:cs="Arial"/>
                <w:szCs w:val="20"/>
              </w:rPr>
              <w:t xml:space="preserve">                          </w:t>
            </w:r>
            <w:r w:rsidRPr="008609C3">
              <w:rPr>
                <w:rFonts w:ascii="Arial" w:hAnsi="Arial" w:cs="Arial"/>
                <w:szCs w:val="20"/>
              </w:rPr>
              <w:t>(5) very likely</w:t>
            </w:r>
            <w:r>
              <w:rPr>
                <w:rFonts w:ascii="Arial" w:hAnsi="Arial" w:cs="Arial"/>
                <w:szCs w:val="20"/>
              </w:rPr>
              <w:t xml:space="preserve">                 </w:t>
            </w:r>
          </w:p>
          <w:p w14:paraId="506DA2EB"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8609C3">
              <w:rPr>
                <w:rFonts w:ascii="Arial" w:hAnsi="Arial" w:cs="Arial"/>
                <w:szCs w:val="20"/>
              </w:rPr>
              <w:t xml:space="preserve">(88) </w:t>
            </w:r>
            <w:r>
              <w:rPr>
                <w:rFonts w:ascii="Arial" w:hAnsi="Arial" w:cs="Arial"/>
                <w:szCs w:val="20"/>
              </w:rPr>
              <w:t xml:space="preserve">DK                           </w:t>
            </w:r>
            <w:r w:rsidRPr="008609C3">
              <w:rPr>
                <w:rFonts w:ascii="Arial" w:hAnsi="Arial" w:cs="Arial"/>
                <w:szCs w:val="20"/>
              </w:rPr>
              <w:t>(9</w:t>
            </w:r>
            <w:r>
              <w:rPr>
                <w:rFonts w:ascii="Arial" w:hAnsi="Arial" w:cs="Arial"/>
                <w:szCs w:val="20"/>
              </w:rPr>
              <w:t>8</w:t>
            </w:r>
            <w:r w:rsidRPr="008609C3">
              <w:rPr>
                <w:rFonts w:ascii="Arial" w:hAnsi="Arial" w:cs="Arial"/>
                <w:szCs w:val="20"/>
              </w:rPr>
              <w:t xml:space="preserve">) </w:t>
            </w:r>
            <w:r>
              <w:rPr>
                <w:rFonts w:ascii="Arial" w:hAnsi="Arial" w:cs="Arial"/>
                <w:szCs w:val="20"/>
              </w:rPr>
              <w:t>DA (</w:t>
            </w:r>
            <w:r w:rsidRPr="008609C3">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190FF900" w14:textId="77777777" w:rsidR="00BE7447" w:rsidRDefault="00BE7447" w:rsidP="00BE7447">
            <w:pPr>
              <w:jc w:val="center"/>
            </w:pPr>
            <w:r w:rsidRPr="00D4260E">
              <w:rPr>
                <w:rFonts w:ascii="Arial" w:hAnsi="Arial" w:cs="Arial"/>
                <w:b/>
                <w:szCs w:val="20"/>
              </w:rPr>
              <w:t>|__|__|</w:t>
            </w:r>
          </w:p>
        </w:tc>
      </w:tr>
    </w:tbl>
    <w:p w14:paraId="11E13428" w14:textId="77777777" w:rsidR="0007035F" w:rsidRDefault="0007035F"/>
    <w:p w14:paraId="079AA8F8" w14:textId="77777777" w:rsidR="0007035F" w:rsidRDefault="0007035F"/>
    <w:p w14:paraId="0D70A494" w14:textId="77777777" w:rsidR="004915BB" w:rsidRDefault="004915BB"/>
    <w:tbl>
      <w:tblPr>
        <w:tblW w:w="5003" w:type="pct"/>
        <w:tblLayout w:type="fixed"/>
        <w:tblLook w:val="0000" w:firstRow="0" w:lastRow="0" w:firstColumn="0" w:lastColumn="0" w:noHBand="0" w:noVBand="0"/>
      </w:tblPr>
      <w:tblGrid>
        <w:gridCol w:w="8568"/>
        <w:gridCol w:w="1014"/>
      </w:tblGrid>
      <w:tr w:rsidR="00BE7447" w:rsidRPr="009E65BA" w14:paraId="2E593585"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5350DBAE" w14:textId="77777777"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b/>
                <w:szCs w:val="20"/>
              </w:rPr>
              <w:lastRenderedPageBreak/>
              <w:t>IVOL1</w:t>
            </w:r>
            <w:r>
              <w:rPr>
                <w:rFonts w:ascii="Arial" w:hAnsi="Arial" w:cs="Arial"/>
                <w:b/>
                <w:szCs w:val="20"/>
              </w:rPr>
              <w:t>9</w:t>
            </w:r>
            <w:r w:rsidRPr="001E2601">
              <w:rPr>
                <w:rFonts w:ascii="Arial" w:hAnsi="Arial" w:cs="Arial"/>
                <w:b/>
                <w:szCs w:val="20"/>
              </w:rPr>
              <w:t>.</w:t>
            </w:r>
            <w:r w:rsidRPr="001E2601">
              <w:rPr>
                <w:rFonts w:ascii="Arial" w:hAnsi="Arial" w:cs="Arial"/>
                <w:szCs w:val="20"/>
              </w:rPr>
              <w:t xml:space="preserve"> What is the likelihood that people from your neighborhood would intervene if a fight broke out in front of your house, with someone being beaten? </w:t>
            </w:r>
            <w:r>
              <w:rPr>
                <w:rFonts w:ascii="Arial" w:hAnsi="Arial" w:cs="Arial"/>
                <w:b/>
                <w:szCs w:val="20"/>
              </w:rPr>
              <w:t>[Intervene means personally intervene in the fight]</w:t>
            </w:r>
            <w:r w:rsidRPr="00D32D8C">
              <w:rPr>
                <w:rFonts w:ascii="Arial" w:hAnsi="Arial" w:cs="Arial"/>
                <w:b/>
                <w:szCs w:val="20"/>
              </w:rPr>
              <w:t xml:space="preserve"> [Read alternatives]</w:t>
            </w:r>
          </w:p>
          <w:p w14:paraId="600874C8" w14:textId="4884673B"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(1) </w:t>
            </w:r>
            <w:r w:rsidR="00F165A6">
              <w:rPr>
                <w:rFonts w:ascii="Arial" w:hAnsi="Arial" w:cs="Arial"/>
                <w:szCs w:val="20"/>
              </w:rPr>
              <w:t>V</w:t>
            </w:r>
            <w:r w:rsidRPr="001E2601">
              <w:rPr>
                <w:rFonts w:ascii="Arial" w:hAnsi="Arial" w:cs="Arial"/>
                <w:szCs w:val="20"/>
              </w:rPr>
              <w:t>ery unlikely</w:t>
            </w:r>
            <w:r>
              <w:rPr>
                <w:rFonts w:ascii="Arial" w:hAnsi="Arial" w:cs="Arial"/>
                <w:szCs w:val="20"/>
              </w:rPr>
              <w:t xml:space="preserve">                       </w:t>
            </w:r>
            <w:r w:rsidRPr="001E2601">
              <w:rPr>
                <w:rFonts w:ascii="Arial" w:hAnsi="Arial" w:cs="Arial"/>
                <w:szCs w:val="20"/>
              </w:rPr>
              <w:t xml:space="preserve">(2) </w:t>
            </w:r>
            <w:r w:rsidR="00F165A6">
              <w:rPr>
                <w:rFonts w:ascii="Arial" w:hAnsi="Arial" w:cs="Arial"/>
                <w:szCs w:val="20"/>
              </w:rPr>
              <w:t>U</w:t>
            </w:r>
            <w:r w:rsidRPr="001E2601">
              <w:rPr>
                <w:rFonts w:ascii="Arial" w:hAnsi="Arial" w:cs="Arial"/>
                <w:szCs w:val="20"/>
              </w:rPr>
              <w:t>nlikely</w:t>
            </w:r>
            <w:r>
              <w:rPr>
                <w:rFonts w:ascii="Arial" w:hAnsi="Arial" w:cs="Arial"/>
                <w:szCs w:val="20"/>
              </w:rPr>
              <w:t xml:space="preserve">                 </w:t>
            </w:r>
            <w:r w:rsidRPr="001E2601">
              <w:rPr>
                <w:rFonts w:ascii="Arial" w:hAnsi="Arial" w:cs="Arial"/>
                <w:szCs w:val="20"/>
              </w:rPr>
              <w:t xml:space="preserve">(3) </w:t>
            </w:r>
            <w:r w:rsidR="00F165A6">
              <w:rPr>
                <w:rFonts w:ascii="Arial" w:hAnsi="Arial" w:cs="Arial"/>
                <w:szCs w:val="20"/>
              </w:rPr>
              <w:t>N</w:t>
            </w:r>
            <w:r w:rsidRPr="001E2601">
              <w:rPr>
                <w:rFonts w:ascii="Arial" w:hAnsi="Arial" w:cs="Arial"/>
                <w:szCs w:val="20"/>
              </w:rPr>
              <w:t>either likely nor unlikely</w:t>
            </w:r>
          </w:p>
          <w:p w14:paraId="3F74FCF1" w14:textId="3122136B"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(4) </w:t>
            </w:r>
            <w:r w:rsidR="00F165A6">
              <w:rPr>
                <w:rFonts w:ascii="Arial" w:hAnsi="Arial" w:cs="Arial"/>
                <w:szCs w:val="20"/>
              </w:rPr>
              <w:t>L</w:t>
            </w:r>
            <w:r w:rsidRPr="001E2601">
              <w:rPr>
                <w:rFonts w:ascii="Arial" w:hAnsi="Arial" w:cs="Arial"/>
                <w:szCs w:val="20"/>
              </w:rPr>
              <w:t>ikely</w:t>
            </w:r>
            <w:r>
              <w:rPr>
                <w:rFonts w:ascii="Arial" w:hAnsi="Arial" w:cs="Arial"/>
                <w:szCs w:val="20"/>
              </w:rPr>
              <w:t xml:space="preserve">                                   </w:t>
            </w:r>
            <w:r w:rsidRPr="001E2601">
              <w:rPr>
                <w:rFonts w:ascii="Arial" w:hAnsi="Arial" w:cs="Arial"/>
                <w:szCs w:val="20"/>
              </w:rPr>
              <w:t xml:space="preserve">(5) </w:t>
            </w:r>
            <w:r w:rsidR="00F165A6">
              <w:rPr>
                <w:rFonts w:ascii="Arial" w:hAnsi="Arial" w:cs="Arial"/>
                <w:szCs w:val="20"/>
              </w:rPr>
              <w:t>V</w:t>
            </w:r>
            <w:r w:rsidRPr="001E2601">
              <w:rPr>
                <w:rFonts w:ascii="Arial" w:hAnsi="Arial" w:cs="Arial"/>
                <w:szCs w:val="20"/>
              </w:rPr>
              <w:t>ery likely</w:t>
            </w:r>
          </w:p>
          <w:p w14:paraId="06186CB1" w14:textId="77777777" w:rsidR="00BE7447" w:rsidRPr="007721E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1E2601">
              <w:rPr>
                <w:rFonts w:ascii="Arial" w:hAnsi="Arial" w:cs="Arial"/>
                <w:szCs w:val="20"/>
              </w:rPr>
              <w:t xml:space="preserve">(88) </w:t>
            </w:r>
            <w:r>
              <w:rPr>
                <w:rFonts w:ascii="Arial" w:hAnsi="Arial" w:cs="Arial"/>
                <w:szCs w:val="20"/>
              </w:rPr>
              <w:t xml:space="preserve">DK                              </w:t>
            </w:r>
            <w:r w:rsidRPr="001E2601">
              <w:rPr>
                <w:rFonts w:ascii="Arial" w:hAnsi="Arial" w:cs="Arial"/>
                <w:szCs w:val="20"/>
              </w:rPr>
              <w:t xml:space="preserve">      (9</w:t>
            </w:r>
            <w:r>
              <w:rPr>
                <w:rFonts w:ascii="Arial" w:hAnsi="Arial" w:cs="Arial"/>
                <w:szCs w:val="20"/>
              </w:rPr>
              <w:t>8</w:t>
            </w:r>
            <w:r w:rsidRPr="001E2601">
              <w:rPr>
                <w:rFonts w:ascii="Arial" w:hAnsi="Arial" w:cs="Arial"/>
                <w:szCs w:val="20"/>
              </w:rPr>
              <w:t xml:space="preserve">) </w:t>
            </w:r>
            <w:r>
              <w:rPr>
                <w:rFonts w:ascii="Arial" w:hAnsi="Arial" w:cs="Arial"/>
                <w:szCs w:val="20"/>
              </w:rPr>
              <w:t>DA (</w:t>
            </w:r>
            <w:r w:rsidRPr="001E2601">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720E6C2F" w14:textId="77777777" w:rsidR="00BE7447" w:rsidRDefault="00BE7447" w:rsidP="00BE7447">
            <w:pPr>
              <w:jc w:val="center"/>
            </w:pPr>
            <w:r w:rsidRPr="00D4260E">
              <w:rPr>
                <w:rFonts w:ascii="Arial" w:hAnsi="Arial" w:cs="Arial"/>
                <w:b/>
                <w:szCs w:val="20"/>
              </w:rPr>
              <w:t>|__|__|</w:t>
            </w:r>
          </w:p>
        </w:tc>
      </w:tr>
      <w:tr w:rsidR="00BE7447" w:rsidRPr="009E65BA" w14:paraId="7AF64E9D"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2F66FF44" w14:textId="77777777" w:rsidR="00BE7447" w:rsidRPr="00E12CD9"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Pr>
                <w:rFonts w:ascii="Arial" w:hAnsi="Arial" w:cs="Arial"/>
                <w:b/>
                <w:szCs w:val="20"/>
              </w:rPr>
              <w:t>IVOL20</w:t>
            </w:r>
            <w:r w:rsidRPr="00FB198A">
              <w:rPr>
                <w:rFonts w:ascii="Arial" w:hAnsi="Arial" w:cs="Arial"/>
                <w:b/>
                <w:szCs w:val="20"/>
              </w:rPr>
              <w:t xml:space="preserve">. </w:t>
            </w:r>
            <w:r w:rsidRPr="00FB198A">
              <w:rPr>
                <w:rFonts w:ascii="Arial" w:hAnsi="Arial" w:cs="Arial"/>
                <w:szCs w:val="20"/>
              </w:rPr>
              <w:t>How much litter, broken glass, or trash is on the sidewalks and streets in your neighborhood?</w:t>
            </w:r>
            <w:r>
              <w:rPr>
                <w:rFonts w:ascii="Arial" w:hAnsi="Arial" w:cs="Arial"/>
                <w:szCs w:val="20"/>
              </w:rPr>
              <w:t xml:space="preserve"> </w:t>
            </w:r>
            <w:r>
              <w:rPr>
                <w:rFonts w:ascii="Arial" w:hAnsi="Arial" w:cs="Arial"/>
                <w:b/>
                <w:szCs w:val="20"/>
              </w:rPr>
              <w:t>[Read alternatives]</w:t>
            </w:r>
          </w:p>
          <w:p w14:paraId="1D5BA647" w14:textId="77777777"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w:t>
            </w:r>
            <w:r>
              <w:rPr>
                <w:rFonts w:ascii="Arial" w:hAnsi="Arial" w:cs="Arial"/>
                <w:szCs w:val="20"/>
              </w:rPr>
              <w:t xml:space="preserve">                 </w:t>
            </w:r>
            <w:r w:rsidRPr="00FB198A">
              <w:rPr>
                <w:rFonts w:ascii="Arial" w:hAnsi="Arial" w:cs="Arial"/>
                <w:szCs w:val="20"/>
              </w:rPr>
              <w:t>(2) Some</w:t>
            </w:r>
            <w:r>
              <w:rPr>
                <w:rFonts w:ascii="Arial" w:hAnsi="Arial" w:cs="Arial"/>
                <w:szCs w:val="20"/>
              </w:rPr>
              <w:t xml:space="preserve">              </w:t>
            </w:r>
            <w:r w:rsidRPr="00FB198A">
              <w:rPr>
                <w:rFonts w:ascii="Arial" w:hAnsi="Arial" w:cs="Arial"/>
                <w:szCs w:val="20"/>
              </w:rPr>
              <w:t>(3) A lot</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14:paraId="6006ABB6" w14:textId="77777777" w:rsidR="00BE7447" w:rsidRDefault="00BE7447" w:rsidP="00BE7447">
            <w:pPr>
              <w:jc w:val="center"/>
            </w:pPr>
            <w:r w:rsidRPr="00D4260E">
              <w:rPr>
                <w:rFonts w:ascii="Arial" w:hAnsi="Arial" w:cs="Arial"/>
                <w:b/>
                <w:szCs w:val="20"/>
              </w:rPr>
              <w:t>|__|__|</w:t>
            </w:r>
          </w:p>
        </w:tc>
      </w:tr>
      <w:tr w:rsidR="00BE7447" w:rsidRPr="009E65BA" w14:paraId="3F6885E1"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5632D3A5"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IVOL21.</w:t>
            </w:r>
            <w:r w:rsidRPr="00FB198A">
              <w:rPr>
                <w:rFonts w:ascii="Arial" w:hAnsi="Arial" w:cs="Arial"/>
                <w:b/>
                <w:szCs w:val="20"/>
              </w:rPr>
              <w:t xml:space="preserve"> </w:t>
            </w:r>
            <w:r w:rsidRPr="00FB198A">
              <w:rPr>
                <w:rFonts w:ascii="Arial" w:hAnsi="Arial" w:cs="Arial"/>
                <w:szCs w:val="20"/>
              </w:rPr>
              <w:t>How much graffiti</w:t>
            </w:r>
            <w:r>
              <w:rPr>
                <w:rFonts w:ascii="Arial" w:hAnsi="Arial" w:cs="Arial"/>
                <w:szCs w:val="20"/>
              </w:rPr>
              <w:t xml:space="preserve"> (paint)</w:t>
            </w:r>
            <w:r w:rsidRPr="00FB198A">
              <w:rPr>
                <w:rFonts w:ascii="Arial" w:hAnsi="Arial" w:cs="Arial"/>
                <w:szCs w:val="20"/>
              </w:rPr>
              <w:t xml:space="preserve"> is there on buildings and walls in your neighborhood?</w:t>
            </w:r>
            <w:r>
              <w:rPr>
                <w:rFonts w:ascii="Arial" w:hAnsi="Arial" w:cs="Arial"/>
                <w:szCs w:val="20"/>
              </w:rPr>
              <w:t xml:space="preserve"> </w:t>
            </w:r>
            <w:r>
              <w:rPr>
                <w:rFonts w:ascii="Arial" w:hAnsi="Arial" w:cs="Arial"/>
                <w:b/>
                <w:szCs w:val="20"/>
              </w:rPr>
              <w:t>[Read alternatives]</w:t>
            </w:r>
          </w:p>
          <w:p w14:paraId="76EE4F75"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14:paraId="2F6B38A3" w14:textId="77777777" w:rsidR="00BE7447" w:rsidRDefault="00BE7447" w:rsidP="00BE7447">
            <w:pPr>
              <w:jc w:val="center"/>
            </w:pPr>
            <w:r w:rsidRPr="00D4260E">
              <w:rPr>
                <w:rFonts w:ascii="Arial" w:hAnsi="Arial" w:cs="Arial"/>
                <w:b/>
                <w:szCs w:val="20"/>
              </w:rPr>
              <w:t>|__|__|</w:t>
            </w:r>
          </w:p>
        </w:tc>
      </w:tr>
      <w:tr w:rsidR="00BE7447" w:rsidRPr="009E65BA" w14:paraId="02621F26"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27E4D937"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IVOL22.</w:t>
            </w:r>
            <w:r w:rsidRPr="00FB198A">
              <w:rPr>
                <w:rFonts w:ascii="Arial" w:hAnsi="Arial" w:cs="Arial"/>
                <w:b/>
                <w:szCs w:val="20"/>
              </w:rPr>
              <w:t xml:space="preserve"> </w:t>
            </w:r>
            <w:r w:rsidRPr="00FB198A">
              <w:rPr>
                <w:rFonts w:ascii="Arial" w:hAnsi="Arial" w:cs="Arial"/>
                <w:szCs w:val="20"/>
              </w:rPr>
              <w:t>How many vacant lots or deserted houses or storefronts are there in your neighborhood?</w:t>
            </w:r>
            <w:r>
              <w:rPr>
                <w:rFonts w:ascii="Arial" w:hAnsi="Arial" w:cs="Arial"/>
                <w:szCs w:val="20"/>
              </w:rPr>
              <w:t xml:space="preserve"> </w:t>
            </w:r>
            <w:r>
              <w:rPr>
                <w:rFonts w:ascii="Arial" w:hAnsi="Arial" w:cs="Arial"/>
                <w:b/>
                <w:szCs w:val="20"/>
              </w:rPr>
              <w:t>[Read alternatives]</w:t>
            </w:r>
          </w:p>
          <w:p w14:paraId="116DC99B"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14:paraId="3BDC02BF" w14:textId="77777777" w:rsidR="00BE7447" w:rsidRDefault="00BE7447" w:rsidP="00BE7447">
            <w:pPr>
              <w:jc w:val="center"/>
            </w:pPr>
            <w:r w:rsidRPr="00D4260E">
              <w:rPr>
                <w:rFonts w:ascii="Arial" w:hAnsi="Arial" w:cs="Arial"/>
                <w:b/>
                <w:szCs w:val="20"/>
              </w:rPr>
              <w:t>|__|__|</w:t>
            </w:r>
          </w:p>
        </w:tc>
      </w:tr>
      <w:tr w:rsidR="00BE7447" w:rsidRPr="009E65BA" w14:paraId="20EA79F5"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0951AC68" w14:textId="0B10AF6A"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IVOL23.</w:t>
            </w:r>
            <w:r w:rsidRPr="00FB198A">
              <w:rPr>
                <w:rFonts w:ascii="Arial" w:hAnsi="Arial" w:cs="Arial"/>
                <w:b/>
                <w:szCs w:val="20"/>
              </w:rPr>
              <w:t xml:space="preserve"> </w:t>
            </w:r>
            <w:r w:rsidRPr="00FB198A">
              <w:rPr>
                <w:rFonts w:ascii="Arial" w:hAnsi="Arial" w:cs="Arial"/>
                <w:szCs w:val="20"/>
              </w:rPr>
              <w:t>About how many people in this neighborhood would you guess make part or all of their income selling drugs</w:t>
            </w:r>
            <w:r w:rsidR="000F7287">
              <w:rPr>
                <w:rFonts w:ascii="Arial" w:hAnsi="Arial" w:cs="Arial"/>
                <w:szCs w:val="20"/>
              </w:rPr>
              <w:t>? J</w:t>
            </w:r>
            <w:r w:rsidR="00BA3415">
              <w:rPr>
                <w:rFonts w:ascii="Arial" w:hAnsi="Arial" w:cs="Arial"/>
                <w:szCs w:val="20"/>
              </w:rPr>
              <w:t>ust give your best guess</w:t>
            </w:r>
            <w:r w:rsidR="000F7287">
              <w:rPr>
                <w:rFonts w:ascii="Arial" w:hAnsi="Arial" w:cs="Arial"/>
                <w:szCs w:val="20"/>
              </w:rPr>
              <w:t>.</w:t>
            </w:r>
            <w:r w:rsidRPr="00FB198A">
              <w:rPr>
                <w:rFonts w:ascii="Arial" w:hAnsi="Arial" w:cs="Arial"/>
                <w:szCs w:val="20"/>
              </w:rPr>
              <w:t xml:space="preserve"> </w:t>
            </w:r>
            <w:r w:rsidRPr="00E12CD9">
              <w:rPr>
                <w:rFonts w:ascii="Arial" w:hAnsi="Arial" w:cs="Arial"/>
                <w:b/>
                <w:szCs w:val="20"/>
              </w:rPr>
              <w:t>[Read alternatives]</w:t>
            </w:r>
            <w:r w:rsidR="00BA3415">
              <w:rPr>
                <w:rFonts w:ascii="Arial" w:hAnsi="Arial" w:cs="Arial"/>
                <w:b/>
                <w:szCs w:val="20"/>
              </w:rPr>
              <w:t xml:space="preserve"> [“Accept all = Almost all”; “Accept none = Almost none”]</w:t>
            </w:r>
          </w:p>
          <w:p w14:paraId="1D4FBCB8"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Almost all</w:t>
            </w:r>
            <w:r>
              <w:rPr>
                <w:rFonts w:ascii="Arial" w:hAnsi="Arial" w:cs="Arial"/>
                <w:szCs w:val="20"/>
              </w:rPr>
              <w:t xml:space="preserve">              </w:t>
            </w:r>
            <w:r w:rsidRPr="00FB198A">
              <w:rPr>
                <w:rFonts w:ascii="Arial" w:hAnsi="Arial" w:cs="Arial"/>
                <w:szCs w:val="20"/>
              </w:rPr>
              <w:t>(2) More than half</w:t>
            </w:r>
            <w:r>
              <w:rPr>
                <w:rFonts w:ascii="Arial" w:hAnsi="Arial" w:cs="Arial"/>
                <w:szCs w:val="20"/>
              </w:rPr>
              <w:t xml:space="preserve">     </w:t>
            </w:r>
            <w:r w:rsidRPr="00FB198A">
              <w:rPr>
                <w:rFonts w:ascii="Arial" w:hAnsi="Arial" w:cs="Arial"/>
                <w:szCs w:val="20"/>
              </w:rPr>
              <w:t>(3) About half</w:t>
            </w:r>
            <w:r>
              <w:rPr>
                <w:rFonts w:ascii="Arial" w:hAnsi="Arial" w:cs="Arial"/>
                <w:szCs w:val="20"/>
              </w:rPr>
              <w:t xml:space="preserve">            </w:t>
            </w:r>
            <w:r w:rsidRPr="00FB198A">
              <w:rPr>
                <w:rFonts w:ascii="Arial" w:hAnsi="Arial" w:cs="Arial"/>
                <w:szCs w:val="20"/>
              </w:rPr>
              <w:t>(4) Less than half</w:t>
            </w:r>
          </w:p>
          <w:p w14:paraId="1707AC63"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(5) Almost none</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14:paraId="1C6D1C7C" w14:textId="77777777" w:rsidR="00BE7447" w:rsidRDefault="00BE7447" w:rsidP="00BE7447">
            <w:pPr>
              <w:jc w:val="center"/>
            </w:pPr>
            <w:r w:rsidRPr="00D4260E">
              <w:rPr>
                <w:rFonts w:ascii="Arial" w:hAnsi="Arial" w:cs="Arial"/>
                <w:b/>
                <w:szCs w:val="20"/>
              </w:rPr>
              <w:t>|__|__|</w:t>
            </w:r>
          </w:p>
        </w:tc>
      </w:tr>
    </w:tbl>
    <w:p w14:paraId="0EDBF529" w14:textId="77777777" w:rsidR="00A92F55" w:rsidRPr="005C56B6" w:rsidRDefault="00A92F55" w:rsidP="008959A2">
      <w:pPr>
        <w:rPr>
          <w:rFonts w:ascii="Arial" w:hAnsi="Arial" w:cs="Arial"/>
        </w:rPr>
      </w:pPr>
    </w:p>
    <w:p w14:paraId="2758E8E2" w14:textId="77777777" w:rsidR="008959A2" w:rsidRPr="005C56B6" w:rsidRDefault="008959A2" w:rsidP="008959A2">
      <w:pPr>
        <w:rPr>
          <w:rFonts w:ascii="Arial" w:hAnsi="Arial" w:cs="Arial"/>
          <w:b/>
        </w:rPr>
      </w:pPr>
      <w:r w:rsidRPr="005C56B6">
        <w:rPr>
          <w:rFonts w:ascii="Arial" w:hAnsi="Arial" w:cs="Arial"/>
          <w:b/>
        </w:rPr>
        <w:t>[</w:t>
      </w:r>
      <w:r w:rsidRPr="005C56B6">
        <w:rPr>
          <w:rFonts w:ascii="Arial" w:hAnsi="Arial" w:cs="Arial"/>
          <w:b/>
          <w:caps/>
        </w:rPr>
        <w:t>Give Card</w:t>
      </w:r>
      <w:r w:rsidRPr="005C56B6">
        <w:rPr>
          <w:rFonts w:ascii="Arial" w:hAnsi="Arial" w:cs="Arial"/>
          <w:b/>
        </w:rPr>
        <w:t xml:space="preserve"> A</w:t>
      </w:r>
      <w:r>
        <w:rPr>
          <w:rFonts w:ascii="Arial" w:hAnsi="Arial" w:cs="Arial"/>
          <w:b/>
        </w:rPr>
        <w:t xml:space="preserve"> TO THE RESPONDENT</w:t>
      </w:r>
      <w:r w:rsidRPr="005C56B6">
        <w:rPr>
          <w:rFonts w:ascii="Arial" w:hAnsi="Arial" w:cs="Arial"/>
          <w:b/>
        </w:rPr>
        <w:t>]</w:t>
      </w:r>
    </w:p>
    <w:p w14:paraId="18EAE86A" w14:textId="77777777" w:rsidR="008959A2" w:rsidRDefault="008959A2" w:rsidP="008959A2">
      <w:pPr>
        <w:rPr>
          <w:rFonts w:ascii="Arial" w:hAnsi="Arial" w:cs="Arial"/>
          <w:b/>
        </w:rPr>
      </w:pPr>
    </w:p>
    <w:tbl>
      <w:tblPr>
        <w:tblW w:w="5000" w:type="pct"/>
        <w:tblLook w:val="0000" w:firstRow="0" w:lastRow="0" w:firstColumn="0" w:lastColumn="0" w:noHBand="0" w:noVBand="0"/>
      </w:tblPr>
      <w:tblGrid>
        <w:gridCol w:w="740"/>
        <w:gridCol w:w="739"/>
        <w:gridCol w:w="739"/>
        <w:gridCol w:w="739"/>
        <w:gridCol w:w="142"/>
        <w:gridCol w:w="598"/>
        <w:gridCol w:w="739"/>
        <w:gridCol w:w="739"/>
        <w:gridCol w:w="739"/>
        <w:gridCol w:w="739"/>
        <w:gridCol w:w="749"/>
        <w:gridCol w:w="634"/>
        <w:gridCol w:w="716"/>
        <w:gridCol w:w="824"/>
      </w:tblGrid>
      <w:tr w:rsidR="00346AF8" w:rsidRPr="00346AF8" w14:paraId="4A159E64" w14:textId="77777777" w:rsidTr="005A4577">
        <w:trPr>
          <w:trHeight w:val="746"/>
        </w:trPr>
        <w:tc>
          <w:tcPr>
            <w:tcW w:w="5000" w:type="pct"/>
            <w:gridSpan w:val="14"/>
            <w:tcBorders>
              <w:top w:val="dotted" w:sz="4" w:space="0" w:color="auto"/>
              <w:left w:val="dotted" w:sz="4" w:space="0" w:color="auto"/>
              <w:bottom w:val="dotted" w:sz="4" w:space="0" w:color="auto"/>
              <w:right w:val="dotted" w:sz="4" w:space="0" w:color="auto"/>
            </w:tcBorders>
          </w:tcPr>
          <w:p w14:paraId="3E4076AD" w14:textId="38D4CA12" w:rsidR="00346AF8" w:rsidRPr="00DA711E" w:rsidRDefault="00346AF8" w:rsidP="00DA711E">
            <w:pPr>
              <w:jc w:val="both"/>
              <w:rPr>
                <w:rFonts w:ascii="Arial" w:hAnsi="Arial" w:cs="Arial"/>
              </w:rPr>
            </w:pPr>
            <w:r w:rsidRPr="00DA711E">
              <w:rPr>
                <w:rFonts w:ascii="Arial" w:hAnsi="Arial" w:cs="Arial"/>
                <w:b/>
              </w:rPr>
              <w:t>L1B.</w:t>
            </w:r>
            <w:r w:rsidRPr="00DA711E">
              <w:rPr>
                <w:rFonts w:ascii="Arial" w:hAnsi="Arial" w:cs="Arial"/>
              </w:rPr>
              <w:t xml:space="preserve"> Now, to change the subject....  On this card there is a 1-10 scale that goes from liberal to conservative. One means liberal and 10 means conservative. Nowadays, when we speak of political leanings, we talk of liberals and conservatives.  In other words, some people sympathize more with the liberals and others with the conservatives.  According to the meaning that the terms "liberals" and "conservatives" have for you, and thinking of your own political leanings, where would you place yourself on this scale? </w:t>
            </w:r>
          </w:p>
        </w:tc>
      </w:tr>
      <w:tr w:rsidR="00346AF8" w:rsidRPr="00346AF8" w14:paraId="3668B7CD" w14:textId="77777777" w:rsidTr="005A4577">
        <w:trPr>
          <w:cantSplit/>
          <w:trHeight w:val="710"/>
        </w:trPr>
        <w:tc>
          <w:tcPr>
            <w:tcW w:w="3865" w:type="pct"/>
            <w:gridSpan w:val="11"/>
            <w:tcBorders>
              <w:top w:val="dotted" w:sz="4" w:space="0" w:color="auto"/>
              <w:left w:val="dotted" w:sz="4" w:space="0" w:color="auto"/>
              <w:bottom w:val="dotted" w:sz="4" w:space="0" w:color="000000"/>
              <w:right w:val="dotted" w:sz="4" w:space="0" w:color="000000"/>
            </w:tcBorders>
          </w:tcPr>
          <w:p w14:paraId="3A6A5079" w14:textId="77777777" w:rsidR="00346AF8" w:rsidRPr="00DA711E" w:rsidRDefault="00346AF8" w:rsidP="005A4577">
            <w:pPr>
              <w:pStyle w:val="ListContinue"/>
              <w:rPr>
                <w:rFonts w:ascii="Arial" w:hAnsi="Arial" w:cs="Arial"/>
              </w:rPr>
            </w:pPr>
          </w:p>
        </w:tc>
        <w:tc>
          <w:tcPr>
            <w:tcW w:w="331" w:type="pct"/>
            <w:tcBorders>
              <w:top w:val="dotted" w:sz="4" w:space="0" w:color="auto"/>
              <w:left w:val="dotted" w:sz="4" w:space="0" w:color="auto"/>
              <w:bottom w:val="nil"/>
              <w:right w:val="dotted" w:sz="4" w:space="0" w:color="auto"/>
            </w:tcBorders>
          </w:tcPr>
          <w:p w14:paraId="1B9E0C40" w14:textId="77777777" w:rsidR="00346AF8" w:rsidRPr="00DA711E" w:rsidRDefault="00346AF8" w:rsidP="005A4577">
            <w:pPr>
              <w:pStyle w:val="ListContinue"/>
              <w:spacing w:after="0"/>
              <w:ind w:left="0"/>
              <w:rPr>
                <w:rFonts w:ascii="Arial" w:hAnsi="Arial" w:cs="Arial"/>
              </w:rPr>
            </w:pPr>
            <w:r w:rsidRPr="00DA711E">
              <w:rPr>
                <w:rFonts w:ascii="Arial" w:hAnsi="Arial" w:cs="Arial"/>
              </w:rPr>
              <w:t> </w:t>
            </w:r>
          </w:p>
        </w:tc>
        <w:tc>
          <w:tcPr>
            <w:tcW w:w="374" w:type="pct"/>
            <w:tcBorders>
              <w:top w:val="dotted" w:sz="4" w:space="0" w:color="auto"/>
              <w:left w:val="dotted" w:sz="4" w:space="0" w:color="auto"/>
              <w:bottom w:val="dotted" w:sz="4" w:space="0" w:color="auto"/>
              <w:right w:val="dotted" w:sz="4" w:space="0" w:color="auto"/>
            </w:tcBorders>
          </w:tcPr>
          <w:p w14:paraId="1948A202" w14:textId="77777777" w:rsidR="00346AF8" w:rsidRPr="00DA711E" w:rsidRDefault="00346AF8" w:rsidP="005A4577">
            <w:pPr>
              <w:pStyle w:val="ListContinue"/>
              <w:spacing w:after="0"/>
              <w:ind w:left="0"/>
              <w:rPr>
                <w:rFonts w:ascii="Arial" w:hAnsi="Arial" w:cs="Arial"/>
              </w:rPr>
            </w:pPr>
          </w:p>
        </w:tc>
        <w:tc>
          <w:tcPr>
            <w:tcW w:w="430" w:type="pct"/>
            <w:tcBorders>
              <w:top w:val="dotted" w:sz="4" w:space="0" w:color="auto"/>
              <w:left w:val="dotted" w:sz="4" w:space="0" w:color="auto"/>
              <w:bottom w:val="nil"/>
              <w:right w:val="dotted" w:sz="4" w:space="0" w:color="auto"/>
            </w:tcBorders>
          </w:tcPr>
          <w:p w14:paraId="127BE765" w14:textId="77777777" w:rsidR="00346AF8" w:rsidRPr="00DA711E" w:rsidRDefault="00346AF8" w:rsidP="005A4577">
            <w:pPr>
              <w:pStyle w:val="ListContinue"/>
              <w:rPr>
                <w:rFonts w:ascii="Arial" w:hAnsi="Arial" w:cs="Arial"/>
              </w:rPr>
            </w:pPr>
            <w:r w:rsidRPr="00DA711E">
              <w:rPr>
                <w:rFonts w:ascii="Arial" w:hAnsi="Arial" w:cs="Arial"/>
              </w:rPr>
              <w:t> </w:t>
            </w:r>
          </w:p>
        </w:tc>
      </w:tr>
      <w:tr w:rsidR="00346AF8" w:rsidRPr="00346AF8" w14:paraId="28EC9177" w14:textId="77777777" w:rsidTr="005A4577">
        <w:trPr>
          <w:cantSplit/>
          <w:trHeight w:val="338"/>
        </w:trPr>
        <w:tc>
          <w:tcPr>
            <w:tcW w:w="386" w:type="pct"/>
            <w:tcBorders>
              <w:top w:val="nil"/>
              <w:left w:val="single" w:sz="12" w:space="0" w:color="auto"/>
              <w:bottom w:val="single" w:sz="12" w:space="0" w:color="auto"/>
              <w:right w:val="single" w:sz="12" w:space="0" w:color="auto"/>
            </w:tcBorders>
          </w:tcPr>
          <w:p w14:paraId="6A601075" w14:textId="77777777" w:rsidR="00346AF8" w:rsidRPr="00DA711E" w:rsidRDefault="00346AF8" w:rsidP="005A4577">
            <w:pPr>
              <w:pStyle w:val="ListContinue"/>
              <w:rPr>
                <w:rFonts w:ascii="Arial" w:hAnsi="Arial" w:cs="Arial"/>
              </w:rPr>
            </w:pPr>
            <w:r w:rsidRPr="00DA711E">
              <w:rPr>
                <w:rFonts w:ascii="Arial" w:hAnsi="Arial" w:cs="Arial"/>
              </w:rPr>
              <w:t>1</w:t>
            </w:r>
          </w:p>
        </w:tc>
        <w:tc>
          <w:tcPr>
            <w:tcW w:w="386" w:type="pct"/>
            <w:tcBorders>
              <w:top w:val="nil"/>
              <w:left w:val="nil"/>
              <w:bottom w:val="single" w:sz="12" w:space="0" w:color="auto"/>
              <w:right w:val="single" w:sz="12" w:space="0" w:color="auto"/>
            </w:tcBorders>
          </w:tcPr>
          <w:p w14:paraId="0264424F" w14:textId="77777777" w:rsidR="00346AF8" w:rsidRPr="00DA711E" w:rsidRDefault="00346AF8" w:rsidP="005A4577">
            <w:pPr>
              <w:pStyle w:val="ListContinue"/>
              <w:rPr>
                <w:rFonts w:ascii="Arial" w:hAnsi="Arial" w:cs="Arial"/>
              </w:rPr>
            </w:pPr>
            <w:r w:rsidRPr="00DA711E">
              <w:rPr>
                <w:rFonts w:ascii="Arial" w:hAnsi="Arial" w:cs="Arial"/>
              </w:rPr>
              <w:t>2</w:t>
            </w:r>
          </w:p>
        </w:tc>
        <w:tc>
          <w:tcPr>
            <w:tcW w:w="386" w:type="pct"/>
            <w:tcBorders>
              <w:top w:val="nil"/>
              <w:left w:val="nil"/>
              <w:bottom w:val="single" w:sz="12" w:space="0" w:color="auto"/>
              <w:right w:val="single" w:sz="12" w:space="0" w:color="auto"/>
            </w:tcBorders>
          </w:tcPr>
          <w:p w14:paraId="5B507018" w14:textId="77777777" w:rsidR="00346AF8" w:rsidRPr="00DA711E" w:rsidRDefault="00346AF8" w:rsidP="005A4577">
            <w:pPr>
              <w:pStyle w:val="ListContinue"/>
              <w:rPr>
                <w:rFonts w:ascii="Arial" w:hAnsi="Arial" w:cs="Arial"/>
              </w:rPr>
            </w:pPr>
            <w:r w:rsidRPr="00DA711E">
              <w:rPr>
                <w:rFonts w:ascii="Arial" w:hAnsi="Arial" w:cs="Arial"/>
              </w:rPr>
              <w:t>3</w:t>
            </w:r>
          </w:p>
        </w:tc>
        <w:tc>
          <w:tcPr>
            <w:tcW w:w="386" w:type="pct"/>
            <w:tcBorders>
              <w:top w:val="nil"/>
              <w:left w:val="nil"/>
              <w:bottom w:val="single" w:sz="12" w:space="0" w:color="auto"/>
              <w:right w:val="single" w:sz="12" w:space="0" w:color="auto"/>
            </w:tcBorders>
          </w:tcPr>
          <w:p w14:paraId="37E926AF" w14:textId="77777777" w:rsidR="00346AF8" w:rsidRPr="00DA711E" w:rsidRDefault="00346AF8" w:rsidP="005A4577">
            <w:pPr>
              <w:pStyle w:val="ListContinue"/>
              <w:rPr>
                <w:rFonts w:ascii="Arial" w:hAnsi="Arial" w:cs="Arial"/>
              </w:rPr>
            </w:pPr>
            <w:r w:rsidRPr="00DA711E">
              <w:rPr>
                <w:rFonts w:ascii="Arial" w:hAnsi="Arial" w:cs="Arial"/>
              </w:rPr>
              <w:t>4</w:t>
            </w:r>
          </w:p>
        </w:tc>
        <w:tc>
          <w:tcPr>
            <w:tcW w:w="386" w:type="pct"/>
            <w:gridSpan w:val="2"/>
            <w:tcBorders>
              <w:top w:val="nil"/>
              <w:left w:val="nil"/>
              <w:bottom w:val="single" w:sz="12" w:space="0" w:color="auto"/>
              <w:right w:val="single" w:sz="12" w:space="0" w:color="auto"/>
            </w:tcBorders>
          </w:tcPr>
          <w:p w14:paraId="067DC984" w14:textId="77777777" w:rsidR="00346AF8" w:rsidRPr="00DA711E" w:rsidRDefault="00346AF8" w:rsidP="005A4577">
            <w:pPr>
              <w:pStyle w:val="ListContinue"/>
              <w:rPr>
                <w:rFonts w:ascii="Arial" w:hAnsi="Arial" w:cs="Arial"/>
              </w:rPr>
            </w:pPr>
            <w:r w:rsidRPr="00DA711E">
              <w:rPr>
                <w:rFonts w:ascii="Arial" w:hAnsi="Arial" w:cs="Arial"/>
              </w:rPr>
              <w:t>5</w:t>
            </w:r>
          </w:p>
        </w:tc>
        <w:tc>
          <w:tcPr>
            <w:tcW w:w="386" w:type="pct"/>
            <w:tcBorders>
              <w:top w:val="nil"/>
              <w:left w:val="nil"/>
              <w:bottom w:val="single" w:sz="12" w:space="0" w:color="auto"/>
              <w:right w:val="single" w:sz="12" w:space="0" w:color="auto"/>
            </w:tcBorders>
          </w:tcPr>
          <w:p w14:paraId="22A87A70" w14:textId="77777777" w:rsidR="00346AF8" w:rsidRPr="00DA711E" w:rsidRDefault="00346AF8" w:rsidP="005A4577">
            <w:pPr>
              <w:pStyle w:val="ListContinue"/>
              <w:rPr>
                <w:rFonts w:ascii="Arial" w:hAnsi="Arial" w:cs="Arial"/>
              </w:rPr>
            </w:pPr>
            <w:r w:rsidRPr="00DA711E">
              <w:rPr>
                <w:rFonts w:ascii="Arial" w:hAnsi="Arial" w:cs="Arial"/>
              </w:rPr>
              <w:t>6</w:t>
            </w:r>
          </w:p>
        </w:tc>
        <w:tc>
          <w:tcPr>
            <w:tcW w:w="386" w:type="pct"/>
            <w:tcBorders>
              <w:top w:val="nil"/>
              <w:left w:val="nil"/>
              <w:bottom w:val="single" w:sz="12" w:space="0" w:color="auto"/>
              <w:right w:val="single" w:sz="12" w:space="0" w:color="auto"/>
            </w:tcBorders>
          </w:tcPr>
          <w:p w14:paraId="346DD7FB" w14:textId="77777777" w:rsidR="00346AF8" w:rsidRPr="00DA711E" w:rsidRDefault="00346AF8" w:rsidP="005A4577">
            <w:pPr>
              <w:pStyle w:val="ListContinue"/>
              <w:rPr>
                <w:rFonts w:ascii="Arial" w:hAnsi="Arial" w:cs="Arial"/>
              </w:rPr>
            </w:pPr>
            <w:r w:rsidRPr="00DA711E">
              <w:rPr>
                <w:rFonts w:ascii="Arial" w:hAnsi="Arial" w:cs="Arial"/>
              </w:rPr>
              <w:t>7</w:t>
            </w:r>
          </w:p>
        </w:tc>
        <w:tc>
          <w:tcPr>
            <w:tcW w:w="386" w:type="pct"/>
            <w:tcBorders>
              <w:top w:val="nil"/>
              <w:left w:val="nil"/>
              <w:bottom w:val="single" w:sz="12" w:space="0" w:color="auto"/>
              <w:right w:val="single" w:sz="12" w:space="0" w:color="auto"/>
            </w:tcBorders>
          </w:tcPr>
          <w:p w14:paraId="750381FC" w14:textId="77777777" w:rsidR="00346AF8" w:rsidRPr="00DA711E" w:rsidRDefault="00346AF8" w:rsidP="005A4577">
            <w:pPr>
              <w:pStyle w:val="ListContinue"/>
              <w:rPr>
                <w:rFonts w:ascii="Arial" w:hAnsi="Arial" w:cs="Arial"/>
              </w:rPr>
            </w:pPr>
            <w:r w:rsidRPr="00DA711E">
              <w:rPr>
                <w:rFonts w:ascii="Arial" w:hAnsi="Arial" w:cs="Arial"/>
              </w:rPr>
              <w:t>8</w:t>
            </w:r>
          </w:p>
        </w:tc>
        <w:tc>
          <w:tcPr>
            <w:tcW w:w="386" w:type="pct"/>
            <w:tcBorders>
              <w:top w:val="nil"/>
              <w:left w:val="nil"/>
              <w:bottom w:val="single" w:sz="12" w:space="0" w:color="auto"/>
              <w:right w:val="single" w:sz="12" w:space="0" w:color="auto"/>
            </w:tcBorders>
          </w:tcPr>
          <w:p w14:paraId="229E9D88" w14:textId="77777777" w:rsidR="00346AF8" w:rsidRPr="00DA711E" w:rsidRDefault="00346AF8" w:rsidP="005A4577">
            <w:pPr>
              <w:pStyle w:val="ListContinue"/>
              <w:rPr>
                <w:rFonts w:ascii="Arial" w:hAnsi="Arial" w:cs="Arial"/>
              </w:rPr>
            </w:pPr>
            <w:r w:rsidRPr="00DA711E">
              <w:rPr>
                <w:rFonts w:ascii="Arial" w:hAnsi="Arial" w:cs="Arial"/>
              </w:rPr>
              <w:t>9</w:t>
            </w:r>
          </w:p>
        </w:tc>
        <w:tc>
          <w:tcPr>
            <w:tcW w:w="391" w:type="pct"/>
            <w:tcBorders>
              <w:top w:val="nil"/>
              <w:left w:val="nil"/>
              <w:bottom w:val="single" w:sz="12" w:space="0" w:color="auto"/>
              <w:right w:val="dotted" w:sz="4" w:space="0" w:color="auto"/>
            </w:tcBorders>
          </w:tcPr>
          <w:p w14:paraId="3A0E1CFC" w14:textId="77777777" w:rsidR="00346AF8" w:rsidRPr="00DA711E" w:rsidRDefault="00346AF8" w:rsidP="005A4577">
            <w:pPr>
              <w:pStyle w:val="ListContinue"/>
              <w:rPr>
                <w:rFonts w:ascii="Arial" w:hAnsi="Arial" w:cs="Arial"/>
              </w:rPr>
            </w:pPr>
            <w:r w:rsidRPr="00DA711E">
              <w:rPr>
                <w:rFonts w:ascii="Arial" w:hAnsi="Arial" w:cs="Arial"/>
              </w:rPr>
              <w:t>10</w:t>
            </w:r>
          </w:p>
        </w:tc>
        <w:tc>
          <w:tcPr>
            <w:tcW w:w="331" w:type="pct"/>
            <w:tcBorders>
              <w:top w:val="dotted" w:sz="4" w:space="0" w:color="auto"/>
              <w:left w:val="dotted" w:sz="4" w:space="0" w:color="auto"/>
              <w:bottom w:val="dotted" w:sz="4" w:space="0" w:color="auto"/>
              <w:right w:val="dotted" w:sz="4" w:space="0" w:color="auto"/>
            </w:tcBorders>
          </w:tcPr>
          <w:p w14:paraId="4A7ABA53" w14:textId="77777777" w:rsidR="00346AF8" w:rsidRPr="00346AF8" w:rsidRDefault="00346AF8" w:rsidP="005A4577">
            <w:pPr>
              <w:pStyle w:val="ListContinue"/>
              <w:spacing w:after="0"/>
              <w:ind w:left="0"/>
              <w:rPr>
                <w:rFonts w:ascii="Arial" w:hAnsi="Arial" w:cs="Arial"/>
                <w:b/>
              </w:rPr>
            </w:pPr>
            <w:r w:rsidRPr="00346AF8">
              <w:rPr>
                <w:rFonts w:ascii="Arial" w:hAnsi="Arial" w:cs="Arial"/>
                <w:b/>
              </w:rPr>
              <w:t>DK</w:t>
            </w:r>
          </w:p>
          <w:p w14:paraId="614AE6A1" w14:textId="77777777" w:rsidR="00346AF8" w:rsidRPr="00DA711E" w:rsidRDefault="00346AF8" w:rsidP="005A4577">
            <w:pPr>
              <w:pStyle w:val="ListContinue"/>
              <w:spacing w:after="0"/>
              <w:ind w:left="0"/>
              <w:rPr>
                <w:rFonts w:ascii="Arial" w:hAnsi="Arial" w:cs="Arial"/>
                <w:b/>
              </w:rPr>
            </w:pPr>
            <w:r w:rsidRPr="00556C36">
              <w:rPr>
                <w:rFonts w:ascii="Arial" w:hAnsi="Arial" w:cs="Arial"/>
                <w:b/>
              </w:rPr>
              <w:t>88</w:t>
            </w:r>
          </w:p>
        </w:tc>
        <w:tc>
          <w:tcPr>
            <w:tcW w:w="374" w:type="pct"/>
            <w:tcBorders>
              <w:top w:val="dotted" w:sz="4" w:space="0" w:color="auto"/>
              <w:left w:val="dotted" w:sz="4" w:space="0" w:color="auto"/>
              <w:bottom w:val="dotted" w:sz="4" w:space="0" w:color="auto"/>
              <w:right w:val="dotted" w:sz="4" w:space="0" w:color="auto"/>
            </w:tcBorders>
          </w:tcPr>
          <w:p w14:paraId="117E9E96" w14:textId="77777777" w:rsidR="00346AF8" w:rsidRPr="00346AF8" w:rsidRDefault="00346AF8" w:rsidP="005A4577">
            <w:pPr>
              <w:pStyle w:val="ListContinue"/>
              <w:spacing w:after="0"/>
              <w:ind w:left="0"/>
              <w:rPr>
                <w:rFonts w:ascii="Arial" w:hAnsi="Arial" w:cs="Arial"/>
                <w:b/>
              </w:rPr>
            </w:pPr>
            <w:r w:rsidRPr="00346AF8">
              <w:rPr>
                <w:rFonts w:ascii="Arial" w:hAnsi="Arial" w:cs="Arial"/>
                <w:b/>
              </w:rPr>
              <w:t>DA</w:t>
            </w:r>
          </w:p>
          <w:p w14:paraId="419689C7" w14:textId="77777777" w:rsidR="00346AF8" w:rsidRPr="00DA711E" w:rsidRDefault="00346AF8" w:rsidP="005A4577">
            <w:pPr>
              <w:pStyle w:val="ListContinue"/>
              <w:spacing w:after="0"/>
              <w:ind w:left="0"/>
              <w:rPr>
                <w:rFonts w:ascii="Arial" w:hAnsi="Arial" w:cs="Arial"/>
              </w:rPr>
            </w:pPr>
            <w:r w:rsidRPr="00556C36">
              <w:rPr>
                <w:rFonts w:ascii="Arial" w:hAnsi="Arial" w:cs="Arial"/>
                <w:b/>
              </w:rPr>
              <w:t>98</w:t>
            </w:r>
          </w:p>
        </w:tc>
        <w:tc>
          <w:tcPr>
            <w:tcW w:w="430" w:type="pct"/>
            <w:vMerge w:val="restart"/>
            <w:tcBorders>
              <w:top w:val="dotted" w:sz="4" w:space="0" w:color="auto"/>
              <w:left w:val="dotted" w:sz="4" w:space="0" w:color="auto"/>
              <w:bottom w:val="dotted" w:sz="4" w:space="0" w:color="auto"/>
              <w:right w:val="dotted" w:sz="4" w:space="0" w:color="auto"/>
            </w:tcBorders>
          </w:tcPr>
          <w:p w14:paraId="4730745B" w14:textId="77777777" w:rsidR="00346AF8" w:rsidRPr="00DA711E" w:rsidRDefault="00346AF8" w:rsidP="005A4577">
            <w:pPr>
              <w:pStyle w:val="ListContinue"/>
              <w:rPr>
                <w:rFonts w:ascii="Arial" w:hAnsi="Arial" w:cs="Arial"/>
              </w:rPr>
            </w:pPr>
            <w:r w:rsidRPr="00DA711E">
              <w:rPr>
                <w:rFonts w:ascii="Arial" w:hAnsi="Arial" w:cs="Arial"/>
              </w:rPr>
              <w:t> </w:t>
            </w:r>
          </w:p>
        </w:tc>
      </w:tr>
      <w:tr w:rsidR="00346AF8" w:rsidRPr="0041013B" w14:paraId="1F01D2AC" w14:textId="77777777" w:rsidTr="005A4577">
        <w:trPr>
          <w:cantSplit/>
          <w:trHeight w:val="277"/>
        </w:trPr>
        <w:tc>
          <w:tcPr>
            <w:tcW w:w="1618" w:type="pct"/>
            <w:gridSpan w:val="5"/>
            <w:tcBorders>
              <w:top w:val="single" w:sz="12" w:space="0" w:color="auto"/>
              <w:left w:val="dotted" w:sz="4" w:space="0" w:color="auto"/>
              <w:bottom w:val="dotted" w:sz="4" w:space="0" w:color="auto"/>
              <w:right w:val="nil"/>
            </w:tcBorders>
          </w:tcPr>
          <w:p w14:paraId="169543DF" w14:textId="77777777" w:rsidR="00346AF8" w:rsidRPr="00DA711E" w:rsidRDefault="00346AF8" w:rsidP="005A4577">
            <w:pPr>
              <w:pStyle w:val="ListContinue"/>
              <w:ind w:left="0"/>
              <w:rPr>
                <w:rFonts w:ascii="Arial" w:hAnsi="Arial" w:cs="Arial"/>
                <w:b/>
              </w:rPr>
            </w:pPr>
            <w:r w:rsidRPr="00DA711E">
              <w:rPr>
                <w:rFonts w:ascii="Arial" w:hAnsi="Arial" w:cs="Arial"/>
                <w:b/>
              </w:rPr>
              <w:t>Liberal</w:t>
            </w:r>
          </w:p>
        </w:tc>
        <w:tc>
          <w:tcPr>
            <w:tcW w:w="2247" w:type="pct"/>
            <w:gridSpan w:val="6"/>
            <w:tcBorders>
              <w:top w:val="single" w:sz="12" w:space="0" w:color="auto"/>
              <w:left w:val="nil"/>
              <w:bottom w:val="dotted" w:sz="4" w:space="0" w:color="auto"/>
              <w:right w:val="single" w:sz="12" w:space="0" w:color="000000"/>
            </w:tcBorders>
          </w:tcPr>
          <w:p w14:paraId="775979FB" w14:textId="77777777" w:rsidR="00346AF8" w:rsidRPr="00DA711E" w:rsidRDefault="00346AF8" w:rsidP="005A4577">
            <w:pPr>
              <w:pStyle w:val="ListContinue"/>
              <w:jc w:val="right"/>
              <w:rPr>
                <w:rFonts w:ascii="Arial" w:hAnsi="Arial" w:cs="Arial"/>
                <w:b/>
              </w:rPr>
            </w:pPr>
            <w:r w:rsidRPr="00DA711E">
              <w:rPr>
                <w:rFonts w:ascii="Arial" w:hAnsi="Arial" w:cs="Arial"/>
                <w:b/>
              </w:rPr>
              <w:t>Conservative</w:t>
            </w:r>
          </w:p>
        </w:tc>
        <w:tc>
          <w:tcPr>
            <w:tcW w:w="331" w:type="pct"/>
            <w:tcBorders>
              <w:top w:val="nil"/>
              <w:left w:val="nil"/>
              <w:bottom w:val="dotted" w:sz="4" w:space="0" w:color="auto"/>
              <w:right w:val="dotted" w:sz="4" w:space="0" w:color="auto"/>
            </w:tcBorders>
          </w:tcPr>
          <w:p w14:paraId="3EA98653" w14:textId="77777777" w:rsidR="00346AF8" w:rsidRPr="00DA711E" w:rsidRDefault="00346AF8" w:rsidP="005A4577">
            <w:pPr>
              <w:pStyle w:val="ListContinue"/>
              <w:spacing w:after="0"/>
              <w:ind w:left="0"/>
              <w:rPr>
                <w:rFonts w:ascii="Arial" w:hAnsi="Arial" w:cs="Arial"/>
              </w:rPr>
            </w:pPr>
          </w:p>
        </w:tc>
        <w:tc>
          <w:tcPr>
            <w:tcW w:w="374" w:type="pct"/>
            <w:tcBorders>
              <w:top w:val="dotted" w:sz="4" w:space="0" w:color="auto"/>
              <w:left w:val="dotted" w:sz="4" w:space="0" w:color="auto"/>
              <w:bottom w:val="dotted" w:sz="4" w:space="0" w:color="auto"/>
              <w:right w:val="dotted" w:sz="4" w:space="0" w:color="auto"/>
            </w:tcBorders>
          </w:tcPr>
          <w:p w14:paraId="0892E69D" w14:textId="77777777" w:rsidR="00346AF8" w:rsidRPr="00DA711E" w:rsidRDefault="00346AF8" w:rsidP="005A4577">
            <w:pPr>
              <w:pStyle w:val="ListContinue"/>
              <w:spacing w:after="0"/>
              <w:ind w:left="0"/>
              <w:rPr>
                <w:rFonts w:ascii="Arial" w:hAnsi="Arial" w:cs="Arial"/>
              </w:rPr>
            </w:pPr>
          </w:p>
        </w:tc>
        <w:tc>
          <w:tcPr>
            <w:tcW w:w="430" w:type="pct"/>
            <w:vMerge/>
            <w:tcBorders>
              <w:top w:val="dashed" w:sz="4" w:space="0" w:color="auto"/>
              <w:left w:val="dotted" w:sz="4" w:space="0" w:color="auto"/>
              <w:bottom w:val="dotted" w:sz="4" w:space="0" w:color="auto"/>
              <w:right w:val="dotted" w:sz="4" w:space="0" w:color="auto"/>
            </w:tcBorders>
            <w:vAlign w:val="center"/>
          </w:tcPr>
          <w:p w14:paraId="06A5BAF4" w14:textId="77777777" w:rsidR="00346AF8" w:rsidRPr="00DA711E" w:rsidRDefault="00346AF8" w:rsidP="005A4577">
            <w:pPr>
              <w:pStyle w:val="ListContinue"/>
              <w:rPr>
                <w:rFonts w:ascii="Arial" w:hAnsi="Arial" w:cs="Arial"/>
              </w:rPr>
            </w:pPr>
          </w:p>
        </w:tc>
      </w:tr>
    </w:tbl>
    <w:p w14:paraId="0D313631" w14:textId="77777777" w:rsidR="00346AF8" w:rsidRPr="005C56B6" w:rsidRDefault="00346AF8" w:rsidP="008959A2">
      <w:pPr>
        <w:rPr>
          <w:rFonts w:ascii="Arial" w:hAnsi="Arial" w:cs="Arial"/>
          <w:b/>
        </w:rPr>
      </w:pPr>
    </w:p>
    <w:p w14:paraId="0C61552F" w14:textId="77777777" w:rsidR="008959A2" w:rsidRPr="005C56B6" w:rsidRDefault="008959A2" w:rsidP="008959A2">
      <w:pPr>
        <w:rPr>
          <w:rFonts w:ascii="Arial" w:hAnsi="Arial" w:cs="Arial"/>
          <w:b/>
          <w:szCs w:val="20"/>
        </w:rPr>
      </w:pPr>
      <w:r w:rsidRPr="005C56B6">
        <w:rPr>
          <w:rFonts w:ascii="Arial" w:hAnsi="Arial" w:cs="Arial"/>
          <w:b/>
          <w:szCs w:val="20"/>
        </w:rPr>
        <w:t>[</w:t>
      </w:r>
      <w:r w:rsidRPr="005C56B6">
        <w:rPr>
          <w:rFonts w:ascii="Arial" w:hAnsi="Arial" w:cs="Arial"/>
          <w:b/>
          <w:caps/>
          <w:szCs w:val="20"/>
        </w:rPr>
        <w:t>Take back Card</w:t>
      </w:r>
      <w:r w:rsidRPr="005C56B6">
        <w:rPr>
          <w:rFonts w:ascii="Arial" w:hAnsi="Arial" w:cs="Arial"/>
          <w:b/>
          <w:szCs w:val="20"/>
        </w:rPr>
        <w:t xml:space="preserve"> A]</w:t>
      </w:r>
    </w:p>
    <w:p w14:paraId="0D0DB0F0" w14:textId="77777777" w:rsidR="008959A2" w:rsidRPr="005C56B6" w:rsidRDefault="008959A2" w:rsidP="008959A2">
      <w:pPr>
        <w:rPr>
          <w:rFonts w:ascii="Arial" w:hAnsi="Arial" w:cs="Arial"/>
          <w:b/>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521"/>
        <w:gridCol w:w="979"/>
      </w:tblGrid>
      <w:tr w:rsidR="008959A2" w:rsidRPr="005C56B6" w14:paraId="3588796B" w14:textId="77777777">
        <w:tc>
          <w:tcPr>
            <w:tcW w:w="4485" w:type="pct"/>
            <w:vAlign w:val="center"/>
          </w:tcPr>
          <w:p w14:paraId="614997E4" w14:textId="77777777" w:rsidR="008959A2" w:rsidRPr="005C56B6" w:rsidRDefault="008959A2" w:rsidP="00D6442C">
            <w:pPr>
              <w:spacing w:after="40"/>
              <w:rPr>
                <w:rFonts w:ascii="Arial" w:hAnsi="Arial" w:cs="Arial"/>
              </w:rPr>
            </w:pPr>
            <w:r w:rsidRPr="005C56B6">
              <w:rPr>
                <w:rFonts w:ascii="Arial" w:hAnsi="Arial" w:cs="Arial"/>
                <w:b/>
              </w:rPr>
              <w:t>PROT3.</w:t>
            </w:r>
            <w:r w:rsidRPr="005C56B6">
              <w:rPr>
                <w:rFonts w:ascii="Arial" w:hAnsi="Arial" w:cs="Arial"/>
              </w:rPr>
              <w:t xml:space="preserve"> In the </w:t>
            </w:r>
            <w:r w:rsidRPr="005C56B6">
              <w:rPr>
                <w:rFonts w:ascii="Arial" w:hAnsi="Arial" w:cs="Arial"/>
                <w:b/>
              </w:rPr>
              <w:t>last 12 months</w:t>
            </w:r>
            <w:r w:rsidRPr="005C56B6">
              <w:rPr>
                <w:rFonts w:ascii="Arial" w:hAnsi="Arial" w:cs="Arial"/>
              </w:rPr>
              <w:t xml:space="preserve">, have you participated in a demonstration or protest march? </w:t>
            </w:r>
          </w:p>
          <w:p w14:paraId="5F54E237" w14:textId="77777777" w:rsidR="008959A2" w:rsidRPr="005C56B6" w:rsidRDefault="008959A2" w:rsidP="00D6442C">
            <w:pPr>
              <w:spacing w:after="40"/>
              <w:rPr>
                <w:rFonts w:ascii="Arial" w:hAnsi="Arial" w:cs="Arial"/>
              </w:rPr>
            </w:pPr>
            <w:r w:rsidRPr="005C56B6">
              <w:rPr>
                <w:rFonts w:ascii="Arial" w:hAnsi="Arial" w:cs="Arial"/>
              </w:rPr>
              <w:t xml:space="preserve">(1) Yes            (2) No    </w:t>
            </w:r>
            <w:r>
              <w:rPr>
                <w:rFonts w:ascii="Arial" w:hAnsi="Arial" w:cs="Arial"/>
              </w:rPr>
              <w:t xml:space="preserve">       </w:t>
            </w:r>
            <w:r w:rsidRPr="005C56B6">
              <w:rPr>
                <w:rFonts w:ascii="Arial" w:hAnsi="Arial" w:cs="Arial"/>
              </w:rPr>
              <w:t xml:space="preserve">(88) DK         (98)DA </w:t>
            </w:r>
          </w:p>
        </w:tc>
        <w:tc>
          <w:tcPr>
            <w:tcW w:w="515" w:type="pct"/>
            <w:vAlign w:val="center"/>
          </w:tcPr>
          <w:p w14:paraId="56773065" w14:textId="77777777" w:rsidR="008959A2" w:rsidRPr="005C56B6" w:rsidRDefault="008959A2" w:rsidP="00D6442C">
            <w:pPr>
              <w:spacing w:after="40"/>
              <w:rPr>
                <w:rFonts w:ascii="Arial" w:hAnsi="Arial" w:cs="Arial"/>
              </w:rPr>
            </w:pPr>
            <w:r w:rsidRPr="00D02FC8">
              <w:rPr>
                <w:rFonts w:ascii="Arial" w:hAnsi="Arial" w:cs="Arial"/>
                <w:b/>
                <w:szCs w:val="20"/>
              </w:rPr>
              <w:t>|__|__|</w:t>
            </w:r>
          </w:p>
        </w:tc>
      </w:tr>
    </w:tbl>
    <w:p w14:paraId="4FA6D8D5"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4171"/>
        <w:gridCol w:w="1461"/>
        <w:gridCol w:w="1299"/>
        <w:gridCol w:w="839"/>
        <w:gridCol w:w="806"/>
        <w:gridCol w:w="1000"/>
      </w:tblGrid>
      <w:tr w:rsidR="008959A2" w:rsidRPr="005C56B6" w14:paraId="01FF7D23" w14:textId="77777777">
        <w:trPr>
          <w:trHeight w:val="814"/>
        </w:trPr>
        <w:tc>
          <w:tcPr>
            <w:tcW w:w="5000" w:type="pct"/>
            <w:gridSpan w:val="6"/>
            <w:tcBorders>
              <w:top w:val="dotted" w:sz="4" w:space="0" w:color="auto"/>
              <w:left w:val="dotted" w:sz="4" w:space="0" w:color="auto"/>
              <w:bottom w:val="dotted" w:sz="4" w:space="0" w:color="auto"/>
              <w:right w:val="dotted" w:sz="4" w:space="0" w:color="auto"/>
            </w:tcBorders>
          </w:tcPr>
          <w:p w14:paraId="4ED950D9" w14:textId="77777777" w:rsidR="008959A2" w:rsidRPr="005C56B6" w:rsidRDefault="008959A2" w:rsidP="001E2CA2">
            <w:pPr>
              <w:rPr>
                <w:rFonts w:ascii="Arial" w:hAnsi="Arial" w:cs="Arial"/>
                <w:b/>
                <w:bCs/>
                <w:szCs w:val="20"/>
              </w:rPr>
            </w:pPr>
            <w:r w:rsidRPr="005C56B6">
              <w:rPr>
                <w:rFonts w:ascii="Arial" w:hAnsi="Arial" w:cs="Arial"/>
                <w:szCs w:val="20"/>
              </w:rPr>
              <w:t xml:space="preserve">Now, changing the subject. Some people say that under some circumstances it would be justified for the </w:t>
            </w:r>
            <w:r w:rsidRPr="0007035F">
              <w:rPr>
                <w:rFonts w:ascii="Arial" w:hAnsi="Arial" w:cs="Arial"/>
                <w:szCs w:val="20"/>
              </w:rPr>
              <w:t>military</w:t>
            </w:r>
            <w:r w:rsidRPr="00332C49">
              <w:rPr>
                <w:rFonts w:ascii="Arial" w:hAnsi="Arial" w:cs="Arial"/>
                <w:szCs w:val="20"/>
              </w:rPr>
              <w:t xml:space="preserve"> of this country to take power by a coup d’état (military coup). In your opinion would a </w:t>
            </w:r>
            <w:r w:rsidRPr="0007035F">
              <w:rPr>
                <w:rFonts w:ascii="Arial" w:hAnsi="Arial" w:cs="Arial"/>
                <w:szCs w:val="20"/>
              </w:rPr>
              <w:t>military</w:t>
            </w:r>
            <w:r w:rsidRPr="005C56B6">
              <w:rPr>
                <w:rFonts w:ascii="Arial" w:hAnsi="Arial" w:cs="Arial"/>
                <w:szCs w:val="20"/>
              </w:rPr>
              <w:t xml:space="preserve"> coup be justified</w:t>
            </w:r>
            <w:r>
              <w:rPr>
                <w:rFonts w:ascii="Arial" w:hAnsi="Arial" w:cs="Arial"/>
                <w:szCs w:val="20"/>
              </w:rPr>
              <w:t xml:space="preserve"> under the following circumstances?</w:t>
            </w:r>
            <w:r w:rsidRPr="005C56B6">
              <w:rPr>
                <w:rFonts w:ascii="Arial" w:hAnsi="Arial" w:cs="Arial"/>
                <w:b/>
                <w:szCs w:val="20"/>
              </w:rPr>
              <w:t>[Read the options after each question]</w:t>
            </w:r>
            <w:r w:rsidRPr="005C56B6">
              <w:rPr>
                <w:rFonts w:ascii="Arial" w:hAnsi="Arial" w:cs="Arial"/>
                <w:szCs w:val="20"/>
              </w:rPr>
              <w:t xml:space="preserve">: </w:t>
            </w:r>
          </w:p>
        </w:tc>
      </w:tr>
      <w:tr w:rsidR="008959A2" w:rsidRPr="005C56B6" w14:paraId="3387F9DB" w14:textId="77777777" w:rsidTr="00BE7447">
        <w:trPr>
          <w:trHeight w:val="531"/>
        </w:trPr>
        <w:tc>
          <w:tcPr>
            <w:tcW w:w="2178" w:type="pct"/>
            <w:tcBorders>
              <w:top w:val="dotted" w:sz="4" w:space="0" w:color="auto"/>
              <w:left w:val="dotted" w:sz="4" w:space="0" w:color="auto"/>
              <w:bottom w:val="dotted" w:sz="4" w:space="0" w:color="auto"/>
              <w:right w:val="dotted" w:sz="4" w:space="0" w:color="000000"/>
            </w:tcBorders>
          </w:tcPr>
          <w:p w14:paraId="41705532" w14:textId="77777777" w:rsidR="008959A2" w:rsidRPr="005C56B6" w:rsidRDefault="008959A2" w:rsidP="00D6442C">
            <w:pPr>
              <w:rPr>
                <w:rFonts w:ascii="Arial" w:hAnsi="Arial" w:cs="Arial"/>
                <w:b/>
                <w:bCs/>
                <w:szCs w:val="20"/>
              </w:rPr>
            </w:pPr>
            <w:r w:rsidRPr="005C56B6">
              <w:rPr>
                <w:rFonts w:ascii="Arial" w:hAnsi="Arial" w:cs="Arial"/>
                <w:b/>
                <w:bCs/>
                <w:szCs w:val="20"/>
              </w:rPr>
              <w:t>JC10</w:t>
            </w:r>
            <w:r w:rsidRPr="005C56B6">
              <w:rPr>
                <w:rFonts w:ascii="Arial" w:hAnsi="Arial" w:cs="Arial"/>
                <w:szCs w:val="20"/>
              </w:rPr>
              <w:t xml:space="preserve">. When there is a lot of crime. </w:t>
            </w:r>
          </w:p>
        </w:tc>
        <w:tc>
          <w:tcPr>
            <w:tcW w:w="763" w:type="pct"/>
            <w:tcBorders>
              <w:top w:val="dotted" w:sz="4" w:space="0" w:color="auto"/>
              <w:left w:val="nil"/>
              <w:bottom w:val="dotted" w:sz="4" w:space="0" w:color="auto"/>
              <w:right w:val="dotted" w:sz="4" w:space="0" w:color="auto"/>
            </w:tcBorders>
          </w:tcPr>
          <w:p w14:paraId="0D8142D3" w14:textId="77777777" w:rsidR="008959A2" w:rsidRPr="00332C49" w:rsidRDefault="008959A2" w:rsidP="00D6442C">
            <w:pPr>
              <w:rPr>
                <w:rFonts w:ascii="Arial" w:hAnsi="Arial" w:cs="Arial"/>
                <w:szCs w:val="20"/>
              </w:rPr>
            </w:pPr>
            <w:r w:rsidRPr="00332C49">
              <w:rPr>
                <w:rFonts w:ascii="Arial" w:hAnsi="Arial" w:cs="Arial"/>
                <w:szCs w:val="20"/>
              </w:rPr>
              <w:t xml:space="preserve">(1) A </w:t>
            </w:r>
            <w:r w:rsidRPr="0007035F">
              <w:rPr>
                <w:rFonts w:ascii="Arial" w:hAnsi="Arial" w:cs="Arial"/>
                <w:szCs w:val="20"/>
              </w:rPr>
              <w:t>military</w:t>
            </w:r>
            <w:r w:rsidRPr="00332C49">
              <w:rPr>
                <w:rFonts w:ascii="Arial" w:hAnsi="Arial" w:cs="Arial"/>
                <w:szCs w:val="20"/>
              </w:rPr>
              <w:t xml:space="preserve"> take-over of the state would be justified</w:t>
            </w:r>
          </w:p>
        </w:tc>
        <w:tc>
          <w:tcPr>
            <w:tcW w:w="678" w:type="pct"/>
            <w:tcBorders>
              <w:top w:val="dotted" w:sz="4" w:space="0" w:color="auto"/>
              <w:left w:val="nil"/>
              <w:bottom w:val="dotted" w:sz="4" w:space="0" w:color="auto"/>
              <w:right w:val="dotted" w:sz="4" w:space="0" w:color="auto"/>
            </w:tcBorders>
          </w:tcPr>
          <w:p w14:paraId="32ED5319" w14:textId="77777777" w:rsidR="008959A2" w:rsidRPr="00332C49" w:rsidRDefault="008959A2" w:rsidP="00D6442C">
            <w:pPr>
              <w:rPr>
                <w:rFonts w:ascii="Arial" w:hAnsi="Arial" w:cs="Arial"/>
                <w:szCs w:val="20"/>
              </w:rPr>
            </w:pPr>
            <w:r w:rsidRPr="00332C49">
              <w:rPr>
                <w:rFonts w:ascii="Arial" w:hAnsi="Arial" w:cs="Arial"/>
                <w:szCs w:val="20"/>
              </w:rPr>
              <w:t xml:space="preserve">(2) A </w:t>
            </w:r>
            <w:r w:rsidRPr="0007035F">
              <w:rPr>
                <w:rFonts w:ascii="Arial" w:hAnsi="Arial" w:cs="Arial"/>
                <w:szCs w:val="20"/>
              </w:rPr>
              <w:t>military</w:t>
            </w:r>
            <w:r w:rsidRPr="00332C49">
              <w:rPr>
                <w:rFonts w:ascii="Arial" w:hAnsi="Arial" w:cs="Arial"/>
                <w:szCs w:val="20"/>
              </w:rPr>
              <w:t xml:space="preserve"> take-over of the state would not be justified</w:t>
            </w:r>
          </w:p>
        </w:tc>
        <w:tc>
          <w:tcPr>
            <w:tcW w:w="438" w:type="pct"/>
            <w:tcBorders>
              <w:top w:val="dotted" w:sz="4" w:space="0" w:color="auto"/>
              <w:left w:val="nil"/>
              <w:bottom w:val="dotted" w:sz="4" w:space="0" w:color="auto"/>
              <w:right w:val="dotted" w:sz="4" w:space="0" w:color="auto"/>
            </w:tcBorders>
          </w:tcPr>
          <w:p w14:paraId="5599B3A2" w14:textId="77777777" w:rsidR="008959A2" w:rsidRPr="00D02FC8" w:rsidRDefault="008959A2" w:rsidP="00D6442C">
            <w:pPr>
              <w:jc w:val="center"/>
              <w:rPr>
                <w:rFonts w:ascii="Arial" w:hAnsi="Arial"/>
              </w:rPr>
            </w:pPr>
            <w:r w:rsidRPr="005C56B6">
              <w:rPr>
                <w:rFonts w:ascii="Arial" w:hAnsi="Arial" w:cs="Arial"/>
                <w:szCs w:val="20"/>
              </w:rPr>
              <w:t>(88) DK</w:t>
            </w:r>
          </w:p>
        </w:tc>
        <w:tc>
          <w:tcPr>
            <w:tcW w:w="421" w:type="pct"/>
            <w:tcBorders>
              <w:top w:val="dotted" w:sz="4" w:space="0" w:color="auto"/>
              <w:left w:val="nil"/>
              <w:bottom w:val="dotted" w:sz="4" w:space="0" w:color="auto"/>
              <w:right w:val="dotted" w:sz="4" w:space="0" w:color="auto"/>
            </w:tcBorders>
          </w:tcPr>
          <w:p w14:paraId="048D279F" w14:textId="77777777" w:rsidR="008959A2" w:rsidRPr="005C56B6" w:rsidRDefault="008959A2" w:rsidP="00D6442C">
            <w:pPr>
              <w:jc w:val="center"/>
              <w:rPr>
                <w:rFonts w:ascii="Arial" w:hAnsi="Arial" w:cs="Arial"/>
                <w:szCs w:val="20"/>
              </w:rPr>
            </w:pPr>
            <w:r w:rsidRPr="005C56B6">
              <w:rPr>
                <w:rFonts w:ascii="Arial" w:hAnsi="Arial" w:cs="Arial"/>
                <w:szCs w:val="20"/>
              </w:rPr>
              <w:t>(98)</w:t>
            </w:r>
          </w:p>
          <w:p w14:paraId="3635A31A" w14:textId="77777777" w:rsidR="008959A2" w:rsidRPr="005C56B6" w:rsidRDefault="008959A2" w:rsidP="00D6442C">
            <w:pPr>
              <w:jc w:val="center"/>
              <w:rPr>
                <w:rFonts w:ascii="Arial" w:hAnsi="Arial" w:cs="Arial"/>
                <w:b/>
                <w:bCs/>
                <w:szCs w:val="20"/>
              </w:rPr>
            </w:pPr>
            <w:r w:rsidRPr="005C56B6">
              <w:rPr>
                <w:rFonts w:ascii="Arial" w:hAnsi="Arial" w:cs="Arial"/>
                <w:szCs w:val="20"/>
              </w:rPr>
              <w:t>DA</w:t>
            </w:r>
          </w:p>
        </w:tc>
        <w:tc>
          <w:tcPr>
            <w:tcW w:w="522" w:type="pct"/>
            <w:tcBorders>
              <w:top w:val="dotted" w:sz="4" w:space="0" w:color="auto"/>
              <w:left w:val="dotted" w:sz="4" w:space="0" w:color="auto"/>
              <w:bottom w:val="dotted" w:sz="4" w:space="0" w:color="auto"/>
              <w:right w:val="dotted" w:sz="4" w:space="0" w:color="auto"/>
            </w:tcBorders>
            <w:vAlign w:val="center"/>
          </w:tcPr>
          <w:p w14:paraId="42BEF9F5" w14:textId="77777777" w:rsidR="008959A2" w:rsidRPr="005C56B6" w:rsidRDefault="008959A2" w:rsidP="00BE7447">
            <w:pPr>
              <w:jc w:val="center"/>
              <w:rPr>
                <w:rFonts w:ascii="Arial" w:hAnsi="Arial" w:cs="Arial"/>
                <w:b/>
                <w:bCs/>
                <w:szCs w:val="20"/>
              </w:rPr>
            </w:pPr>
            <w:r w:rsidRPr="00D02FC8">
              <w:rPr>
                <w:rFonts w:ascii="Arial" w:hAnsi="Arial" w:cs="Arial"/>
                <w:b/>
                <w:szCs w:val="20"/>
              </w:rPr>
              <w:t>|__|__|</w:t>
            </w:r>
          </w:p>
        </w:tc>
      </w:tr>
    </w:tbl>
    <w:p w14:paraId="028915D6" w14:textId="77777777" w:rsidR="008959A2" w:rsidRPr="005C56B6" w:rsidRDefault="008959A2" w:rsidP="008959A2">
      <w:pPr>
        <w:rPr>
          <w:rFonts w:ascii="Arial" w:hAnsi="Arial" w:cs="Arial"/>
          <w:szCs w:val="20"/>
        </w:rPr>
      </w:pPr>
    </w:p>
    <w:tbl>
      <w:tblPr>
        <w:tblW w:w="4980" w:type="pct"/>
        <w:tblInd w:w="38" w:type="dxa"/>
        <w:tblLook w:val="0000" w:firstRow="0" w:lastRow="0" w:firstColumn="0" w:lastColumn="0" w:noHBand="0" w:noVBand="0"/>
      </w:tblPr>
      <w:tblGrid>
        <w:gridCol w:w="4209"/>
        <w:gridCol w:w="1801"/>
        <w:gridCol w:w="1261"/>
        <w:gridCol w:w="630"/>
        <w:gridCol w:w="637"/>
        <w:gridCol w:w="1000"/>
      </w:tblGrid>
      <w:tr w:rsidR="008959A2" w:rsidRPr="005C56B6" w14:paraId="6334598B" w14:textId="77777777" w:rsidTr="00BE7447">
        <w:trPr>
          <w:trHeight w:val="530"/>
        </w:trPr>
        <w:tc>
          <w:tcPr>
            <w:tcW w:w="2206" w:type="pct"/>
            <w:tcBorders>
              <w:top w:val="dotted" w:sz="4" w:space="0" w:color="auto"/>
              <w:left w:val="dotted" w:sz="4" w:space="0" w:color="auto"/>
              <w:bottom w:val="dotted" w:sz="4" w:space="0" w:color="auto"/>
              <w:right w:val="dotted" w:sz="4" w:space="0" w:color="000000"/>
            </w:tcBorders>
          </w:tcPr>
          <w:p w14:paraId="60176CF6" w14:textId="1A261F52" w:rsidR="008959A2" w:rsidRPr="005C56B6" w:rsidRDefault="008959A2" w:rsidP="004D14DF">
            <w:pPr>
              <w:keepNext/>
              <w:jc w:val="both"/>
              <w:rPr>
                <w:rFonts w:ascii="Arial" w:hAnsi="Arial" w:cs="Arial"/>
                <w:b/>
                <w:bCs/>
                <w:szCs w:val="20"/>
              </w:rPr>
            </w:pPr>
            <w:r w:rsidRPr="005C56B6">
              <w:rPr>
                <w:rFonts w:ascii="Arial" w:hAnsi="Arial" w:cs="Arial"/>
                <w:b/>
              </w:rPr>
              <w:lastRenderedPageBreak/>
              <w:t xml:space="preserve">JC15A. </w:t>
            </w:r>
            <w:r w:rsidRPr="005C56B6">
              <w:rPr>
                <w:rFonts w:ascii="Arial" w:hAnsi="Arial" w:cs="Arial"/>
                <w:szCs w:val="20"/>
                <w:lang w:eastAsia="en-US"/>
              </w:rPr>
              <w:t xml:space="preserve">Do you believe that when the country is facing very difficult times it is justifiable for the </w:t>
            </w:r>
            <w:r w:rsidR="004D14DF">
              <w:rPr>
                <w:rFonts w:ascii="Arial" w:hAnsi="Arial" w:cs="Arial"/>
                <w:szCs w:val="20"/>
                <w:lang w:eastAsia="en-US"/>
              </w:rPr>
              <w:t>prime minister</w:t>
            </w:r>
            <w:r w:rsidR="004D14DF" w:rsidRPr="005C56B6">
              <w:rPr>
                <w:rFonts w:ascii="Arial" w:hAnsi="Arial" w:cs="Arial"/>
                <w:szCs w:val="20"/>
                <w:lang w:eastAsia="en-US"/>
              </w:rPr>
              <w:t xml:space="preserve"> </w:t>
            </w:r>
            <w:r w:rsidRPr="005C56B6">
              <w:rPr>
                <w:rFonts w:ascii="Arial" w:hAnsi="Arial" w:cs="Arial"/>
                <w:szCs w:val="20"/>
                <w:lang w:eastAsia="en-US"/>
              </w:rPr>
              <w:t xml:space="preserve">of the country to close the </w:t>
            </w:r>
            <w:r w:rsidRPr="0007035F">
              <w:rPr>
                <w:rFonts w:ascii="Arial" w:hAnsi="Arial" w:cs="Arial"/>
                <w:szCs w:val="20"/>
                <w:lang w:eastAsia="en-US"/>
              </w:rPr>
              <w:t>Parliament</w:t>
            </w:r>
            <w:r w:rsidRPr="00332C49">
              <w:rPr>
                <w:rFonts w:ascii="Arial" w:hAnsi="Arial" w:cs="Arial"/>
                <w:szCs w:val="20"/>
                <w:lang w:eastAsia="en-US"/>
              </w:rPr>
              <w:t xml:space="preserve"> and govern without </w:t>
            </w:r>
            <w:r w:rsidRPr="0007035F">
              <w:rPr>
                <w:rFonts w:ascii="Arial" w:hAnsi="Arial" w:cs="Arial"/>
                <w:szCs w:val="20"/>
                <w:lang w:eastAsia="en-US"/>
              </w:rPr>
              <w:t>Parliament</w:t>
            </w:r>
            <w:r w:rsidRPr="005C56B6">
              <w:rPr>
                <w:rFonts w:ascii="Arial" w:hAnsi="Arial" w:cs="Arial"/>
                <w:szCs w:val="20"/>
                <w:lang w:eastAsia="en-US"/>
              </w:rPr>
              <w:t>?</w:t>
            </w:r>
          </w:p>
        </w:tc>
        <w:tc>
          <w:tcPr>
            <w:tcW w:w="944" w:type="pct"/>
            <w:tcBorders>
              <w:top w:val="dotted" w:sz="4" w:space="0" w:color="auto"/>
              <w:left w:val="nil"/>
              <w:bottom w:val="dotted" w:sz="4" w:space="0" w:color="auto"/>
              <w:right w:val="dotted" w:sz="4" w:space="0" w:color="auto"/>
            </w:tcBorders>
          </w:tcPr>
          <w:p w14:paraId="7DBBF860" w14:textId="77777777" w:rsidR="008959A2" w:rsidRDefault="008959A2" w:rsidP="00D6442C">
            <w:pPr>
              <w:keepNext/>
              <w:rPr>
                <w:rFonts w:ascii="Arial" w:hAnsi="Arial" w:cs="Arial"/>
                <w:szCs w:val="20"/>
              </w:rPr>
            </w:pPr>
          </w:p>
          <w:p w14:paraId="2F347802" w14:textId="77777777" w:rsidR="008959A2" w:rsidRPr="005C56B6" w:rsidRDefault="008959A2" w:rsidP="00D6442C">
            <w:pPr>
              <w:keepNext/>
              <w:rPr>
                <w:rFonts w:ascii="Arial" w:hAnsi="Arial" w:cs="Arial"/>
                <w:szCs w:val="20"/>
              </w:rPr>
            </w:pPr>
            <w:r w:rsidRPr="005C56B6">
              <w:rPr>
                <w:rFonts w:ascii="Arial" w:hAnsi="Arial" w:cs="Arial"/>
                <w:szCs w:val="20"/>
              </w:rPr>
              <w:t>(1) Yes, it is justified</w:t>
            </w:r>
          </w:p>
        </w:tc>
        <w:tc>
          <w:tcPr>
            <w:tcW w:w="661" w:type="pct"/>
            <w:tcBorders>
              <w:top w:val="dotted" w:sz="4" w:space="0" w:color="auto"/>
              <w:left w:val="nil"/>
              <w:bottom w:val="dotted" w:sz="4" w:space="0" w:color="auto"/>
              <w:right w:val="dotted" w:sz="4" w:space="0" w:color="auto"/>
            </w:tcBorders>
          </w:tcPr>
          <w:p w14:paraId="0AECA565" w14:textId="77777777" w:rsidR="008959A2" w:rsidRDefault="008959A2" w:rsidP="00D6442C">
            <w:pPr>
              <w:keepNext/>
              <w:rPr>
                <w:rFonts w:ascii="Arial" w:hAnsi="Arial" w:cs="Arial"/>
                <w:szCs w:val="20"/>
              </w:rPr>
            </w:pPr>
          </w:p>
          <w:p w14:paraId="3391BDCD" w14:textId="77777777" w:rsidR="008959A2" w:rsidRPr="005C56B6" w:rsidRDefault="008959A2" w:rsidP="00D6442C">
            <w:pPr>
              <w:keepNext/>
              <w:rPr>
                <w:rFonts w:ascii="Arial" w:hAnsi="Arial" w:cs="Arial"/>
                <w:szCs w:val="20"/>
              </w:rPr>
            </w:pPr>
            <w:r w:rsidRPr="005C56B6">
              <w:rPr>
                <w:rFonts w:ascii="Arial" w:hAnsi="Arial" w:cs="Arial"/>
                <w:szCs w:val="20"/>
              </w:rPr>
              <w:t>(2) No, it is not justified</w:t>
            </w:r>
          </w:p>
        </w:tc>
        <w:tc>
          <w:tcPr>
            <w:tcW w:w="330" w:type="pct"/>
            <w:tcBorders>
              <w:top w:val="dotted" w:sz="4" w:space="0" w:color="auto"/>
              <w:left w:val="nil"/>
              <w:bottom w:val="dotted" w:sz="4" w:space="0" w:color="auto"/>
              <w:right w:val="dotted" w:sz="4" w:space="0" w:color="auto"/>
            </w:tcBorders>
          </w:tcPr>
          <w:p w14:paraId="792B3E75" w14:textId="77777777" w:rsidR="008959A2" w:rsidRDefault="008959A2" w:rsidP="00D6442C">
            <w:pPr>
              <w:rPr>
                <w:rFonts w:ascii="Arial" w:hAnsi="Arial" w:cs="Arial"/>
                <w:szCs w:val="20"/>
              </w:rPr>
            </w:pPr>
          </w:p>
          <w:p w14:paraId="0B07F84E" w14:textId="77777777" w:rsidR="008959A2" w:rsidRPr="00D02FC8" w:rsidRDefault="008959A2" w:rsidP="00D6442C">
            <w:pPr>
              <w:rPr>
                <w:rFonts w:ascii="Arial" w:hAnsi="Arial"/>
              </w:rPr>
            </w:pPr>
            <w:r w:rsidRPr="005C56B6">
              <w:rPr>
                <w:rFonts w:ascii="Arial" w:hAnsi="Arial" w:cs="Arial"/>
                <w:szCs w:val="20"/>
              </w:rPr>
              <w:t>(88) DK</w:t>
            </w:r>
          </w:p>
        </w:tc>
        <w:tc>
          <w:tcPr>
            <w:tcW w:w="334" w:type="pct"/>
            <w:tcBorders>
              <w:top w:val="dotted" w:sz="4" w:space="0" w:color="auto"/>
              <w:left w:val="nil"/>
              <w:bottom w:val="dotted" w:sz="4" w:space="0" w:color="auto"/>
              <w:right w:val="dotted" w:sz="4" w:space="0" w:color="auto"/>
            </w:tcBorders>
          </w:tcPr>
          <w:p w14:paraId="4BCD8E18" w14:textId="77777777" w:rsidR="008959A2" w:rsidRDefault="008959A2" w:rsidP="00D6442C">
            <w:pPr>
              <w:jc w:val="center"/>
              <w:rPr>
                <w:rFonts w:ascii="Arial" w:hAnsi="Arial" w:cs="Arial"/>
                <w:szCs w:val="20"/>
              </w:rPr>
            </w:pPr>
          </w:p>
          <w:p w14:paraId="27D10CAE" w14:textId="77777777" w:rsidR="008959A2" w:rsidRPr="005C56B6" w:rsidRDefault="008959A2" w:rsidP="00D6442C">
            <w:pPr>
              <w:jc w:val="center"/>
              <w:rPr>
                <w:rFonts w:ascii="Arial" w:hAnsi="Arial" w:cs="Arial"/>
                <w:szCs w:val="20"/>
              </w:rPr>
            </w:pPr>
            <w:r w:rsidRPr="005C56B6">
              <w:rPr>
                <w:rFonts w:ascii="Arial" w:hAnsi="Arial" w:cs="Arial"/>
                <w:szCs w:val="20"/>
              </w:rPr>
              <w:t>(98)</w:t>
            </w:r>
          </w:p>
          <w:p w14:paraId="19E04083" w14:textId="77777777" w:rsidR="008959A2" w:rsidRPr="005C56B6" w:rsidRDefault="008959A2" w:rsidP="00D6442C">
            <w:pPr>
              <w:keepNext/>
              <w:jc w:val="center"/>
              <w:rPr>
                <w:rFonts w:ascii="Arial" w:hAnsi="Arial" w:cs="Arial"/>
                <w:b/>
                <w:bCs/>
                <w:szCs w:val="20"/>
              </w:rPr>
            </w:pPr>
            <w:r w:rsidRPr="005C56B6">
              <w:rPr>
                <w:rFonts w:ascii="Arial" w:hAnsi="Arial" w:cs="Arial"/>
                <w:szCs w:val="20"/>
              </w:rPr>
              <w:t>DA</w:t>
            </w:r>
          </w:p>
        </w:tc>
        <w:tc>
          <w:tcPr>
            <w:tcW w:w="524" w:type="pct"/>
            <w:tcBorders>
              <w:top w:val="dotted" w:sz="4" w:space="0" w:color="auto"/>
              <w:left w:val="dotted" w:sz="4" w:space="0" w:color="auto"/>
              <w:bottom w:val="dotted" w:sz="4" w:space="0" w:color="auto"/>
              <w:right w:val="dotted" w:sz="4" w:space="0" w:color="auto"/>
            </w:tcBorders>
            <w:vAlign w:val="center"/>
          </w:tcPr>
          <w:p w14:paraId="4B179823" w14:textId="77777777" w:rsidR="008959A2" w:rsidRPr="005C56B6" w:rsidRDefault="008959A2" w:rsidP="00BE7447">
            <w:pPr>
              <w:keepNext/>
              <w:jc w:val="center"/>
              <w:rPr>
                <w:rFonts w:ascii="Arial" w:hAnsi="Arial" w:cs="Arial"/>
                <w:b/>
                <w:bCs/>
                <w:szCs w:val="20"/>
              </w:rPr>
            </w:pPr>
            <w:r w:rsidRPr="00D02FC8">
              <w:rPr>
                <w:rFonts w:ascii="Arial" w:hAnsi="Arial" w:cs="Arial"/>
                <w:b/>
                <w:szCs w:val="20"/>
              </w:rPr>
              <w:t>|__|__|</w:t>
            </w:r>
          </w:p>
        </w:tc>
      </w:tr>
    </w:tbl>
    <w:p w14:paraId="6A5C19BD"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10E258CD" w14:textId="77777777" w:rsidTr="00BE7447">
        <w:trPr>
          <w:trHeight w:val="431"/>
        </w:trPr>
        <w:tc>
          <w:tcPr>
            <w:tcW w:w="4474" w:type="pct"/>
          </w:tcPr>
          <w:p w14:paraId="6A54453E" w14:textId="77777777" w:rsidR="008959A2" w:rsidRPr="005C56B6" w:rsidRDefault="008959A2" w:rsidP="00D6442C">
            <w:pPr>
              <w:jc w:val="both"/>
              <w:rPr>
                <w:rFonts w:ascii="Arial" w:hAnsi="Arial" w:cs="Arial"/>
                <w:szCs w:val="20"/>
              </w:rPr>
            </w:pPr>
            <w:r w:rsidRPr="005C56B6">
              <w:rPr>
                <w:rFonts w:ascii="Arial" w:hAnsi="Arial" w:cs="Arial"/>
                <w:b/>
                <w:bCs/>
                <w:szCs w:val="20"/>
              </w:rPr>
              <w:t>VIC1EXT</w:t>
            </w:r>
            <w:r w:rsidRPr="005C56B6">
              <w:rPr>
                <w:rFonts w:ascii="Arial" w:hAnsi="Arial" w:cs="Arial"/>
                <w:szCs w:val="20"/>
              </w:rPr>
              <w:t>. Now, changing the subject, have you been a victim of any type of crime in the past 12 months?</w:t>
            </w:r>
            <w:r w:rsidRPr="005C56B6">
              <w:rPr>
                <w:rFonts w:ascii="Arial" w:hAnsi="Arial" w:cs="Arial"/>
                <w:b/>
                <w:szCs w:val="20"/>
              </w:rPr>
              <w:t xml:space="preserve"> </w:t>
            </w:r>
            <w:r w:rsidRPr="005C56B6">
              <w:rPr>
                <w:rFonts w:ascii="Arial" w:hAnsi="Arial"/>
                <w:szCs w:val="20"/>
              </w:rPr>
              <w:t xml:space="preserve">That is, have you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 xml:space="preserve">of crime in the past 12 months? </w:t>
            </w:r>
            <w:r w:rsidRPr="005C56B6">
              <w:rPr>
                <w:rFonts w:ascii="Arial" w:hAnsi="Arial" w:cs="Arial"/>
                <w:szCs w:val="20"/>
              </w:rPr>
              <w:t xml:space="preserve">                                                                </w:t>
            </w:r>
          </w:p>
          <w:p w14:paraId="3DF156B5" w14:textId="77777777" w:rsidR="008959A2" w:rsidRPr="005C56B6" w:rsidRDefault="008959A2" w:rsidP="00D6442C">
            <w:pPr>
              <w:jc w:val="both"/>
              <w:rPr>
                <w:rFonts w:ascii="Arial" w:hAnsi="Arial" w:cs="Arial"/>
                <w:szCs w:val="20"/>
              </w:rPr>
            </w:pPr>
            <w:r w:rsidRPr="005C56B6">
              <w:rPr>
                <w:rFonts w:ascii="Arial" w:hAnsi="Arial" w:cs="Arial"/>
                <w:szCs w:val="20"/>
              </w:rPr>
              <w:t xml:space="preserve">(1) Yes </w:t>
            </w:r>
            <w:r w:rsidRPr="005C56B6">
              <w:rPr>
                <w:rFonts w:ascii="Arial" w:hAnsi="Arial" w:cs="Arial"/>
                <w:b/>
                <w:szCs w:val="20"/>
              </w:rPr>
              <w:t>[Continue]</w:t>
            </w:r>
            <w:r w:rsidRPr="005C56B6">
              <w:rPr>
                <w:rFonts w:ascii="Arial" w:hAnsi="Arial" w:cs="Arial"/>
                <w:szCs w:val="20"/>
              </w:rPr>
              <w:t xml:space="preserve">           (2) No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 xml:space="preserve">VIC1HOGAR]         </w:t>
            </w:r>
            <w:r w:rsidRPr="005C56B6">
              <w:rPr>
                <w:rFonts w:ascii="Arial" w:hAnsi="Arial" w:cs="Arial"/>
                <w:szCs w:val="20"/>
              </w:rPr>
              <w:t xml:space="preserve">(88) DK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p>
          <w:p w14:paraId="6E9828E8" w14:textId="77777777" w:rsidR="008959A2" w:rsidRPr="005C56B6" w:rsidRDefault="008959A2" w:rsidP="00D6442C">
            <w:pPr>
              <w:jc w:val="both"/>
              <w:rPr>
                <w:rFonts w:ascii="Arial" w:hAnsi="Arial" w:cs="Arial"/>
                <w:szCs w:val="20"/>
                <w:shd w:val="clear" w:color="auto" w:fill="FFFF00"/>
              </w:rPr>
            </w:pPr>
            <w:r w:rsidRPr="005C56B6">
              <w:rPr>
                <w:rFonts w:ascii="Arial" w:hAnsi="Arial" w:cs="Arial"/>
                <w:szCs w:val="20"/>
              </w:rPr>
              <w:t xml:space="preserve">(98) DA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r w:rsidRPr="005C56B6">
              <w:rPr>
                <w:rFonts w:ascii="Arial" w:hAnsi="Arial" w:cs="Arial"/>
                <w:szCs w:val="20"/>
              </w:rPr>
              <w:t xml:space="preserve"> </w:t>
            </w:r>
          </w:p>
        </w:tc>
        <w:tc>
          <w:tcPr>
            <w:tcW w:w="526" w:type="pct"/>
            <w:vAlign w:val="center"/>
          </w:tcPr>
          <w:p w14:paraId="5E662D3D" w14:textId="77777777" w:rsidR="008959A2"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7932868D" w14:textId="77777777" w:rsidTr="00BE7447">
        <w:trPr>
          <w:trHeight w:val="431"/>
        </w:trPr>
        <w:tc>
          <w:tcPr>
            <w:tcW w:w="4474" w:type="pct"/>
          </w:tcPr>
          <w:p w14:paraId="56756991" w14:textId="77777777" w:rsidR="008959A2" w:rsidRDefault="008959A2" w:rsidP="00D6442C">
            <w:pPr>
              <w:jc w:val="both"/>
              <w:rPr>
                <w:rFonts w:ascii="Arial" w:hAnsi="Arial" w:cs="Arial"/>
                <w:bCs/>
                <w:szCs w:val="20"/>
              </w:rPr>
            </w:pPr>
            <w:r w:rsidRPr="005C56B6">
              <w:rPr>
                <w:rFonts w:ascii="Arial" w:hAnsi="Arial" w:cs="Arial"/>
                <w:b/>
                <w:bCs/>
                <w:szCs w:val="20"/>
              </w:rPr>
              <w:t xml:space="preserve">VIC1EXTA. </w:t>
            </w:r>
            <w:r w:rsidRPr="005C56B6">
              <w:rPr>
                <w:rFonts w:ascii="Arial" w:hAnsi="Arial" w:cs="Arial"/>
                <w:bCs/>
                <w:szCs w:val="20"/>
              </w:rPr>
              <w:t xml:space="preserve">How many times have you been a crime victim during the last 12 months? </w:t>
            </w:r>
          </w:p>
          <w:p w14:paraId="715FC93F" w14:textId="7CCA3AFD" w:rsidR="008959A2" w:rsidRPr="005C56B6" w:rsidRDefault="008959A2" w:rsidP="004C2FB2">
            <w:pPr>
              <w:jc w:val="both"/>
              <w:rPr>
                <w:rFonts w:ascii="Arial" w:hAnsi="Arial" w:cs="Arial"/>
                <w:b/>
                <w:bCs/>
                <w:szCs w:val="20"/>
              </w:rPr>
            </w:pPr>
            <w:r w:rsidRPr="001E6019">
              <w:rPr>
                <w:rFonts w:ascii="Arial" w:hAnsi="Arial" w:cs="Arial"/>
                <w:b/>
                <w:bCs/>
                <w:szCs w:val="20"/>
              </w:rPr>
              <w:t>[fill in number]</w:t>
            </w:r>
            <w:r>
              <w:rPr>
                <w:rFonts w:ascii="Arial" w:hAnsi="Arial" w:cs="Arial"/>
                <w:bCs/>
                <w:szCs w:val="20"/>
              </w:rPr>
              <w:t xml:space="preserve"> </w:t>
            </w:r>
            <w:r w:rsidR="004C2FB2">
              <w:rPr>
                <w:rFonts w:ascii="Arial" w:hAnsi="Arial" w:cs="Arial"/>
                <w:bCs/>
                <w:szCs w:val="20"/>
                <w:u w:val="single"/>
              </w:rPr>
              <w:t>__________</w:t>
            </w:r>
            <w:r w:rsidRPr="005C56B6">
              <w:rPr>
                <w:rFonts w:ascii="Arial" w:hAnsi="Arial" w:cs="Arial"/>
                <w:bCs/>
                <w:szCs w:val="20"/>
              </w:rPr>
              <w:t xml:space="preserve"> (88) DK                    (98) DA                           (99) N/A  </w:t>
            </w:r>
          </w:p>
        </w:tc>
        <w:tc>
          <w:tcPr>
            <w:tcW w:w="526" w:type="pct"/>
            <w:vAlign w:val="center"/>
          </w:tcPr>
          <w:p w14:paraId="02B87378"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22F5EB99" w14:textId="77777777" w:rsidTr="00BE7447">
        <w:trPr>
          <w:trHeight w:val="431"/>
        </w:trPr>
        <w:tc>
          <w:tcPr>
            <w:tcW w:w="4474" w:type="pct"/>
          </w:tcPr>
          <w:p w14:paraId="2260C5C4" w14:textId="77777777"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b/>
              </w:rPr>
              <w:t>VIC2</w:t>
            </w:r>
            <w:r w:rsidRPr="005C56B6">
              <w:rPr>
                <w:rFonts w:ascii="Arial" w:hAnsi="Arial" w:cs="Arial"/>
              </w:rPr>
              <w:t xml:space="preserve">. Thinking of the last crime of which you were a victim, from the list I am going to read to you, what kind of crime was it? </w:t>
            </w:r>
            <w:r w:rsidRPr="005C56B6">
              <w:rPr>
                <w:rFonts w:ascii="Arial" w:hAnsi="Arial" w:cs="Arial"/>
                <w:b/>
              </w:rPr>
              <w:t>[Read the options</w:t>
            </w:r>
            <w:r w:rsidR="00337129">
              <w:rPr>
                <w:rFonts w:ascii="Arial" w:hAnsi="Arial" w:cs="Arial"/>
                <w:b/>
              </w:rPr>
              <w:t>]</w:t>
            </w:r>
          </w:p>
          <w:p w14:paraId="758FA207" w14:textId="77777777"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rPr>
              <w:t xml:space="preserve">(01) Unarmed robbery, </w:t>
            </w:r>
            <w:r w:rsidRPr="005C56B6">
              <w:rPr>
                <w:rFonts w:ascii="Arial" w:hAnsi="Arial" w:cs="Arial"/>
                <w:b/>
              </w:rPr>
              <w:t>no</w:t>
            </w:r>
            <w:r w:rsidRPr="005C56B6">
              <w:rPr>
                <w:rFonts w:ascii="Arial" w:hAnsi="Arial" w:cs="Arial"/>
                <w:i/>
              </w:rPr>
              <w:t xml:space="preserve"> </w:t>
            </w:r>
            <w:r w:rsidRPr="005C56B6">
              <w:rPr>
                <w:rFonts w:ascii="Arial" w:hAnsi="Arial" w:cs="Arial"/>
              </w:rPr>
              <w:t>assault or physical threats</w:t>
            </w:r>
          </w:p>
          <w:p w14:paraId="2247DEBB"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(02) Unarmed robbery </w:t>
            </w:r>
            <w:r w:rsidRPr="005C56B6">
              <w:rPr>
                <w:rFonts w:ascii="Arial" w:hAnsi="Arial" w:cs="Arial"/>
                <w:b/>
              </w:rPr>
              <w:t>with</w:t>
            </w:r>
            <w:r w:rsidRPr="005C56B6">
              <w:rPr>
                <w:rFonts w:ascii="Arial" w:hAnsi="Arial" w:cs="Arial"/>
              </w:rPr>
              <w:t xml:space="preserve"> assault or physical threats </w:t>
            </w:r>
          </w:p>
          <w:p w14:paraId="3A386CE6"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(03) Armed robbery </w:t>
            </w:r>
          </w:p>
          <w:p w14:paraId="21B6798A"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(04) Assault but not robbery</w:t>
            </w:r>
          </w:p>
          <w:p w14:paraId="70616FA2"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(05) Rape or sexual assault </w:t>
            </w:r>
          </w:p>
          <w:p w14:paraId="65048526"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(06) Kidnapping  </w:t>
            </w:r>
          </w:p>
          <w:p w14:paraId="7974E0D6"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(07) Vandalism </w:t>
            </w:r>
          </w:p>
          <w:p w14:paraId="13E27060" w14:textId="77777777" w:rsidR="008959A2"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 xml:space="preserve">(08) Burglary of your home </w:t>
            </w:r>
            <w:r w:rsidR="001E24C9">
              <w:rPr>
                <w:rFonts w:ascii="Arial" w:hAnsi="Arial" w:cs="Arial"/>
              </w:rPr>
              <w:t xml:space="preserve">while you were not at home </w:t>
            </w:r>
            <w:r w:rsidRPr="005C56B6">
              <w:rPr>
                <w:rFonts w:ascii="Arial" w:hAnsi="Arial" w:cs="Arial"/>
              </w:rPr>
              <w:t>(thieves got into your house while no one was there)</w:t>
            </w:r>
          </w:p>
          <w:p w14:paraId="70FDC573" w14:textId="77777777" w:rsidR="001E24C9" w:rsidRPr="005C56B6" w:rsidRDefault="001E24C9" w:rsidP="00D6442C">
            <w:pPr>
              <w:pStyle w:val="BodyTextIndent"/>
              <w:widowControl/>
              <w:tabs>
                <w:tab w:val="left" w:pos="2085"/>
              </w:tabs>
              <w:spacing w:after="0"/>
              <w:ind w:left="0"/>
              <w:jc w:val="both"/>
              <w:rPr>
                <w:rFonts w:ascii="Arial" w:hAnsi="Arial" w:cs="Arial"/>
              </w:rPr>
            </w:pPr>
            <w:r>
              <w:rPr>
                <w:rFonts w:ascii="Arial" w:hAnsi="Arial" w:cs="Arial"/>
              </w:rPr>
              <w:t>(09) Burglary of your home while you were at home</w:t>
            </w:r>
          </w:p>
          <w:p w14:paraId="528CBDEB" w14:textId="77777777" w:rsidR="008959A2" w:rsidRPr="005C56B6"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(10) Extortion</w:t>
            </w:r>
          </w:p>
          <w:p w14:paraId="7C5EC4FF" w14:textId="77777777" w:rsidR="008959A2" w:rsidRPr="005C56B6" w:rsidRDefault="008959A2" w:rsidP="00D6442C">
            <w:pPr>
              <w:widowControl/>
              <w:rPr>
                <w:rFonts w:ascii="Arial" w:hAnsi="Arial" w:cs="Arial"/>
              </w:rPr>
            </w:pPr>
            <w:r w:rsidRPr="005C56B6">
              <w:rPr>
                <w:rFonts w:ascii="Arial" w:hAnsi="Arial" w:cs="Arial"/>
              </w:rPr>
              <w:t xml:space="preserve">(11) </w:t>
            </w:r>
            <w:r w:rsidRPr="007B6E3E">
              <w:rPr>
                <w:rFonts w:ascii="Arial" w:hAnsi="Arial" w:cs="Arial"/>
                <w:b/>
              </w:rPr>
              <w:t>[Don’t read]</w:t>
            </w:r>
            <w:r>
              <w:rPr>
                <w:rFonts w:ascii="Arial" w:hAnsi="Arial" w:cs="Arial"/>
              </w:rPr>
              <w:t xml:space="preserve"> </w:t>
            </w:r>
            <w:r w:rsidRPr="005C56B6">
              <w:rPr>
                <w:rFonts w:ascii="Arial" w:hAnsi="Arial" w:cs="Arial"/>
              </w:rPr>
              <w:t xml:space="preserve">Other </w:t>
            </w:r>
          </w:p>
          <w:p w14:paraId="5AB868AA" w14:textId="77777777" w:rsidR="008959A2" w:rsidRPr="005C56B6" w:rsidRDefault="008959A2" w:rsidP="00D6442C">
            <w:pPr>
              <w:widowControl/>
              <w:jc w:val="both"/>
              <w:rPr>
                <w:rFonts w:ascii="Arial" w:hAnsi="Arial" w:cs="Arial"/>
                <w:b/>
                <w:bCs/>
                <w:szCs w:val="20"/>
              </w:rPr>
            </w:pPr>
            <w:r w:rsidRPr="005C56B6">
              <w:rPr>
                <w:rFonts w:ascii="Arial" w:hAnsi="Arial" w:cs="Arial"/>
              </w:rPr>
              <w:t>(88) DK               (98)DA           (99) N/A (was not a victim)</w:t>
            </w:r>
          </w:p>
        </w:tc>
        <w:tc>
          <w:tcPr>
            <w:tcW w:w="526" w:type="pct"/>
            <w:vAlign w:val="center"/>
          </w:tcPr>
          <w:p w14:paraId="6F942FAD"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6C31B6A0" w14:textId="77777777" w:rsidTr="00BE7447">
        <w:trPr>
          <w:trHeight w:val="431"/>
        </w:trPr>
        <w:tc>
          <w:tcPr>
            <w:tcW w:w="4474" w:type="pct"/>
          </w:tcPr>
          <w:p w14:paraId="4F5C07DA" w14:textId="77777777" w:rsidR="008959A2" w:rsidRPr="005C56B6" w:rsidRDefault="008959A2" w:rsidP="00D6442C">
            <w:pPr>
              <w:autoSpaceDE w:val="0"/>
              <w:autoSpaceDN w:val="0"/>
              <w:rPr>
                <w:rFonts w:ascii="Arial" w:hAnsi="Arial" w:cs="Arial"/>
                <w:szCs w:val="20"/>
              </w:rPr>
            </w:pPr>
            <w:r w:rsidRPr="005C56B6">
              <w:rPr>
                <w:rFonts w:ascii="Arial" w:hAnsi="Arial" w:cs="Arial"/>
                <w:b/>
                <w:szCs w:val="20"/>
              </w:rPr>
              <w:t xml:space="preserve">VIC2AA. </w:t>
            </w:r>
            <w:r w:rsidRPr="005C56B6">
              <w:rPr>
                <w:rFonts w:ascii="Arial" w:hAnsi="Arial" w:cs="Arial"/>
                <w:szCs w:val="20"/>
              </w:rPr>
              <w:t>Could you tell me, in what place that last crime occurred?</w:t>
            </w:r>
            <w:r>
              <w:rPr>
                <w:rFonts w:ascii="Arial" w:hAnsi="Arial" w:cs="Arial"/>
                <w:szCs w:val="20"/>
              </w:rPr>
              <w:t xml:space="preserve"> </w:t>
            </w:r>
            <w:r w:rsidRPr="005C56B6">
              <w:rPr>
                <w:rFonts w:ascii="Arial" w:hAnsi="Arial" w:cs="Arial"/>
                <w:b/>
                <w:szCs w:val="20"/>
              </w:rPr>
              <w:t>[Read options]</w:t>
            </w:r>
          </w:p>
          <w:p w14:paraId="18A603AD"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(1) In your home </w:t>
            </w:r>
          </w:p>
          <w:p w14:paraId="33E7B048"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(2) In this </w:t>
            </w:r>
            <w:r w:rsidRPr="0007035F">
              <w:rPr>
                <w:rFonts w:ascii="Arial" w:hAnsi="Arial" w:cs="Arial"/>
                <w:szCs w:val="20"/>
              </w:rPr>
              <w:t>neighborhood</w:t>
            </w:r>
          </w:p>
          <w:p w14:paraId="5A6288FB"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(3) In this</w:t>
            </w:r>
            <w:r w:rsidR="00332C49">
              <w:rPr>
                <w:rFonts w:ascii="Arial" w:hAnsi="Arial" w:cs="Arial"/>
                <w:szCs w:val="20"/>
              </w:rPr>
              <w:t xml:space="preserve"> corporation area   </w:t>
            </w:r>
            <w:r w:rsidRPr="005C56B6">
              <w:rPr>
                <w:rFonts w:ascii="Arial" w:hAnsi="Arial" w:cs="Arial"/>
                <w:szCs w:val="20"/>
              </w:rPr>
              <w:t xml:space="preserve"> </w:t>
            </w:r>
            <w:r w:rsidR="00332C49" w:rsidRPr="00E56448">
              <w:rPr>
                <w:rFonts w:ascii="Arial" w:hAnsi="Arial" w:cs="Arial"/>
                <w:b/>
                <w:szCs w:val="20"/>
              </w:rPr>
              <w:t>If strata=5-</w:t>
            </w:r>
            <w:r w:rsidR="00332C49">
              <w:rPr>
                <w:rFonts w:ascii="Arial" w:hAnsi="Arial" w:cs="Arial"/>
                <w:szCs w:val="20"/>
              </w:rPr>
              <w:t xml:space="preserve"> Parish</w:t>
            </w:r>
          </w:p>
          <w:p w14:paraId="112DE253"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(4) In another </w:t>
            </w:r>
            <w:r w:rsidR="00332C49">
              <w:rPr>
                <w:rFonts w:ascii="Arial" w:hAnsi="Arial" w:cs="Arial"/>
                <w:szCs w:val="20"/>
              </w:rPr>
              <w:t xml:space="preserve">regional corporation      </w:t>
            </w:r>
            <w:r w:rsidRPr="005C56B6">
              <w:rPr>
                <w:rFonts w:ascii="Arial" w:hAnsi="Arial" w:cs="Arial"/>
                <w:szCs w:val="20"/>
              </w:rPr>
              <w:t xml:space="preserve"> </w:t>
            </w:r>
            <w:r w:rsidR="00332C49" w:rsidRPr="00E56448">
              <w:rPr>
                <w:rFonts w:ascii="Arial" w:hAnsi="Arial" w:cs="Arial"/>
                <w:b/>
                <w:szCs w:val="20"/>
              </w:rPr>
              <w:t>If strata=5-</w:t>
            </w:r>
            <w:r w:rsidR="00332C49">
              <w:rPr>
                <w:rFonts w:ascii="Arial" w:hAnsi="Arial" w:cs="Arial"/>
                <w:szCs w:val="20"/>
              </w:rPr>
              <w:t xml:space="preserve"> Parish</w:t>
            </w:r>
          </w:p>
          <w:p w14:paraId="2850352A"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(5) In another country</w:t>
            </w:r>
          </w:p>
          <w:p w14:paraId="281449C7" w14:textId="77777777" w:rsidR="008959A2" w:rsidRDefault="008959A2" w:rsidP="00D6442C">
            <w:pPr>
              <w:autoSpaceDE w:val="0"/>
              <w:autoSpaceDN w:val="0"/>
              <w:rPr>
                <w:rFonts w:ascii="Arial" w:hAnsi="Arial" w:cs="Arial"/>
                <w:szCs w:val="20"/>
              </w:rPr>
            </w:pPr>
            <w:r w:rsidRPr="005C56B6">
              <w:rPr>
                <w:rFonts w:ascii="Arial" w:hAnsi="Arial" w:cs="Arial"/>
                <w:szCs w:val="20"/>
              </w:rPr>
              <w:t xml:space="preserve">(88) DK </w:t>
            </w:r>
          </w:p>
          <w:p w14:paraId="2D5F0FA4" w14:textId="77777777" w:rsidR="008959A2" w:rsidRDefault="008959A2" w:rsidP="00D6442C">
            <w:pPr>
              <w:autoSpaceDE w:val="0"/>
              <w:autoSpaceDN w:val="0"/>
              <w:rPr>
                <w:rFonts w:ascii="Arial" w:hAnsi="Arial" w:cs="Arial"/>
                <w:szCs w:val="20"/>
              </w:rPr>
            </w:pPr>
            <w:r w:rsidRPr="005C56B6">
              <w:rPr>
                <w:rFonts w:ascii="Arial" w:hAnsi="Arial" w:cs="Arial"/>
                <w:szCs w:val="20"/>
              </w:rPr>
              <w:t xml:space="preserve">(98) DA </w:t>
            </w:r>
          </w:p>
          <w:p w14:paraId="32E7D0D5" w14:textId="77777777" w:rsidR="008959A2" w:rsidRPr="005C56B6" w:rsidRDefault="008959A2" w:rsidP="00D6442C">
            <w:pPr>
              <w:autoSpaceDE w:val="0"/>
              <w:autoSpaceDN w:val="0"/>
              <w:rPr>
                <w:rFonts w:ascii="Arial" w:hAnsi="Arial" w:cs="Arial"/>
                <w:b/>
              </w:rPr>
            </w:pPr>
            <w:r w:rsidRPr="005C56B6">
              <w:rPr>
                <w:rFonts w:ascii="Arial" w:hAnsi="Arial" w:cs="Arial"/>
                <w:szCs w:val="20"/>
              </w:rPr>
              <w:t>(99) N/A</w:t>
            </w:r>
          </w:p>
        </w:tc>
        <w:tc>
          <w:tcPr>
            <w:tcW w:w="526" w:type="pct"/>
            <w:vAlign w:val="center"/>
          </w:tcPr>
          <w:p w14:paraId="02435572"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124128E5" w14:textId="77777777" w:rsidTr="00BE7447">
        <w:trPr>
          <w:trHeight w:val="431"/>
        </w:trPr>
        <w:tc>
          <w:tcPr>
            <w:tcW w:w="4474" w:type="pct"/>
          </w:tcPr>
          <w:p w14:paraId="4A380B84" w14:textId="77777777" w:rsidR="008959A2" w:rsidRPr="005C56B6" w:rsidRDefault="008959A2" w:rsidP="00D6442C">
            <w:pPr>
              <w:pStyle w:val="BodyTextIndent"/>
              <w:tabs>
                <w:tab w:val="right" w:pos="10530"/>
              </w:tabs>
              <w:spacing w:after="0"/>
              <w:ind w:left="0"/>
              <w:jc w:val="both"/>
              <w:rPr>
                <w:rFonts w:ascii="Arial" w:hAnsi="Arial" w:cs="Arial"/>
                <w:szCs w:val="20"/>
              </w:rPr>
            </w:pPr>
            <w:r w:rsidRPr="005C56B6">
              <w:rPr>
                <w:rFonts w:ascii="Arial" w:hAnsi="Arial" w:cs="Arial"/>
                <w:b/>
              </w:rPr>
              <w:t xml:space="preserve">VIC1HOGAR. </w:t>
            </w:r>
            <w:r w:rsidRPr="005C56B6">
              <w:rPr>
                <w:rFonts w:ascii="Arial" w:hAnsi="Arial" w:cs="Arial"/>
              </w:rPr>
              <w:t xml:space="preserve">Has any other person living in your household </w:t>
            </w:r>
            <w:r w:rsidRPr="005C56B6">
              <w:rPr>
                <w:rFonts w:ascii="Arial" w:hAnsi="Arial" w:cs="Arial"/>
                <w:szCs w:val="20"/>
              </w:rPr>
              <w:t xml:space="preserve">been a victim of any type of crime in the past 12 months? </w:t>
            </w:r>
            <w:r w:rsidRPr="005C56B6">
              <w:rPr>
                <w:rFonts w:ascii="Arial" w:hAnsi="Arial"/>
                <w:szCs w:val="20"/>
              </w:rPr>
              <w:t xml:space="preserve">That is, has any other person living in your household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of crime in the past 12 months?</w:t>
            </w:r>
          </w:p>
          <w:p w14:paraId="631EAD61" w14:textId="77777777" w:rsidR="008959A2" w:rsidRPr="005C56B6" w:rsidRDefault="008959A2" w:rsidP="00D6442C">
            <w:pPr>
              <w:pStyle w:val="BodyTextIndent"/>
              <w:tabs>
                <w:tab w:val="right" w:pos="10530"/>
              </w:tabs>
              <w:spacing w:after="0"/>
              <w:ind w:left="0"/>
              <w:jc w:val="both"/>
              <w:rPr>
                <w:rFonts w:ascii="Arial" w:hAnsi="Arial" w:cs="Arial"/>
                <w:b/>
              </w:rPr>
            </w:pPr>
            <w:r w:rsidRPr="005C56B6">
              <w:rPr>
                <w:rFonts w:ascii="Arial" w:hAnsi="Arial" w:cs="Arial"/>
                <w:szCs w:val="20"/>
              </w:rPr>
              <w:t>(1) Yes           (2) No             (88) DK          (98) DA             (99) N/A (Lives alone)</w:t>
            </w:r>
          </w:p>
        </w:tc>
        <w:tc>
          <w:tcPr>
            <w:tcW w:w="526" w:type="pct"/>
            <w:vAlign w:val="center"/>
          </w:tcPr>
          <w:p w14:paraId="2AEE47B1"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bl>
    <w:p w14:paraId="68CA99A1" w14:textId="77777777" w:rsidR="008959A2" w:rsidRDefault="008959A2" w:rsidP="008959A2">
      <w:pPr>
        <w:rPr>
          <w:rFonts w:ascii="Arial" w:hAnsi="Arial"/>
        </w:rPr>
      </w:pPr>
    </w:p>
    <w:p w14:paraId="2B540EFC" w14:textId="77777777" w:rsidR="005A4577" w:rsidRDefault="005A4577" w:rsidP="008959A2">
      <w:pPr>
        <w:rPr>
          <w:rFonts w:ascii="Arial" w:hAnsi="Arial"/>
        </w:rPr>
      </w:pPr>
    </w:p>
    <w:p w14:paraId="3F74976B" w14:textId="489E8ADB" w:rsidR="00945B99" w:rsidRPr="00BE7447" w:rsidRDefault="00440AF3" w:rsidP="00945B99">
      <w:pPr>
        <w:jc w:val="both"/>
        <w:rPr>
          <w:rFonts w:ascii="Arial" w:hAnsi="Arial" w:cs="Arial"/>
          <w:szCs w:val="20"/>
        </w:rPr>
      </w:pPr>
      <w:r w:rsidRPr="00BE7447">
        <w:rPr>
          <w:rFonts w:ascii="Arial" w:hAnsi="Arial" w:cs="Arial"/>
          <w:szCs w:val="20"/>
        </w:rPr>
        <w:t>Now I will be asking you some questions about incidents that you or other household members might have experienced</w:t>
      </w:r>
      <w:r w:rsidR="00BB3487">
        <w:rPr>
          <w:rFonts w:ascii="Arial" w:hAnsi="Arial" w:cs="Arial"/>
          <w:szCs w:val="20"/>
        </w:rPr>
        <w:t xml:space="preserve"> in the last five years – that is, since 2009</w:t>
      </w:r>
      <w:r w:rsidRPr="00BE7447">
        <w:rPr>
          <w:rFonts w:ascii="Arial" w:hAnsi="Arial" w:cs="Arial"/>
          <w:szCs w:val="20"/>
        </w:rPr>
        <w:t xml:space="preserve">. </w:t>
      </w:r>
      <w:r w:rsidRPr="002B2F53">
        <w:rPr>
          <w:rFonts w:ascii="Arial" w:hAnsi="Arial" w:cs="Arial"/>
          <w:b/>
          <w:szCs w:val="20"/>
        </w:rPr>
        <w:t>[</w:t>
      </w:r>
      <w:r w:rsidR="00BE7447">
        <w:rPr>
          <w:rFonts w:ascii="Arial" w:hAnsi="Arial" w:cs="Arial"/>
          <w:b/>
          <w:szCs w:val="20"/>
        </w:rPr>
        <w:t>N</w:t>
      </w:r>
      <w:r w:rsidRPr="002B2F53">
        <w:rPr>
          <w:rFonts w:ascii="Arial" w:hAnsi="Arial" w:cs="Arial"/>
          <w:b/>
          <w:szCs w:val="20"/>
        </w:rPr>
        <w:t xml:space="preserve">ote to interviewers: if the respondent has indicated being the victim of a crime </w:t>
      </w:r>
      <w:r w:rsidRPr="00BA6FF1">
        <w:rPr>
          <w:rFonts w:ascii="Arial" w:hAnsi="Arial" w:cs="Arial"/>
          <w:b/>
          <w:szCs w:val="20"/>
        </w:rPr>
        <w:t>in the last twelve months, they should indicate it again if that</w:t>
      </w:r>
      <w:r w:rsidRPr="002B2F53">
        <w:rPr>
          <w:rFonts w:ascii="Arial" w:hAnsi="Arial" w:cs="Arial"/>
          <w:b/>
          <w:szCs w:val="20"/>
        </w:rPr>
        <w:t xml:space="preserve"> type of crime appears in the set of questions that follow].</w:t>
      </w:r>
      <w:r w:rsidRPr="00BE7447">
        <w:rPr>
          <w:rFonts w:ascii="Arial" w:hAnsi="Arial" w:cs="Arial"/>
          <w:szCs w:val="20"/>
        </w:rPr>
        <w:t xml:space="preserve"> </w:t>
      </w:r>
    </w:p>
    <w:p w14:paraId="3F18BD11" w14:textId="77777777" w:rsidR="0007035F" w:rsidRDefault="0007035F" w:rsidP="00945B99">
      <w:pPr>
        <w:rPr>
          <w:rFonts w:ascii="Arial" w:hAnsi="Arial" w:cs="Arial"/>
          <w:szCs w:val="20"/>
        </w:rPr>
      </w:pPr>
    </w:p>
    <w:p w14:paraId="748C1F3D" w14:textId="77777777" w:rsidR="00DA711E" w:rsidRDefault="00DA711E" w:rsidP="00945B99">
      <w:pPr>
        <w:rPr>
          <w:rFonts w:ascii="Arial" w:hAnsi="Arial" w:cs="Arial"/>
          <w:szCs w:val="20"/>
        </w:rPr>
      </w:pPr>
    </w:p>
    <w:p w14:paraId="0541C529" w14:textId="77777777" w:rsidR="00C65BDE" w:rsidRDefault="00C65BDE" w:rsidP="00945B99">
      <w:pPr>
        <w:rPr>
          <w:rFonts w:ascii="Arial" w:hAnsi="Arial" w:cs="Arial"/>
          <w:szCs w:val="20"/>
        </w:rPr>
      </w:pPr>
    </w:p>
    <w:p w14:paraId="3E975ED2" w14:textId="77777777" w:rsidR="00DA711E" w:rsidRDefault="00DA711E" w:rsidP="00945B99">
      <w:pPr>
        <w:rPr>
          <w:rFonts w:ascii="Arial" w:hAnsi="Arial" w:cs="Arial"/>
          <w:szCs w:val="20"/>
        </w:rPr>
      </w:pPr>
    </w:p>
    <w:p w14:paraId="501D7B46" w14:textId="77777777" w:rsidR="00DA711E" w:rsidRDefault="00DA711E" w:rsidP="00945B99">
      <w:pPr>
        <w:rPr>
          <w:rFonts w:ascii="Arial" w:hAnsi="Arial" w:cs="Arial"/>
          <w:szCs w:val="20"/>
        </w:rPr>
      </w:pPr>
    </w:p>
    <w:p w14:paraId="160F163B" w14:textId="77777777" w:rsidR="00DA711E" w:rsidRDefault="00DA711E" w:rsidP="00945B99">
      <w:pPr>
        <w:rPr>
          <w:rFonts w:ascii="Arial" w:hAnsi="Arial" w:cs="Arial"/>
          <w:szCs w:val="20"/>
        </w:rPr>
      </w:pPr>
    </w:p>
    <w:tbl>
      <w:tblPr>
        <w:tblW w:w="5000" w:type="pct"/>
        <w:tblLook w:val="0000" w:firstRow="0" w:lastRow="0" w:firstColumn="0" w:lastColumn="0" w:noHBand="0" w:noVBand="0"/>
      </w:tblPr>
      <w:tblGrid>
        <w:gridCol w:w="8569"/>
        <w:gridCol w:w="1007"/>
      </w:tblGrid>
      <w:tr w:rsidR="00945B99" w:rsidRPr="00254292" w14:paraId="3B4EC484"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331A07F9" w14:textId="77777777" w:rsidR="00945B99" w:rsidRPr="00254292" w:rsidRDefault="00945B99" w:rsidP="00D6442C">
            <w:pPr>
              <w:tabs>
                <w:tab w:val="left" w:pos="567"/>
              </w:tabs>
              <w:jc w:val="both"/>
              <w:rPr>
                <w:rFonts w:ascii="Arial" w:hAnsi="Arial" w:cs="Arial"/>
                <w:b/>
                <w:color w:val="000000"/>
                <w:szCs w:val="20"/>
              </w:rPr>
            </w:pPr>
            <w:r w:rsidRPr="00254292">
              <w:rPr>
                <w:rFonts w:ascii="Arial" w:hAnsi="Arial" w:cs="Arial"/>
                <w:b/>
                <w:color w:val="000000"/>
                <w:szCs w:val="20"/>
              </w:rPr>
              <w:lastRenderedPageBreak/>
              <w:t xml:space="preserve">IVOL1. </w:t>
            </w:r>
            <w:r w:rsidRPr="00254292">
              <w:rPr>
                <w:rFonts w:ascii="Arial" w:hAnsi="Arial" w:cs="Arial"/>
                <w:color w:val="000000"/>
                <w:szCs w:val="20"/>
              </w:rPr>
              <w:t>In</w:t>
            </w:r>
            <w:r w:rsidRPr="00254292">
              <w:rPr>
                <w:rFonts w:ascii="Arial" w:hAnsi="Arial" w:cs="Arial"/>
                <w:bCs/>
                <w:color w:val="000000"/>
                <w:szCs w:val="20"/>
              </w:rPr>
              <w:t xml:space="preserve"> the last five years</w:t>
            </w:r>
            <w:r w:rsidR="00C910B1">
              <w:rPr>
                <w:rFonts w:ascii="Arial" w:hAnsi="Arial" w:cs="Arial"/>
                <w:bCs/>
                <w:color w:val="000000"/>
                <w:szCs w:val="20"/>
              </w:rPr>
              <w:t>,</w:t>
            </w:r>
            <w:r w:rsidRPr="00254292">
              <w:rPr>
                <w:rFonts w:ascii="Arial" w:hAnsi="Arial" w:cs="Arial"/>
                <w:color w:val="000000"/>
                <w:szCs w:val="20"/>
              </w:rPr>
              <w:t xml:space="preserve"> </w:t>
            </w:r>
            <w:r w:rsidRPr="00254292">
              <w:rPr>
                <w:rFonts w:ascii="Arial" w:hAnsi="Arial" w:cs="Arial"/>
                <w:bCs/>
                <w:color w:val="000000"/>
                <w:szCs w:val="20"/>
              </w:rPr>
              <w:t>have you or anyone else in your household had a car, van, SUV or pick-up truck that belonged to you or another household member, stolen or driven away without permission?</w:t>
            </w:r>
            <w:r w:rsidRPr="00254292">
              <w:rPr>
                <w:rFonts w:ascii="Arial" w:hAnsi="Arial" w:cs="Arial"/>
                <w:color w:val="000000"/>
                <w:szCs w:val="20"/>
              </w:rPr>
              <w:t xml:space="preserve"> </w:t>
            </w:r>
          </w:p>
          <w:p w14:paraId="08B0AA49" w14:textId="77777777" w:rsidR="00EA59CF" w:rsidRDefault="00EA59CF" w:rsidP="00D6442C">
            <w:pPr>
              <w:jc w:val="both"/>
              <w:rPr>
                <w:rFonts w:ascii="Arial" w:hAnsi="Arial" w:cs="Arial"/>
                <w:b/>
                <w:color w:val="000000"/>
                <w:szCs w:val="20"/>
              </w:rPr>
            </w:pPr>
          </w:p>
          <w:p w14:paraId="7C81694A" w14:textId="77777777" w:rsidR="00945B99" w:rsidRPr="00254292" w:rsidRDefault="00945B99" w:rsidP="00D6442C">
            <w:pPr>
              <w:jc w:val="both"/>
              <w:rPr>
                <w:rFonts w:ascii="Arial" w:hAnsi="Arial" w:cs="Arial"/>
                <w:b/>
                <w:color w:val="000000"/>
                <w:szCs w:val="20"/>
              </w:rPr>
            </w:pPr>
            <w:r w:rsidRPr="00254292">
              <w:rPr>
                <w:rFonts w:ascii="Arial" w:hAnsi="Arial" w:cs="Arial"/>
                <w:b/>
                <w:color w:val="000000"/>
                <w:szCs w:val="20"/>
              </w:rPr>
              <w:t>[DO NOT INCLUDE A CAR BEING TAKEN BY A FAMILY MEMBER WITHOUT PERMISSION, UNLESS THE OWNER CONSIDERS THIS THEFT]</w:t>
            </w:r>
          </w:p>
          <w:p w14:paraId="0BB1339F" w14:textId="77777777" w:rsidR="00EA59CF" w:rsidRDefault="00945B99" w:rsidP="00D6442C">
            <w:pPr>
              <w:jc w:val="both"/>
              <w:rPr>
                <w:rFonts w:ascii="Arial" w:hAnsi="Arial" w:cs="Arial"/>
                <w:b/>
                <w:szCs w:val="20"/>
              </w:rPr>
            </w:pPr>
            <w:r w:rsidRPr="00254292">
              <w:rPr>
                <w:rFonts w:ascii="Arial" w:hAnsi="Arial" w:cs="Arial"/>
                <w:b/>
                <w:szCs w:val="20"/>
              </w:rPr>
              <w:t xml:space="preserve">[INT: INCLUDE LEASED CARS AND COMPANY CARS AVAILABLE FOR PERSONAL USE] </w:t>
            </w:r>
          </w:p>
          <w:p w14:paraId="2816186E" w14:textId="77777777" w:rsidR="00945B99" w:rsidRPr="00254292" w:rsidRDefault="00945B99" w:rsidP="00D6442C">
            <w:pPr>
              <w:jc w:val="both"/>
              <w:rPr>
                <w:rFonts w:ascii="Arial" w:hAnsi="Arial" w:cs="Arial"/>
                <w:b/>
                <w:color w:val="000000"/>
                <w:szCs w:val="20"/>
              </w:rPr>
            </w:pPr>
            <w:r w:rsidRPr="00254292">
              <w:rPr>
                <w:rFonts w:ascii="Arial" w:hAnsi="Arial" w:cs="Arial"/>
                <w:b/>
                <w:szCs w:val="20"/>
              </w:rPr>
              <w:t xml:space="preserve">[HOUSEHOLD MEANS </w:t>
            </w:r>
            <w:r w:rsidRPr="00254292">
              <w:rPr>
                <w:rFonts w:ascii="Arial" w:hAnsi="Arial" w:cs="Arial"/>
                <w:b/>
                <w:szCs w:val="20"/>
                <w:u w:val="single"/>
              </w:rPr>
              <w:t>CURRENT</w:t>
            </w:r>
            <w:r w:rsidRPr="00254292">
              <w:rPr>
                <w:rFonts w:ascii="Arial" w:hAnsi="Arial" w:cs="Arial"/>
                <w:b/>
                <w:szCs w:val="20"/>
              </w:rPr>
              <w:t xml:space="preserve"> HOUSEHOLD MEMBERS; HOUSEHOLD MEMBERS ARE PEOPLE WHO LIVE IN THE SAME HOUSE AND REGULARLY EAT TOGETHER]</w:t>
            </w:r>
          </w:p>
          <w:p w14:paraId="72B3FA3E" w14:textId="77777777" w:rsidR="00EA59CF" w:rsidRDefault="00EA59CF" w:rsidP="00D6442C">
            <w:pPr>
              <w:pStyle w:val="ListParagraph"/>
              <w:ind w:left="67"/>
              <w:jc w:val="both"/>
              <w:rPr>
                <w:rFonts w:ascii="Arial" w:hAnsi="Arial" w:cs="Arial"/>
                <w:color w:val="000000"/>
                <w:sz w:val="20"/>
                <w:szCs w:val="20"/>
              </w:rPr>
            </w:pPr>
          </w:p>
          <w:p w14:paraId="7D9404E5" w14:textId="77777777" w:rsidR="00945B99" w:rsidRDefault="00945B99" w:rsidP="00D6442C">
            <w:pPr>
              <w:pStyle w:val="ListParagraph"/>
              <w:ind w:left="67"/>
              <w:jc w:val="both"/>
              <w:rPr>
                <w:rFonts w:ascii="Arial" w:hAnsi="Arial" w:cs="Arial"/>
                <w:color w:val="000000"/>
                <w:sz w:val="20"/>
                <w:szCs w:val="20"/>
              </w:rPr>
            </w:pPr>
            <w:r>
              <w:rPr>
                <w:rFonts w:ascii="Arial" w:hAnsi="Arial" w:cs="Arial"/>
                <w:color w:val="000000"/>
                <w:sz w:val="20"/>
                <w:szCs w:val="20"/>
              </w:rPr>
              <w:t xml:space="preserve">(1) </w:t>
            </w:r>
            <w:r w:rsidRPr="00254292">
              <w:rPr>
                <w:rFonts w:ascii="Arial" w:hAnsi="Arial" w:cs="Arial"/>
                <w:color w:val="000000"/>
                <w:sz w:val="20"/>
                <w:szCs w:val="20"/>
              </w:rPr>
              <w:t xml:space="preserve">Yes </w:t>
            </w:r>
            <w:r>
              <w:rPr>
                <w:rFonts w:ascii="Arial" w:hAnsi="Arial" w:cs="Arial"/>
                <w:color w:val="000000"/>
                <w:sz w:val="20"/>
                <w:szCs w:val="20"/>
              </w:rPr>
              <w:t xml:space="preserve">        (2) No             (3)</w:t>
            </w:r>
            <w:r w:rsidRPr="00254292">
              <w:rPr>
                <w:rFonts w:ascii="Arial" w:hAnsi="Arial" w:cs="Arial"/>
                <w:color w:val="000000"/>
                <w:sz w:val="20"/>
                <w:szCs w:val="20"/>
              </w:rPr>
              <w:t xml:space="preserve"> No car in the household</w:t>
            </w:r>
            <w:r>
              <w:rPr>
                <w:rFonts w:ascii="Arial" w:hAnsi="Arial" w:cs="Arial"/>
                <w:color w:val="000000"/>
                <w:sz w:val="20"/>
                <w:szCs w:val="20"/>
              </w:rPr>
              <w:t xml:space="preserve">       (88) DK (cannot remember)</w:t>
            </w:r>
          </w:p>
          <w:p w14:paraId="328CC672" w14:textId="77777777" w:rsidR="00945B99" w:rsidRPr="00254292" w:rsidRDefault="00945B99" w:rsidP="00D6442C">
            <w:pPr>
              <w:pStyle w:val="ListParagraph"/>
              <w:ind w:left="67"/>
              <w:jc w:val="both"/>
              <w:rPr>
                <w:rFonts w:ascii="Arial" w:eastAsia="SimSun" w:hAnsi="Arial" w:cs="Arial"/>
                <w:b/>
                <w:bCs/>
                <w:sz w:val="20"/>
                <w:szCs w:val="20"/>
                <w:lang w:eastAsia="es-ES"/>
              </w:rPr>
            </w:pPr>
            <w:r>
              <w:rPr>
                <w:rFonts w:ascii="Arial" w:hAnsi="Arial" w:cs="Arial"/>
                <w:color w:val="000000"/>
                <w:sz w:val="20"/>
                <w:szCs w:val="20"/>
              </w:rPr>
              <w:t>(98) DA</w:t>
            </w:r>
          </w:p>
        </w:tc>
        <w:tc>
          <w:tcPr>
            <w:tcW w:w="526" w:type="pct"/>
            <w:tcBorders>
              <w:top w:val="dotted" w:sz="4" w:space="0" w:color="auto"/>
              <w:left w:val="nil"/>
              <w:bottom w:val="dotted" w:sz="4" w:space="0" w:color="auto"/>
              <w:right w:val="dotted" w:sz="4" w:space="0" w:color="auto"/>
            </w:tcBorders>
          </w:tcPr>
          <w:p w14:paraId="5DA5C3A0" w14:textId="77777777" w:rsidR="00945B99" w:rsidRPr="00254292" w:rsidRDefault="00945B99" w:rsidP="00D6442C">
            <w:pPr>
              <w:rPr>
                <w:rFonts w:ascii="Arial" w:hAnsi="Arial" w:cs="Arial"/>
                <w:b/>
                <w:bCs/>
                <w:szCs w:val="20"/>
              </w:rPr>
            </w:pPr>
          </w:p>
        </w:tc>
      </w:tr>
    </w:tbl>
    <w:p w14:paraId="57D5CB4D" w14:textId="77777777" w:rsidR="00945B99" w:rsidRPr="00254292" w:rsidRDefault="00945B99" w:rsidP="00945B99">
      <w:pPr>
        <w:tabs>
          <w:tab w:val="left" w:pos="567"/>
        </w:tabs>
        <w:spacing w:before="60"/>
        <w:jc w:val="both"/>
        <w:rPr>
          <w:rFonts w:ascii="Arial" w:hAnsi="Arial" w:cs="Arial"/>
          <w:b/>
          <w:color w:val="000000"/>
          <w:szCs w:val="20"/>
        </w:rPr>
      </w:pPr>
    </w:p>
    <w:tbl>
      <w:tblPr>
        <w:tblW w:w="5000" w:type="pct"/>
        <w:tblLook w:val="0000" w:firstRow="0" w:lastRow="0" w:firstColumn="0" w:lastColumn="0" w:noHBand="0" w:noVBand="0"/>
      </w:tblPr>
      <w:tblGrid>
        <w:gridCol w:w="8569"/>
        <w:gridCol w:w="1007"/>
      </w:tblGrid>
      <w:tr w:rsidR="00945B99" w:rsidRPr="00254292" w14:paraId="7A615F09" w14:textId="77777777" w:rsidTr="00DB6F6B">
        <w:trPr>
          <w:trHeight w:val="350"/>
        </w:trPr>
        <w:tc>
          <w:tcPr>
            <w:tcW w:w="4474" w:type="pct"/>
            <w:tcBorders>
              <w:top w:val="dotted" w:sz="4" w:space="0" w:color="auto"/>
              <w:left w:val="dotted" w:sz="4" w:space="0" w:color="auto"/>
              <w:bottom w:val="dotted" w:sz="4" w:space="0" w:color="auto"/>
              <w:right w:val="dotted" w:sz="4" w:space="0" w:color="000000"/>
            </w:tcBorders>
          </w:tcPr>
          <w:p w14:paraId="3FE53086" w14:textId="77777777" w:rsidR="00945B99" w:rsidRPr="00254292" w:rsidRDefault="00945B99" w:rsidP="00D6442C">
            <w:pPr>
              <w:tabs>
                <w:tab w:val="left" w:pos="567"/>
              </w:tabs>
              <w:spacing w:before="60"/>
              <w:jc w:val="both"/>
              <w:rPr>
                <w:rFonts w:ascii="Arial" w:hAnsi="Arial" w:cs="Arial"/>
                <w:color w:val="000000"/>
                <w:szCs w:val="20"/>
              </w:rPr>
            </w:pPr>
            <w:r w:rsidRPr="00254292">
              <w:rPr>
                <w:rFonts w:ascii="Arial" w:hAnsi="Arial" w:cs="Arial"/>
                <w:b/>
                <w:color w:val="000000"/>
                <w:szCs w:val="20"/>
              </w:rPr>
              <w:t>IVOL2.</w:t>
            </w:r>
            <w:r>
              <w:rPr>
                <w:rFonts w:ascii="Arial" w:hAnsi="Arial" w:cs="Arial"/>
                <w:color w:val="000000"/>
                <w:szCs w:val="20"/>
              </w:rPr>
              <w:t xml:space="preserve"> </w:t>
            </w:r>
            <w:r w:rsidR="00E44582">
              <w:rPr>
                <w:rFonts w:ascii="Arial" w:hAnsi="Arial" w:cs="Arial"/>
                <w:color w:val="000000"/>
                <w:szCs w:val="20"/>
              </w:rPr>
              <w:t xml:space="preserve">In </w:t>
            </w:r>
            <w:r w:rsidRPr="00254292">
              <w:rPr>
                <w:rFonts w:ascii="Arial" w:hAnsi="Arial" w:cs="Arial"/>
                <w:color w:val="000000"/>
                <w:szCs w:val="20"/>
              </w:rPr>
              <w:t xml:space="preserve">the past five years (that is, since </w:t>
            </w:r>
            <w:r w:rsidR="001E24C9">
              <w:rPr>
                <w:rFonts w:ascii="Arial" w:hAnsi="Arial" w:cs="Arial"/>
                <w:color w:val="000000"/>
                <w:szCs w:val="20"/>
              </w:rPr>
              <w:t>2009</w:t>
            </w:r>
            <w:r w:rsidRPr="00254292">
              <w:rPr>
                <w:rFonts w:ascii="Arial" w:hAnsi="Arial" w:cs="Arial"/>
                <w:color w:val="000000"/>
                <w:szCs w:val="20"/>
              </w:rPr>
              <w:t xml:space="preserve">), did anyone actually get into your main home without permission and steal or try to steal something? I am not including here thefts from the garden, garage, shed or lock-up or from a second home. </w:t>
            </w:r>
          </w:p>
          <w:p w14:paraId="56835F91" w14:textId="77777777" w:rsidR="00945B99" w:rsidRPr="00254292" w:rsidRDefault="00945B99" w:rsidP="00D6442C">
            <w:pPr>
              <w:spacing w:before="60"/>
              <w:jc w:val="both"/>
              <w:rPr>
                <w:rFonts w:ascii="Arial" w:hAnsi="Arial" w:cs="Arial"/>
                <w:b/>
                <w:color w:val="000000"/>
                <w:szCs w:val="20"/>
              </w:rPr>
            </w:pPr>
            <w:r w:rsidRPr="00254292">
              <w:rPr>
                <w:rFonts w:ascii="Arial" w:hAnsi="Arial" w:cs="Arial"/>
                <w:b/>
                <w:color w:val="000000"/>
                <w:szCs w:val="20"/>
              </w:rPr>
              <w:t>[INCLUDE CELLARS THAT ARE PART OF THE HOME; INCLUDE STATIC MOBILE HOMES/CARAVANS; DO NOT INCLUDE SECOND HOMES]</w:t>
            </w:r>
          </w:p>
          <w:p w14:paraId="08F6242E" w14:textId="77777777" w:rsidR="00945B99" w:rsidRPr="00254292" w:rsidRDefault="00945B99" w:rsidP="00D6442C">
            <w:pPr>
              <w:spacing w:before="60"/>
              <w:ind w:left="1134" w:hanging="567"/>
              <w:jc w:val="both"/>
              <w:rPr>
                <w:rFonts w:ascii="Arial" w:hAnsi="Arial" w:cs="Arial"/>
                <w:b/>
                <w:bCs/>
                <w:szCs w:val="20"/>
              </w:rPr>
            </w:pPr>
            <w:r>
              <w:rPr>
                <w:rFonts w:ascii="Arial" w:hAnsi="Arial" w:cs="Arial"/>
                <w:color w:val="000000"/>
                <w:szCs w:val="20"/>
              </w:rPr>
              <w:t>(1) Yes             (2)</w:t>
            </w:r>
            <w:r w:rsidRPr="00254292">
              <w:rPr>
                <w:rFonts w:ascii="Arial" w:hAnsi="Arial" w:cs="Arial"/>
                <w:color w:val="000000"/>
                <w:szCs w:val="20"/>
              </w:rPr>
              <w:t xml:space="preserve"> No </w:t>
            </w:r>
            <w:r>
              <w:rPr>
                <w:rFonts w:ascii="Arial" w:hAnsi="Arial" w:cs="Arial"/>
                <w:color w:val="000000"/>
                <w:szCs w:val="20"/>
              </w:rPr>
              <w:t xml:space="preserve">         (88) DK (cannot remember)          (98) DA</w:t>
            </w:r>
          </w:p>
        </w:tc>
        <w:tc>
          <w:tcPr>
            <w:tcW w:w="526" w:type="pct"/>
            <w:tcBorders>
              <w:top w:val="dotted" w:sz="4" w:space="0" w:color="auto"/>
              <w:left w:val="nil"/>
              <w:bottom w:val="dotted" w:sz="4" w:space="0" w:color="auto"/>
              <w:right w:val="dotted" w:sz="4" w:space="0" w:color="auto"/>
            </w:tcBorders>
          </w:tcPr>
          <w:p w14:paraId="65D6BEC4" w14:textId="77777777" w:rsidR="00945B99" w:rsidRPr="00254292" w:rsidRDefault="00945B99" w:rsidP="00D6442C">
            <w:pPr>
              <w:rPr>
                <w:rFonts w:ascii="Arial" w:hAnsi="Arial" w:cs="Arial"/>
                <w:b/>
                <w:bCs/>
                <w:szCs w:val="20"/>
              </w:rPr>
            </w:pPr>
          </w:p>
        </w:tc>
      </w:tr>
    </w:tbl>
    <w:p w14:paraId="0487C373" w14:textId="77777777" w:rsidR="00945B99" w:rsidRDefault="00945B99" w:rsidP="00945B99"/>
    <w:p w14:paraId="6761CAE6" w14:textId="77777777" w:rsidR="00945B99" w:rsidRDefault="00945B99" w:rsidP="00945B99">
      <w:pPr>
        <w:tabs>
          <w:tab w:val="left" w:pos="-36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N</w:t>
      </w:r>
      <w:r w:rsidRPr="00254292">
        <w:rPr>
          <w:rFonts w:ascii="Arial" w:hAnsi="Arial" w:cs="Arial"/>
          <w:szCs w:val="20"/>
        </w:rPr>
        <w:t xml:space="preserve">ext </w:t>
      </w:r>
      <w:r>
        <w:rPr>
          <w:rFonts w:ascii="Arial" w:hAnsi="Arial" w:cs="Arial"/>
          <w:szCs w:val="20"/>
        </w:rPr>
        <w:t>I</w:t>
      </w:r>
      <w:r w:rsidRPr="00254292">
        <w:rPr>
          <w:rFonts w:ascii="Arial" w:hAnsi="Arial" w:cs="Arial"/>
          <w:szCs w:val="20"/>
        </w:rPr>
        <w:t xml:space="preserve"> want to ask you some questions about what may have happened to you </w:t>
      </w:r>
      <w:r w:rsidRPr="00254292">
        <w:rPr>
          <w:rFonts w:ascii="Arial" w:hAnsi="Arial" w:cs="Arial"/>
          <w:b/>
          <w:bCs/>
          <w:szCs w:val="20"/>
        </w:rPr>
        <w:t>personally</w:t>
      </w:r>
      <w:r>
        <w:rPr>
          <w:rFonts w:ascii="Arial" w:hAnsi="Arial" w:cs="Arial"/>
          <w:szCs w:val="20"/>
        </w:rPr>
        <w:t xml:space="preserve">. </w:t>
      </w:r>
      <w:r w:rsidR="00440AF3" w:rsidRPr="00BE7447">
        <w:rPr>
          <w:rFonts w:ascii="Arial" w:hAnsi="Arial" w:cs="Arial"/>
          <w:szCs w:val="20"/>
        </w:rPr>
        <w:t>Once again, I want to ask you to t</w:t>
      </w:r>
      <w:r w:rsidR="00451870" w:rsidRPr="00451870">
        <w:rPr>
          <w:rFonts w:ascii="Arial" w:hAnsi="Arial" w:cs="Arial"/>
          <w:szCs w:val="20"/>
        </w:rPr>
        <w:t xml:space="preserve">hink about the last five years </w:t>
      </w:r>
      <w:r w:rsidR="00451870">
        <w:rPr>
          <w:rFonts w:ascii="Arial" w:hAnsi="Arial" w:cs="Arial"/>
          <w:szCs w:val="20"/>
        </w:rPr>
        <w:t xml:space="preserve">-- </w:t>
      </w:r>
      <w:r w:rsidR="00451870" w:rsidRPr="00451870">
        <w:rPr>
          <w:rFonts w:ascii="Arial" w:hAnsi="Arial" w:cs="Arial"/>
          <w:szCs w:val="20"/>
        </w:rPr>
        <w:t>that is, since 2009</w:t>
      </w:r>
      <w:r w:rsidR="00440AF3" w:rsidRPr="00BE7447">
        <w:rPr>
          <w:rFonts w:ascii="Arial" w:hAnsi="Arial" w:cs="Arial"/>
          <w:szCs w:val="20"/>
        </w:rPr>
        <w:t xml:space="preserve">. </w:t>
      </w:r>
      <w:r w:rsidR="001E24C9">
        <w:rPr>
          <w:rFonts w:ascii="Arial" w:hAnsi="Arial" w:cs="Arial"/>
          <w:szCs w:val="20"/>
        </w:rPr>
        <w:t xml:space="preserve">Car thefts or </w:t>
      </w:r>
      <w:r w:rsidR="00EB173F">
        <w:rPr>
          <w:rFonts w:ascii="Arial" w:hAnsi="Arial" w:cs="Arial"/>
          <w:szCs w:val="20"/>
        </w:rPr>
        <w:t xml:space="preserve">thefts from your home </w:t>
      </w:r>
      <w:r w:rsidRPr="00254292">
        <w:rPr>
          <w:rFonts w:ascii="Arial" w:hAnsi="Arial" w:cs="Arial"/>
          <w:szCs w:val="20"/>
        </w:rPr>
        <w:t xml:space="preserve">that you </w:t>
      </w:r>
      <w:r w:rsidR="001E24C9">
        <w:rPr>
          <w:rFonts w:ascii="Arial" w:hAnsi="Arial" w:cs="Arial"/>
          <w:szCs w:val="20"/>
        </w:rPr>
        <w:t xml:space="preserve">may </w:t>
      </w:r>
      <w:r w:rsidRPr="00254292">
        <w:rPr>
          <w:rFonts w:ascii="Arial" w:hAnsi="Arial" w:cs="Arial"/>
          <w:szCs w:val="20"/>
        </w:rPr>
        <w:t>have</w:t>
      </w:r>
      <w:r w:rsidR="001E24C9">
        <w:rPr>
          <w:rFonts w:ascii="Arial" w:hAnsi="Arial" w:cs="Arial"/>
          <w:szCs w:val="20"/>
        </w:rPr>
        <w:t xml:space="preserve"> just</w:t>
      </w:r>
      <w:r w:rsidRPr="00254292">
        <w:rPr>
          <w:rFonts w:ascii="Arial" w:hAnsi="Arial" w:cs="Arial"/>
          <w:szCs w:val="20"/>
        </w:rPr>
        <w:t xml:space="preserve"> </w:t>
      </w:r>
      <w:r w:rsidR="00440AF3" w:rsidRPr="00BE7447">
        <w:rPr>
          <w:rFonts w:ascii="Arial" w:hAnsi="Arial" w:cs="Arial"/>
          <w:bCs/>
          <w:szCs w:val="20"/>
        </w:rPr>
        <w:t>mentioned as having happened to you or other members of your household</w:t>
      </w:r>
      <w:r w:rsidRPr="00254292">
        <w:rPr>
          <w:rFonts w:ascii="Arial" w:hAnsi="Arial" w:cs="Arial"/>
          <w:szCs w:val="20"/>
        </w:rPr>
        <w:t xml:space="preserve"> must </w:t>
      </w:r>
      <w:r w:rsidRPr="00254292">
        <w:rPr>
          <w:rFonts w:ascii="Arial" w:hAnsi="Arial" w:cs="Arial"/>
          <w:b/>
          <w:bCs/>
          <w:szCs w:val="20"/>
        </w:rPr>
        <w:t>not</w:t>
      </w:r>
      <w:r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945B99" w:rsidRPr="00254292" w14:paraId="797F79A4"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2DB1B545" w14:textId="77777777" w:rsidR="00945B99" w:rsidRPr="00254292" w:rsidRDefault="00945B99" w:rsidP="00D6442C">
            <w:pPr>
              <w:tabs>
                <w:tab w:val="left" w:pos="567"/>
              </w:tabs>
              <w:spacing w:before="60"/>
              <w:jc w:val="both"/>
              <w:rPr>
                <w:rFonts w:ascii="Arial" w:hAnsi="Arial" w:cs="Arial"/>
                <w:color w:val="000000"/>
                <w:szCs w:val="20"/>
              </w:rPr>
            </w:pPr>
            <w:r>
              <w:rPr>
                <w:rFonts w:ascii="Arial" w:hAnsi="Arial" w:cs="Arial"/>
                <w:b/>
                <w:bCs/>
                <w:color w:val="000000"/>
                <w:szCs w:val="20"/>
              </w:rPr>
              <w:t>IVOL3</w:t>
            </w:r>
            <w:r w:rsidRPr="00254292">
              <w:rPr>
                <w:rFonts w:ascii="Arial" w:hAnsi="Arial" w:cs="Arial"/>
                <w:bCs/>
                <w:color w:val="000000"/>
                <w:szCs w:val="20"/>
              </w:rPr>
              <w:t>. In the last five years, has anyone stolen, or tried to steal something from you by using force or threatening you with force?</w:t>
            </w:r>
            <w:r w:rsidRPr="00254292">
              <w:rPr>
                <w:rFonts w:ascii="Arial" w:hAnsi="Arial" w:cs="Arial"/>
                <w:color w:val="000000"/>
                <w:szCs w:val="20"/>
              </w:rPr>
              <w:t xml:space="preserve">   </w:t>
            </w:r>
          </w:p>
          <w:p w14:paraId="1583D822" w14:textId="77777777" w:rsidR="00242F76" w:rsidRPr="00254292" w:rsidRDefault="00945B99" w:rsidP="0007035F">
            <w:pPr>
              <w:spacing w:before="60"/>
              <w:jc w:val="both"/>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00BE7447">
              <w:rPr>
                <w:rFonts w:ascii="Arial" w:hAnsi="Arial" w:cs="Arial"/>
                <w:szCs w:val="20"/>
              </w:rPr>
              <w:t xml:space="preserve">      </w:t>
            </w:r>
            <w:r>
              <w:rPr>
                <w:rFonts w:ascii="Arial" w:hAnsi="Arial" w:cs="Arial"/>
                <w:szCs w:val="20"/>
              </w:rPr>
              <w:t xml:space="preserve">   (98) DA</w:t>
            </w:r>
          </w:p>
        </w:tc>
        <w:tc>
          <w:tcPr>
            <w:tcW w:w="526" w:type="pct"/>
            <w:tcBorders>
              <w:top w:val="dotted" w:sz="4" w:space="0" w:color="auto"/>
              <w:left w:val="nil"/>
              <w:bottom w:val="dotted" w:sz="4" w:space="0" w:color="auto"/>
              <w:right w:val="dotted" w:sz="4" w:space="0" w:color="auto"/>
            </w:tcBorders>
          </w:tcPr>
          <w:p w14:paraId="7E074F70" w14:textId="77777777" w:rsidR="00945B99" w:rsidRPr="00254292" w:rsidRDefault="00945B99" w:rsidP="00D6442C">
            <w:pPr>
              <w:rPr>
                <w:rFonts w:ascii="Arial" w:hAnsi="Arial" w:cs="Arial"/>
                <w:b/>
                <w:bCs/>
                <w:szCs w:val="20"/>
              </w:rPr>
            </w:pPr>
          </w:p>
        </w:tc>
      </w:tr>
      <w:tr w:rsidR="00945B99" w:rsidRPr="00254292" w14:paraId="1E466777"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2A6A6F75" w14:textId="77777777" w:rsidR="00945B99" w:rsidRPr="00CD6B09" w:rsidRDefault="00945B99" w:rsidP="00D6442C">
            <w:pPr>
              <w:tabs>
                <w:tab w:val="left" w:pos="567"/>
              </w:tabs>
              <w:spacing w:before="60"/>
              <w:jc w:val="both"/>
              <w:rPr>
                <w:rFonts w:ascii="Arial" w:hAnsi="Arial" w:cs="Arial"/>
                <w:bCs/>
                <w:color w:val="000000"/>
                <w:szCs w:val="20"/>
              </w:rPr>
            </w:pPr>
            <w:r>
              <w:rPr>
                <w:rFonts w:ascii="Arial" w:hAnsi="Arial" w:cs="Arial"/>
                <w:b/>
                <w:color w:val="000000"/>
                <w:szCs w:val="20"/>
              </w:rPr>
              <w:t xml:space="preserve">IVOL4. </w:t>
            </w:r>
            <w:r w:rsidRPr="00CD6B09">
              <w:rPr>
                <w:rFonts w:ascii="Arial" w:hAnsi="Arial" w:cs="Arial"/>
                <w:color w:val="000000"/>
                <w:szCs w:val="20"/>
              </w:rPr>
              <w:t>Excluding thefts by using force or threat, t</w:t>
            </w:r>
            <w:r w:rsidRPr="00CD6B09">
              <w:rPr>
                <w:rFonts w:ascii="Arial" w:hAnsi="Arial" w:cs="Arial"/>
                <w:bCs/>
                <w:color w:val="000000"/>
                <w:szCs w:val="20"/>
              </w:rPr>
              <w:t xml:space="preserve">here are many other types of theft of personal property, such as pick-pocketing or theft of a purse, wallet, clothing, jewelry, mobile phone, and mp3 player, or sports equipment. </w:t>
            </w:r>
            <w:r w:rsidRPr="00CD6B09">
              <w:rPr>
                <w:rFonts w:ascii="Arial" w:hAnsi="Arial" w:cs="Arial"/>
                <w:color w:val="000000"/>
                <w:szCs w:val="20"/>
              </w:rPr>
              <w:t xml:space="preserve">In the last five years (that is, since </w:t>
            </w:r>
            <w:r w:rsidR="001E24C9">
              <w:rPr>
                <w:rFonts w:ascii="Arial" w:hAnsi="Arial" w:cs="Arial"/>
                <w:color w:val="000000"/>
                <w:szCs w:val="20"/>
              </w:rPr>
              <w:t>2009</w:t>
            </w:r>
            <w:r w:rsidRPr="00CD6B09">
              <w:rPr>
                <w:rFonts w:ascii="Arial" w:hAnsi="Arial" w:cs="Arial"/>
                <w:color w:val="000000"/>
                <w:szCs w:val="20"/>
              </w:rPr>
              <w:t xml:space="preserve">) have you personally been victim of any of these incidents?   </w:t>
            </w:r>
          </w:p>
          <w:p w14:paraId="50429E1D" w14:textId="77777777" w:rsidR="00EA59CF" w:rsidRDefault="00EA59CF" w:rsidP="00D6442C">
            <w:pPr>
              <w:ind w:left="357" w:hanging="357"/>
              <w:rPr>
                <w:rFonts w:ascii="Arial" w:hAnsi="Arial" w:cs="Arial"/>
                <w:color w:val="000000"/>
                <w:szCs w:val="20"/>
              </w:rPr>
            </w:pPr>
          </w:p>
          <w:p w14:paraId="26B8AABC" w14:textId="77777777" w:rsidR="00945B99" w:rsidRPr="00CD6B09" w:rsidRDefault="00945B99" w:rsidP="00D6442C">
            <w:pPr>
              <w:ind w:left="357" w:hanging="357"/>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00BE7447">
              <w:rPr>
                <w:rFonts w:ascii="Arial" w:hAnsi="Arial" w:cs="Arial"/>
                <w:szCs w:val="20"/>
              </w:rPr>
              <w:t xml:space="preserve">   </w:t>
            </w:r>
            <w:r>
              <w:rPr>
                <w:rFonts w:ascii="Arial" w:hAnsi="Arial" w:cs="Arial"/>
                <w:szCs w:val="20"/>
              </w:rPr>
              <w:t xml:space="preserve">    (98) DA</w:t>
            </w:r>
            <w:r w:rsidRPr="00CD6B09">
              <w:rPr>
                <w:rFonts w:ascii="Arial" w:hAnsi="Arial" w:cs="Arial"/>
                <w:b/>
                <w:bCs/>
                <w:szCs w:val="20"/>
              </w:rPr>
              <w:t xml:space="preserve"> </w:t>
            </w:r>
          </w:p>
        </w:tc>
        <w:tc>
          <w:tcPr>
            <w:tcW w:w="526" w:type="pct"/>
            <w:tcBorders>
              <w:top w:val="dotted" w:sz="4" w:space="0" w:color="auto"/>
              <w:left w:val="nil"/>
              <w:bottom w:val="dotted" w:sz="4" w:space="0" w:color="auto"/>
              <w:right w:val="dotted" w:sz="4" w:space="0" w:color="auto"/>
            </w:tcBorders>
          </w:tcPr>
          <w:p w14:paraId="157AACDD" w14:textId="77777777" w:rsidR="00945B99" w:rsidRPr="00254292" w:rsidRDefault="00945B99" w:rsidP="00D6442C">
            <w:pPr>
              <w:rPr>
                <w:rFonts w:ascii="Arial" w:hAnsi="Arial" w:cs="Arial"/>
                <w:b/>
                <w:bCs/>
                <w:szCs w:val="20"/>
              </w:rPr>
            </w:pPr>
          </w:p>
        </w:tc>
      </w:tr>
    </w:tbl>
    <w:p w14:paraId="0DFBF728" w14:textId="77777777" w:rsidR="00945B99" w:rsidRDefault="00945B99" w:rsidP="00945B99">
      <w:pPr>
        <w:spacing w:before="60"/>
        <w:jc w:val="both"/>
        <w:rPr>
          <w:rFonts w:ascii="Arial" w:hAnsi="Arial" w:cs="Arial"/>
          <w:b/>
          <w:szCs w:val="20"/>
        </w:rPr>
      </w:pPr>
    </w:p>
    <w:p w14:paraId="1645727B" w14:textId="77777777" w:rsidR="00945B99" w:rsidRDefault="00440AF3" w:rsidP="00945B99">
      <w:pPr>
        <w:spacing w:before="60"/>
        <w:jc w:val="both"/>
        <w:rPr>
          <w:rFonts w:ascii="Arial" w:hAnsi="Arial" w:cs="Arial"/>
          <w:szCs w:val="20"/>
        </w:rPr>
      </w:pPr>
      <w:r w:rsidRPr="00BE7447">
        <w:rPr>
          <w:rFonts w:ascii="Arial" w:hAnsi="Arial" w:cs="Arial"/>
          <w:szCs w:val="20"/>
        </w:rPr>
        <w:t>Now I am going to ask about other incidents when someone has used force against you, or threatened to do so.  Once again, I want to ask you to t</w:t>
      </w:r>
      <w:r w:rsidR="00451870" w:rsidRPr="00451870">
        <w:rPr>
          <w:rFonts w:ascii="Arial" w:hAnsi="Arial" w:cs="Arial"/>
          <w:szCs w:val="20"/>
        </w:rPr>
        <w:t xml:space="preserve">hink about the last five years </w:t>
      </w:r>
      <w:r w:rsidR="00451870">
        <w:rPr>
          <w:rFonts w:ascii="Arial" w:hAnsi="Arial" w:cs="Arial"/>
          <w:szCs w:val="20"/>
        </w:rPr>
        <w:t>- t</w:t>
      </w:r>
      <w:r w:rsidR="00451870" w:rsidRPr="00451870">
        <w:rPr>
          <w:rFonts w:ascii="Arial" w:hAnsi="Arial" w:cs="Arial"/>
          <w:szCs w:val="20"/>
        </w:rPr>
        <w:t>hat is, since 2009</w:t>
      </w:r>
      <w:r w:rsidRPr="00BE7447">
        <w:rPr>
          <w:rFonts w:ascii="Arial" w:hAnsi="Arial" w:cs="Arial"/>
          <w:szCs w:val="20"/>
        </w:rPr>
        <w:t xml:space="preserve">. This might have involved </w:t>
      </w:r>
      <w:r w:rsidRPr="00BE7447">
        <w:rPr>
          <w:rFonts w:ascii="Arial" w:hAnsi="Arial" w:cs="Arial"/>
          <w:color w:val="000000"/>
          <w:szCs w:val="20"/>
        </w:rPr>
        <w:t xml:space="preserve">someone you knew, or someone you did not know at that time. </w:t>
      </w:r>
      <w:r w:rsidRPr="00BE7447">
        <w:rPr>
          <w:rFonts w:ascii="Arial" w:hAnsi="Arial" w:cs="Arial"/>
          <w:szCs w:val="20"/>
        </w:rPr>
        <w:t>Remember that your answers will, of course, be treated confidentially and anonymously.</w:t>
      </w:r>
      <w:r w:rsidR="00EB173F" w:rsidRPr="00EB173F">
        <w:rPr>
          <w:rFonts w:ascii="Arial" w:hAnsi="Arial" w:cs="Arial"/>
          <w:szCs w:val="20"/>
        </w:rPr>
        <w:t xml:space="preserve"> </w:t>
      </w:r>
      <w:r w:rsidR="00EB173F">
        <w:rPr>
          <w:rFonts w:ascii="Arial" w:hAnsi="Arial" w:cs="Arial"/>
          <w:szCs w:val="20"/>
        </w:rPr>
        <w:t>Car thefts, thefts from your home, robberies, or personal thefts</w:t>
      </w:r>
      <w:r w:rsidR="00EB173F" w:rsidRPr="00254292">
        <w:rPr>
          <w:rFonts w:ascii="Arial" w:hAnsi="Arial" w:cs="Arial"/>
          <w:szCs w:val="20"/>
        </w:rPr>
        <w:t xml:space="preserve"> that you </w:t>
      </w:r>
      <w:r w:rsidR="00EB173F">
        <w:rPr>
          <w:rFonts w:ascii="Arial" w:hAnsi="Arial" w:cs="Arial"/>
          <w:szCs w:val="20"/>
        </w:rPr>
        <w:t xml:space="preserve">may </w:t>
      </w:r>
      <w:r w:rsidR="00EB173F" w:rsidRPr="00254292">
        <w:rPr>
          <w:rFonts w:ascii="Arial" w:hAnsi="Arial" w:cs="Arial"/>
          <w:szCs w:val="20"/>
        </w:rPr>
        <w:t>have</w:t>
      </w:r>
      <w:r w:rsidR="00EB173F">
        <w:rPr>
          <w:rFonts w:ascii="Arial" w:hAnsi="Arial" w:cs="Arial"/>
          <w:szCs w:val="20"/>
        </w:rPr>
        <w:t xml:space="preserve"> just</w:t>
      </w:r>
      <w:r w:rsidR="00EB173F" w:rsidRPr="00254292">
        <w:rPr>
          <w:rFonts w:ascii="Arial" w:hAnsi="Arial" w:cs="Arial"/>
          <w:szCs w:val="20"/>
        </w:rPr>
        <w:t xml:space="preserve"> </w:t>
      </w:r>
      <w:r w:rsidRPr="00BE7447">
        <w:rPr>
          <w:rFonts w:ascii="Arial" w:hAnsi="Arial" w:cs="Arial"/>
          <w:bCs/>
          <w:szCs w:val="20"/>
        </w:rPr>
        <w:t>mentioned</w:t>
      </w:r>
      <w:r w:rsidR="00EB173F" w:rsidRPr="00254292">
        <w:rPr>
          <w:rFonts w:ascii="Arial" w:hAnsi="Arial" w:cs="Arial"/>
          <w:b/>
          <w:bCs/>
          <w:szCs w:val="20"/>
        </w:rPr>
        <w:t xml:space="preserve"> </w:t>
      </w:r>
      <w:r w:rsidR="00EB173F" w:rsidRPr="00254292">
        <w:rPr>
          <w:rFonts w:ascii="Arial" w:hAnsi="Arial" w:cs="Arial"/>
          <w:szCs w:val="20"/>
        </w:rPr>
        <w:t xml:space="preserve">must </w:t>
      </w:r>
      <w:r w:rsidR="00EB173F" w:rsidRPr="00254292">
        <w:rPr>
          <w:rFonts w:ascii="Arial" w:hAnsi="Arial" w:cs="Arial"/>
          <w:b/>
          <w:bCs/>
          <w:szCs w:val="20"/>
        </w:rPr>
        <w:t>not</w:t>
      </w:r>
      <w:r w:rsidR="00EB173F"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945B99" w:rsidRPr="00254292" w14:paraId="72FB90BB"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01458DF6" w14:textId="77777777" w:rsidR="00945B99" w:rsidRPr="005B2B45" w:rsidRDefault="00945B99" w:rsidP="00DB6F6B">
            <w:pPr>
              <w:spacing w:before="120"/>
              <w:jc w:val="both"/>
              <w:rPr>
                <w:rFonts w:ascii="Arial" w:hAnsi="Arial" w:cs="Arial"/>
                <w:color w:val="000000"/>
                <w:szCs w:val="20"/>
              </w:rPr>
            </w:pPr>
            <w:r>
              <w:rPr>
                <w:rFonts w:ascii="Arial" w:hAnsi="Arial" w:cs="Arial"/>
                <w:b/>
                <w:color w:val="000000"/>
                <w:szCs w:val="20"/>
              </w:rPr>
              <w:t xml:space="preserve">IVOL5. </w:t>
            </w:r>
            <w:r w:rsidR="00C910B1" w:rsidRPr="00BE7447">
              <w:rPr>
                <w:rFonts w:ascii="Arial" w:hAnsi="Arial" w:cs="Arial"/>
                <w:color w:val="000000"/>
                <w:szCs w:val="20"/>
              </w:rPr>
              <w:t>I</w:t>
            </w:r>
            <w:r w:rsidRPr="005B2B45">
              <w:rPr>
                <w:rFonts w:ascii="Arial" w:hAnsi="Arial" w:cs="Arial"/>
                <w:color w:val="000000"/>
                <w:szCs w:val="20"/>
              </w:rPr>
              <w:t xml:space="preserve">n </w:t>
            </w:r>
            <w:r w:rsidRPr="005B2B45">
              <w:rPr>
                <w:rFonts w:ascii="Arial" w:hAnsi="Arial" w:cs="Arial"/>
                <w:szCs w:val="20"/>
              </w:rPr>
              <w:t xml:space="preserve">the past five years, has </w:t>
            </w:r>
            <w:r w:rsidRPr="005B2B45">
              <w:rPr>
                <w:rFonts w:ascii="Arial" w:hAnsi="Arial" w:cs="Arial"/>
                <w:color w:val="000000"/>
                <w:szCs w:val="20"/>
              </w:rPr>
              <w:t>anyone</w:t>
            </w:r>
            <w:r w:rsidRPr="005B2B45">
              <w:rPr>
                <w:rFonts w:ascii="Arial" w:hAnsi="Arial" w:cs="Arial"/>
                <w:szCs w:val="20"/>
              </w:rPr>
              <w:t xml:space="preserve"> slapped you, hit or punched you, kicked you, thrown something at you, or attacked you with a weapon in a way that really upset or angered you?</w:t>
            </w:r>
            <w:r w:rsidRPr="005B2B45">
              <w:rPr>
                <w:rFonts w:ascii="Arial" w:hAnsi="Arial" w:cs="Arial"/>
                <w:color w:val="000000"/>
                <w:szCs w:val="20"/>
              </w:rPr>
              <w:t xml:space="preserve"> Do NOT include horseplay, and do not include incidents of a sexual nature or incidents of domestic violence.</w:t>
            </w:r>
          </w:p>
          <w:p w14:paraId="6463CF76" w14:textId="77777777" w:rsidR="00B94F1C" w:rsidRPr="005B2B45" w:rsidRDefault="00945B99" w:rsidP="00DB6F6B">
            <w:pPr>
              <w:spacing w:before="120"/>
              <w:ind w:left="67"/>
              <w:jc w:val="both"/>
              <w:rPr>
                <w:rFonts w:ascii="Arial" w:hAnsi="Arial" w:cs="Arial"/>
                <w:b/>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tcPr>
          <w:p w14:paraId="641ACB71" w14:textId="77777777" w:rsidR="00945B99" w:rsidRPr="00254292" w:rsidRDefault="00945B99" w:rsidP="00D6442C">
            <w:pPr>
              <w:rPr>
                <w:rFonts w:ascii="Arial" w:hAnsi="Arial" w:cs="Arial"/>
                <w:b/>
                <w:bCs/>
                <w:szCs w:val="20"/>
              </w:rPr>
            </w:pPr>
          </w:p>
        </w:tc>
      </w:tr>
      <w:tr w:rsidR="00945B99" w:rsidRPr="004E656C" w14:paraId="0FFE4188"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37EC383E" w14:textId="77777777" w:rsidR="00945B99" w:rsidRPr="004E656C" w:rsidRDefault="00945B99" w:rsidP="00DB6F6B">
            <w:pPr>
              <w:spacing w:before="120"/>
              <w:jc w:val="both"/>
              <w:rPr>
                <w:rFonts w:ascii="Arial" w:hAnsi="Arial" w:cs="Arial"/>
                <w:color w:val="000000"/>
                <w:szCs w:val="20"/>
              </w:rPr>
            </w:pPr>
            <w:r>
              <w:rPr>
                <w:rFonts w:ascii="Arial" w:hAnsi="Arial" w:cs="Arial"/>
                <w:b/>
                <w:color w:val="000000"/>
                <w:szCs w:val="20"/>
              </w:rPr>
              <w:t xml:space="preserve">IVOL6. </w:t>
            </w:r>
            <w:r w:rsidRPr="004E656C">
              <w:rPr>
                <w:rFonts w:ascii="Arial" w:hAnsi="Arial" w:cs="Arial"/>
                <w:color w:val="000000"/>
                <w:szCs w:val="20"/>
              </w:rPr>
              <w:t xml:space="preserve">Separately from any incidents you have already mentioned, in </w:t>
            </w:r>
            <w:r w:rsidRPr="004E656C">
              <w:rPr>
                <w:rFonts w:ascii="Arial" w:hAnsi="Arial" w:cs="Arial"/>
                <w:szCs w:val="20"/>
              </w:rPr>
              <w:t xml:space="preserve">the past five years (that is, since </w:t>
            </w:r>
            <w:r w:rsidR="001E24C9">
              <w:rPr>
                <w:rFonts w:ascii="Arial" w:hAnsi="Arial" w:cs="Arial"/>
                <w:szCs w:val="20"/>
              </w:rPr>
              <w:t>2009</w:t>
            </w:r>
            <w:r w:rsidRPr="004E656C">
              <w:rPr>
                <w:rFonts w:ascii="Arial" w:hAnsi="Arial" w:cs="Arial"/>
                <w:szCs w:val="20"/>
              </w:rPr>
              <w:t xml:space="preserve">), has </w:t>
            </w:r>
            <w:r w:rsidRPr="004E656C">
              <w:rPr>
                <w:rFonts w:ascii="Arial" w:hAnsi="Arial" w:cs="Arial"/>
                <w:color w:val="000000"/>
                <w:szCs w:val="20"/>
              </w:rPr>
              <w:t>anyone seriously threatened to</w:t>
            </w:r>
            <w:r w:rsidRPr="004E656C">
              <w:rPr>
                <w:rFonts w:ascii="Arial" w:hAnsi="Arial" w:cs="Arial"/>
                <w:szCs w:val="20"/>
              </w:rPr>
              <w:t xml:space="preserve"> slap, hit, punch or kick you, threatened to throw something at you or otherwise injure you, or threatened you with a weapon in a way that really upset or angered you?</w:t>
            </w:r>
            <w:r w:rsidRPr="004E656C">
              <w:rPr>
                <w:rFonts w:ascii="Arial" w:hAnsi="Arial" w:cs="Arial"/>
                <w:color w:val="000000"/>
                <w:szCs w:val="20"/>
              </w:rPr>
              <w:t xml:space="preserve"> Do NOT include threats made as jokes, and do not include incidents of a sexual nature or incidents of domestic violence.</w:t>
            </w:r>
          </w:p>
          <w:p w14:paraId="7C3661FC" w14:textId="77777777" w:rsidR="00945B99" w:rsidRPr="004E656C" w:rsidRDefault="00945B99" w:rsidP="00DB6F6B">
            <w:pPr>
              <w:spacing w:before="120"/>
              <w:jc w:val="both"/>
              <w:rPr>
                <w:rFonts w:ascii="Arial" w:hAnsi="Arial" w:cs="Arial"/>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tcPr>
          <w:p w14:paraId="4D59FAFB" w14:textId="77777777" w:rsidR="00945B99" w:rsidRPr="004E656C" w:rsidRDefault="00945B99" w:rsidP="00D6442C">
            <w:pPr>
              <w:rPr>
                <w:rFonts w:ascii="Arial" w:hAnsi="Arial" w:cs="Arial"/>
                <w:b/>
                <w:bCs/>
                <w:szCs w:val="20"/>
              </w:rPr>
            </w:pPr>
          </w:p>
        </w:tc>
      </w:tr>
    </w:tbl>
    <w:p w14:paraId="2824C9C9" w14:textId="77777777" w:rsidR="00945B99" w:rsidRDefault="00945B99" w:rsidP="00945B99"/>
    <w:p w14:paraId="265DF385" w14:textId="77777777" w:rsidR="00945B99" w:rsidRPr="00387015" w:rsidRDefault="00945B99" w:rsidP="00945B99">
      <w:pPr>
        <w:rPr>
          <w:rFonts w:ascii="Arial" w:hAnsi="Arial" w:cs="Arial"/>
          <w:b/>
          <w:szCs w:val="20"/>
        </w:rPr>
      </w:pPr>
      <w:r w:rsidRPr="00387015">
        <w:rPr>
          <w:rFonts w:ascii="Arial" w:hAnsi="Arial" w:cs="Arial"/>
          <w:b/>
          <w:szCs w:val="20"/>
        </w:rPr>
        <w:t>Follow-up questions</w:t>
      </w:r>
    </w:p>
    <w:p w14:paraId="7D540470" w14:textId="77777777" w:rsidR="00945B99" w:rsidRDefault="00945B99" w:rsidP="00945B99">
      <w:pPr>
        <w:rPr>
          <w:rFonts w:ascii="Calibri" w:hAnsi="Calibri"/>
          <w:b/>
          <w:sz w:val="22"/>
          <w:szCs w:val="22"/>
        </w:rPr>
      </w:pPr>
      <w:r>
        <w:rPr>
          <w:rFonts w:ascii="Calibri" w:hAnsi="Calibri"/>
          <w:b/>
          <w:sz w:val="22"/>
          <w:szCs w:val="22"/>
        </w:rPr>
        <w:t xml:space="preserve">[ASK THE FOLLOWING QUESTIONS IF THE ANSWER TO ANY OF THE QUESTIONS IVOL1 – IVOL6 WAS “(1) YES”. IF THE ANSWER TO ALL QUESTIONS IVOL1 – IVOL6 WAS “(2) NO” GO TO </w:t>
      </w:r>
      <w:r w:rsidR="007E7936">
        <w:rPr>
          <w:rFonts w:ascii="Calibri" w:hAnsi="Calibri"/>
          <w:b/>
          <w:sz w:val="22"/>
          <w:szCs w:val="22"/>
        </w:rPr>
        <w:t>POLE2N</w:t>
      </w:r>
      <w:r>
        <w:rPr>
          <w:rFonts w:ascii="Calibri" w:hAnsi="Calibri"/>
          <w:b/>
          <w:sz w:val="22"/>
          <w:szCs w:val="22"/>
        </w:rPr>
        <w:t xml:space="preserve">] </w:t>
      </w:r>
    </w:p>
    <w:p w14:paraId="1B3B35B3" w14:textId="77777777" w:rsidR="00945B99" w:rsidRDefault="00945B99" w:rsidP="00945B99"/>
    <w:p w14:paraId="7B02DA41" w14:textId="77777777" w:rsidR="00945B99" w:rsidRPr="00C713A0" w:rsidRDefault="00945B99" w:rsidP="00945B99">
      <w:pPr>
        <w:rPr>
          <w:rFonts w:ascii="Arial" w:hAnsi="Arial" w:cs="Arial"/>
          <w:b/>
          <w:szCs w:val="20"/>
        </w:rPr>
      </w:pPr>
      <w:r w:rsidRPr="00C713A0">
        <w:rPr>
          <w:rFonts w:ascii="Arial" w:hAnsi="Arial" w:cs="Arial"/>
          <w:b/>
          <w:szCs w:val="20"/>
        </w:rPr>
        <w:t>You</w:t>
      </w:r>
      <w:r w:rsidR="007C0F1D">
        <w:rPr>
          <w:rFonts w:ascii="Arial" w:hAnsi="Arial" w:cs="Arial"/>
          <w:b/>
          <w:szCs w:val="20"/>
        </w:rPr>
        <w:t xml:space="preserve"> have told me that you</w:t>
      </w:r>
      <w:r w:rsidRPr="00C713A0">
        <w:rPr>
          <w:rFonts w:ascii="Arial" w:hAnsi="Arial" w:cs="Arial"/>
          <w:b/>
          <w:szCs w:val="20"/>
        </w:rPr>
        <w:t xml:space="preserve"> have been a victim of one or more crimes in the last five years. I will now ask you for a few details about these incidents.</w:t>
      </w:r>
    </w:p>
    <w:p w14:paraId="377BE27B" w14:textId="677A6767" w:rsidR="00945B99" w:rsidRDefault="00945B99" w:rsidP="00DB6F6B">
      <w:pPr>
        <w:spacing w:before="120"/>
      </w:pPr>
      <w:r>
        <w:rPr>
          <w:rFonts w:ascii="Calibri" w:hAnsi="Calibri"/>
          <w:b/>
          <w:sz w:val="22"/>
          <w:szCs w:val="22"/>
        </w:rPr>
        <w:t>[ASK THE FOLLOWING QUESTIONS IF ANSWER TO IVOL1 WAS “(1) YES”</w:t>
      </w:r>
      <w:r w:rsidR="00484D14">
        <w:rPr>
          <w:rFonts w:ascii="Calibri" w:hAnsi="Calibri"/>
          <w:b/>
          <w:sz w:val="22"/>
          <w:szCs w:val="22"/>
        </w:rPr>
        <w:t>; IF ANSWER TO IVOL1 WAS “(2) NO” SKIP TO IVOL2A</w:t>
      </w:r>
      <w:r>
        <w:rPr>
          <w:rFonts w:ascii="Calibri" w:hAnsi="Calibri"/>
          <w:b/>
          <w:sz w:val="22"/>
          <w:szCs w:val="22"/>
        </w:rPr>
        <w:t>]</w:t>
      </w:r>
    </w:p>
    <w:tbl>
      <w:tblPr>
        <w:tblW w:w="5000" w:type="pct"/>
        <w:tblLook w:val="0000" w:firstRow="0" w:lastRow="0" w:firstColumn="0" w:lastColumn="0" w:noHBand="0" w:noVBand="0"/>
      </w:tblPr>
      <w:tblGrid>
        <w:gridCol w:w="8569"/>
        <w:gridCol w:w="1007"/>
      </w:tblGrid>
      <w:tr w:rsidR="00945B99" w:rsidRPr="00C97E1E" w14:paraId="51CADC64"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26AC4DB2" w14:textId="3008045D" w:rsidR="00945B99" w:rsidRPr="00C97E1E" w:rsidRDefault="00945B99" w:rsidP="00D6442C">
            <w:pPr>
              <w:tabs>
                <w:tab w:val="left" w:pos="567"/>
              </w:tabs>
              <w:spacing w:before="60"/>
              <w:jc w:val="both"/>
              <w:rPr>
                <w:rFonts w:ascii="Arial" w:hAnsi="Arial" w:cs="Arial"/>
                <w:b/>
                <w:szCs w:val="20"/>
              </w:rPr>
            </w:pPr>
            <w:r w:rsidRPr="00C97E1E">
              <w:rPr>
                <w:rFonts w:ascii="Arial" w:hAnsi="Arial" w:cs="Arial"/>
                <w:b/>
                <w:szCs w:val="20"/>
              </w:rPr>
              <w:t>IVOL1A.</w:t>
            </w:r>
            <w:r>
              <w:rPr>
                <w:rFonts w:ascii="Arial" w:hAnsi="Arial" w:cs="Arial"/>
                <w:szCs w:val="20"/>
              </w:rPr>
              <w:t xml:space="preserve"> </w:t>
            </w:r>
            <w:r w:rsidRPr="00C97E1E">
              <w:rPr>
                <w:rFonts w:ascii="Arial" w:hAnsi="Arial" w:cs="Arial"/>
                <w:szCs w:val="20"/>
              </w:rPr>
              <w:t xml:space="preserve">You mentioned the theft of a car (van /SUV/ pick-up truck). When did this happen? Was it within the last 12 months – i.e., since </w:t>
            </w:r>
            <w:r w:rsidR="00644C79">
              <w:rPr>
                <w:rFonts w:ascii="Arial" w:hAnsi="Arial" w:cs="Arial"/>
                <w:szCs w:val="20"/>
              </w:rPr>
              <w:t>[</w:t>
            </w:r>
            <w:r w:rsidR="00073081">
              <w:rPr>
                <w:rFonts w:ascii="Arial" w:hAnsi="Arial" w:cs="Arial"/>
                <w:szCs w:val="20"/>
              </w:rPr>
              <w:t>March</w:t>
            </w:r>
            <w:r w:rsidR="005A4577">
              <w:rPr>
                <w:rFonts w:ascii="Arial" w:hAnsi="Arial" w:cs="Arial"/>
                <w:szCs w:val="20"/>
              </w:rPr>
              <w:t xml:space="preserve"> 2013</w:t>
            </w:r>
            <w:r w:rsidR="00644C79">
              <w:rPr>
                <w:rFonts w:ascii="Arial" w:hAnsi="Arial" w:cs="Arial"/>
                <w:szCs w:val="20"/>
              </w:rPr>
              <w:t>]</w:t>
            </w:r>
            <w:r w:rsidRPr="00C97E1E">
              <w:rPr>
                <w:rFonts w:ascii="Arial" w:hAnsi="Arial" w:cs="Arial"/>
                <w:szCs w:val="20"/>
              </w:rPr>
              <w:t>, or was it before this, or both?</w:t>
            </w:r>
          </w:p>
          <w:p w14:paraId="3B2D644E" w14:textId="77777777" w:rsidR="00945B99" w:rsidRPr="00C97E1E" w:rsidRDefault="00945B99" w:rsidP="00D6442C">
            <w:pPr>
              <w:pStyle w:val="PlainText"/>
              <w:spacing w:before="60"/>
              <w:jc w:val="both"/>
              <w:rPr>
                <w:rFonts w:ascii="Arial" w:hAnsi="Arial" w:cs="Arial"/>
                <w:b/>
                <w:lang w:val="en-GB"/>
              </w:rPr>
            </w:pPr>
            <w:r w:rsidRPr="00C97E1E">
              <w:rPr>
                <w:rFonts w:ascii="Arial" w:hAnsi="Arial" w:cs="Arial"/>
                <w:b/>
                <w:lang w:val="en-GB"/>
              </w:rPr>
              <w:t>[</w:t>
            </w:r>
            <w:r w:rsidRPr="00C97E1E">
              <w:rPr>
                <w:rFonts w:ascii="Arial" w:hAnsi="Arial" w:cs="Arial"/>
                <w:b/>
                <w:color w:val="000000"/>
              </w:rPr>
              <w:t>PROBE AS FAR AS POSSIBLE WHETHER CODE 1 OR 2 APPLIES</w:t>
            </w:r>
            <w:r w:rsidRPr="00C97E1E">
              <w:rPr>
                <w:rFonts w:ascii="Arial" w:hAnsi="Arial" w:cs="Arial"/>
                <w:b/>
                <w:lang w:val="en-GB"/>
              </w:rPr>
              <w:t xml:space="preserve"> IF UNCLEAR]</w:t>
            </w:r>
          </w:p>
          <w:p w14:paraId="576DD87B" w14:textId="72FA83BE" w:rsidR="00945B99" w:rsidRPr="00F715CC" w:rsidRDefault="00945B99" w:rsidP="00945B99">
            <w:pPr>
              <w:pStyle w:val="PlainText"/>
              <w:numPr>
                <w:ilvl w:val="0"/>
                <w:numId w:val="40"/>
              </w:numPr>
              <w:spacing w:before="60"/>
              <w:ind w:left="337" w:firstLine="23"/>
              <w:jc w:val="both"/>
              <w:rPr>
                <w:rFonts w:ascii="Arial" w:hAnsi="Arial" w:cs="Arial"/>
                <w:color w:val="000000"/>
              </w:rPr>
            </w:pPr>
            <w:r w:rsidRPr="00C97E1E">
              <w:rPr>
                <w:rFonts w:ascii="Arial" w:hAnsi="Arial" w:cs="Arial"/>
                <w:lang w:val="en-GB"/>
              </w:rPr>
              <w:t xml:space="preserve">Last 12 months </w:t>
            </w:r>
            <w:r w:rsidRPr="00C97E1E">
              <w:rPr>
                <w:rFonts w:ascii="Arial" w:hAnsi="Arial" w:cs="Arial"/>
                <w:b/>
                <w:lang w:val="en-GB"/>
              </w:rPr>
              <w:t>[Continue]</w:t>
            </w:r>
            <w:r>
              <w:rPr>
                <w:rFonts w:ascii="Arial" w:hAnsi="Arial" w:cs="Arial"/>
                <w:b/>
                <w:lang w:val="en-GB"/>
              </w:rPr>
              <w:t xml:space="preserve">        </w:t>
            </w:r>
            <w:r w:rsidRPr="00C97E1E">
              <w:rPr>
                <w:rFonts w:ascii="Arial" w:hAnsi="Arial" w:cs="Arial"/>
                <w:lang w:val="en-GB"/>
              </w:rPr>
              <w:t xml:space="preserve">  (2)</w:t>
            </w:r>
            <w:r>
              <w:rPr>
                <w:rFonts w:ascii="Arial" w:hAnsi="Arial" w:cs="Arial"/>
                <w:lang w:val="en-GB"/>
              </w:rPr>
              <w:t xml:space="preserve"> </w:t>
            </w:r>
            <w:r w:rsidRPr="00C97E1E">
              <w:rPr>
                <w:rFonts w:ascii="Arial" w:hAnsi="Arial" w:cs="Arial"/>
                <w:lang w:val="en-GB"/>
              </w:rPr>
              <w:t xml:space="preserve">Before 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IVOL2A</w:t>
            </w:r>
            <w:r w:rsidRPr="00F715CC">
              <w:rPr>
                <w:rFonts w:ascii="Arial" w:hAnsi="Arial" w:cs="Arial"/>
                <w:b/>
                <w:lang w:val="en-GB"/>
              </w:rPr>
              <w:t>]</w:t>
            </w:r>
          </w:p>
          <w:p w14:paraId="2C16BFDA" w14:textId="302892D9" w:rsidR="00945B99" w:rsidRPr="00F715CC" w:rsidRDefault="00945B99" w:rsidP="006D277D">
            <w:pPr>
              <w:pStyle w:val="PlainText"/>
              <w:spacing w:before="60"/>
              <w:ind w:left="6480" w:hanging="6120"/>
              <w:jc w:val="both"/>
              <w:rPr>
                <w:rFonts w:ascii="Arial" w:hAnsi="Arial" w:cs="Arial"/>
                <w:lang w:val="en-GB"/>
              </w:rPr>
            </w:pPr>
            <w:r w:rsidRPr="00F715CC">
              <w:rPr>
                <w:rFonts w:ascii="Arial" w:hAnsi="Arial" w:cs="Arial"/>
                <w:lang w:val="en-GB"/>
              </w:rPr>
              <w:t xml:space="preserve">(3) Both </w:t>
            </w:r>
            <w:r w:rsidRPr="00F715CC">
              <w:rPr>
                <w:rFonts w:ascii="Arial" w:hAnsi="Arial" w:cs="Arial"/>
                <w:b/>
                <w:lang w:val="en-GB"/>
              </w:rPr>
              <w:t>[Continue]</w:t>
            </w:r>
            <w:r w:rsidRPr="00F715CC">
              <w:rPr>
                <w:rFonts w:ascii="Arial" w:hAnsi="Arial" w:cs="Arial"/>
                <w:lang w:val="en-GB"/>
              </w:rPr>
              <w:t xml:space="preserve">                 (88) DK (cannot remember)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IVOL2A</w:t>
            </w:r>
            <w:r w:rsidRPr="00F715CC">
              <w:rPr>
                <w:rFonts w:ascii="Arial" w:hAnsi="Arial" w:cs="Arial"/>
                <w:b/>
                <w:lang w:val="en-GB"/>
              </w:rPr>
              <w:t>]</w:t>
            </w:r>
            <w:r w:rsidRPr="00F715CC">
              <w:rPr>
                <w:rFonts w:ascii="Arial" w:hAnsi="Arial" w:cs="Arial"/>
                <w:lang w:val="en-GB"/>
              </w:rPr>
              <w:t xml:space="preserve">    </w:t>
            </w:r>
          </w:p>
          <w:p w14:paraId="7FCAC783" w14:textId="163F8182" w:rsidR="00945B99" w:rsidRPr="00C97E1E" w:rsidRDefault="00945B99" w:rsidP="00D6442C">
            <w:pPr>
              <w:pStyle w:val="PlainText"/>
              <w:spacing w:before="60"/>
              <w:ind w:left="360"/>
              <w:jc w:val="both"/>
              <w:rPr>
                <w:rFonts w:ascii="Arial" w:hAnsi="Arial" w:cs="Arial"/>
                <w:color w:val="000000"/>
              </w:rPr>
            </w:pPr>
            <w:r w:rsidRPr="00F715CC">
              <w:rPr>
                <w:rFonts w:ascii="Arial" w:hAnsi="Arial" w:cs="Arial"/>
                <w:lang w:val="en-GB"/>
              </w:rPr>
              <w:t xml:space="preserve">(98) DA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IVOL2A</w:t>
            </w:r>
            <w:r w:rsidRPr="00F715CC">
              <w:rPr>
                <w:rFonts w:ascii="Arial" w:hAnsi="Arial" w:cs="Arial"/>
                <w:b/>
                <w:lang w:val="en-GB"/>
              </w:rPr>
              <w:t>]</w:t>
            </w:r>
            <w:r w:rsidRPr="00F715CC">
              <w:rPr>
                <w:rFonts w:ascii="Arial" w:hAnsi="Arial" w:cs="Arial"/>
                <w:lang w:val="en-GB"/>
              </w:rPr>
              <w:t xml:space="preserve">         (99) INAP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IVOL2A</w:t>
            </w:r>
            <w:r w:rsidRPr="00F715CC">
              <w:rPr>
                <w:rFonts w:ascii="Arial" w:hAnsi="Arial" w:cs="Arial"/>
                <w:b/>
                <w:lang w:val="en-GB"/>
              </w:rPr>
              <w:t>]</w:t>
            </w:r>
          </w:p>
        </w:tc>
        <w:tc>
          <w:tcPr>
            <w:tcW w:w="526" w:type="pct"/>
            <w:tcBorders>
              <w:top w:val="dotted" w:sz="4" w:space="0" w:color="auto"/>
              <w:left w:val="nil"/>
              <w:bottom w:val="dotted" w:sz="4" w:space="0" w:color="auto"/>
              <w:right w:val="dotted" w:sz="4" w:space="0" w:color="auto"/>
            </w:tcBorders>
          </w:tcPr>
          <w:p w14:paraId="2154EB12" w14:textId="77777777" w:rsidR="00945B99" w:rsidRPr="00C97E1E" w:rsidRDefault="00945B99" w:rsidP="00D6442C">
            <w:pPr>
              <w:rPr>
                <w:rFonts w:ascii="Arial" w:hAnsi="Arial" w:cs="Arial"/>
                <w:b/>
                <w:bCs/>
                <w:szCs w:val="20"/>
              </w:rPr>
            </w:pPr>
          </w:p>
        </w:tc>
      </w:tr>
      <w:tr w:rsidR="00945B99" w:rsidRPr="00036508" w14:paraId="785E0607"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6E75D3C6" w14:textId="77777777" w:rsidR="00945B99" w:rsidRPr="00036508" w:rsidRDefault="00945B99" w:rsidP="00D6442C">
            <w:pPr>
              <w:ind w:left="-23" w:firstLine="23"/>
              <w:rPr>
                <w:rFonts w:ascii="Arial" w:hAnsi="Arial" w:cs="Arial"/>
                <w:szCs w:val="20"/>
              </w:rPr>
            </w:pPr>
            <w:r w:rsidRPr="00036508">
              <w:rPr>
                <w:rFonts w:ascii="Arial" w:hAnsi="Arial" w:cs="Arial"/>
                <w:b/>
                <w:szCs w:val="20"/>
              </w:rPr>
              <w:t>IVOL1B.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394A3EE7"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705BF404"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12AD1DF7" w14:textId="77777777" w:rsidR="00945B99" w:rsidRPr="00036508" w:rsidRDefault="00945B99" w:rsidP="00D6442C">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tcPr>
          <w:p w14:paraId="16633E69" w14:textId="77777777" w:rsidR="00945B99" w:rsidRPr="00036508" w:rsidRDefault="00945B99" w:rsidP="00D6442C">
            <w:pPr>
              <w:rPr>
                <w:rFonts w:ascii="Arial" w:hAnsi="Arial" w:cs="Arial"/>
                <w:b/>
                <w:bCs/>
                <w:szCs w:val="20"/>
              </w:rPr>
            </w:pPr>
          </w:p>
        </w:tc>
      </w:tr>
      <w:tr w:rsidR="00945B99" w:rsidRPr="00036508" w14:paraId="1092A9EC"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4A1A2A1C" w14:textId="77777777" w:rsidR="00945B99" w:rsidRPr="00572E7A" w:rsidRDefault="00945B99" w:rsidP="00D6442C">
            <w:pPr>
              <w:tabs>
                <w:tab w:val="left" w:pos="567"/>
              </w:tabs>
              <w:spacing w:before="60" w:line="240" w:lineRule="exact"/>
              <w:jc w:val="both"/>
              <w:rPr>
                <w:rFonts w:ascii="Arial" w:hAnsi="Arial" w:cs="Arial"/>
                <w:szCs w:val="20"/>
              </w:rPr>
            </w:pPr>
            <w:r w:rsidRPr="00572E7A">
              <w:rPr>
                <w:rFonts w:ascii="Arial" w:hAnsi="Arial" w:cs="Arial"/>
                <w:b/>
                <w:szCs w:val="20"/>
              </w:rPr>
              <w:t>IVOL1C.</w:t>
            </w:r>
            <w:r w:rsidRPr="00572E7A">
              <w:rPr>
                <w:rFonts w:ascii="Arial" w:hAnsi="Arial" w:cs="Arial"/>
                <w:szCs w:val="20"/>
              </w:rPr>
              <w:t xml:space="preserve"> </w:t>
            </w:r>
            <w:r w:rsidRPr="00337129">
              <w:rPr>
                <w:rFonts w:ascii="Arial" w:hAnsi="Arial" w:cs="Arial"/>
                <w:szCs w:val="20"/>
              </w:rPr>
              <w:t>The</w:t>
            </w:r>
            <w:r w:rsidRPr="00BE7447">
              <w:rPr>
                <w:rFonts w:ascii="Arial" w:hAnsi="Arial" w:cs="Arial"/>
                <w:b/>
                <w:szCs w:val="20"/>
              </w:rPr>
              <w:t xml:space="preserve"> last time </w:t>
            </w:r>
            <w:r w:rsidRPr="00337129">
              <w:rPr>
                <w:rFonts w:ascii="Arial" w:hAnsi="Arial" w:cs="Arial"/>
                <w:szCs w:val="20"/>
              </w:rPr>
              <w:t>this happened</w:t>
            </w:r>
            <w:r w:rsidRPr="00572E7A">
              <w:rPr>
                <w:rFonts w:ascii="Arial" w:hAnsi="Arial" w:cs="Arial"/>
                <w:szCs w:val="20"/>
              </w:rPr>
              <w:t xml:space="preserve"> did you or anyone else report the incident to the police? </w:t>
            </w:r>
          </w:p>
          <w:p w14:paraId="68CE5FD7" w14:textId="77777777" w:rsidR="00945B99" w:rsidRPr="00572E7A" w:rsidRDefault="00945B99" w:rsidP="00D6442C">
            <w:pPr>
              <w:tabs>
                <w:tab w:val="left" w:pos="567"/>
              </w:tabs>
              <w:spacing w:before="60" w:line="240" w:lineRule="exact"/>
              <w:jc w:val="both"/>
              <w:rPr>
                <w:rFonts w:ascii="Arial" w:hAnsi="Arial" w:cs="Arial"/>
                <w:szCs w:val="20"/>
              </w:rPr>
            </w:pPr>
            <w:r w:rsidRPr="00572E7A">
              <w:rPr>
                <w:rFonts w:ascii="Arial" w:hAnsi="Arial" w:cs="Arial"/>
                <w:color w:val="000000"/>
                <w:szCs w:val="20"/>
              </w:rPr>
              <w:t xml:space="preserve">(1) Yes      (2) No         (88) </w:t>
            </w:r>
            <w:r w:rsidRPr="00572E7A">
              <w:rPr>
                <w:rFonts w:ascii="Arial" w:hAnsi="Arial" w:cs="Arial"/>
                <w:szCs w:val="20"/>
              </w:rPr>
              <w:t>DK (cannot remember)        (98) DA (Refusal)        (99) INAP</w:t>
            </w:r>
          </w:p>
          <w:p w14:paraId="503FBBFB" w14:textId="1D581E83" w:rsidR="00945B99" w:rsidRPr="00572E7A" w:rsidRDefault="00945B99" w:rsidP="00D6442C">
            <w:pPr>
              <w:spacing w:before="60"/>
              <w:jc w:val="both"/>
              <w:rPr>
                <w:rFonts w:ascii="Arial" w:hAnsi="Arial" w:cs="Arial"/>
                <w:b/>
                <w:szCs w:val="20"/>
              </w:rPr>
            </w:pPr>
            <w:r w:rsidRPr="00572E7A">
              <w:rPr>
                <w:rFonts w:ascii="Arial" w:hAnsi="Arial" w:cs="Arial"/>
                <w:b/>
                <w:color w:val="000000"/>
                <w:szCs w:val="20"/>
              </w:rPr>
              <w:t>[GO TO NEXT CRIME</w:t>
            </w:r>
            <w:r w:rsidR="00073081">
              <w:rPr>
                <w:rFonts w:ascii="Arial" w:hAnsi="Arial" w:cs="Arial"/>
                <w:b/>
                <w:color w:val="000000"/>
                <w:szCs w:val="20"/>
              </w:rPr>
              <w:t>,</w:t>
            </w:r>
            <w:r w:rsidR="00484D14">
              <w:rPr>
                <w:rFonts w:ascii="Arial" w:hAnsi="Arial" w:cs="Arial"/>
                <w:b/>
                <w:lang w:val="en-GB"/>
              </w:rPr>
              <w:t xml:space="preserve"> IVOL2A</w:t>
            </w:r>
            <w:r w:rsidRPr="00572E7A">
              <w:rPr>
                <w:rFonts w:ascii="Arial" w:hAnsi="Arial" w:cs="Arial"/>
                <w:b/>
                <w:color w:val="000000"/>
                <w:szCs w:val="20"/>
              </w:rPr>
              <w:t>]</w:t>
            </w:r>
          </w:p>
        </w:tc>
        <w:tc>
          <w:tcPr>
            <w:tcW w:w="526" w:type="pct"/>
            <w:tcBorders>
              <w:top w:val="dotted" w:sz="4" w:space="0" w:color="auto"/>
              <w:left w:val="nil"/>
              <w:bottom w:val="dotted" w:sz="4" w:space="0" w:color="auto"/>
              <w:right w:val="dotted" w:sz="4" w:space="0" w:color="auto"/>
            </w:tcBorders>
          </w:tcPr>
          <w:p w14:paraId="381B7635" w14:textId="77777777" w:rsidR="00945B99" w:rsidRPr="00036508" w:rsidRDefault="00945B99" w:rsidP="00D6442C">
            <w:pPr>
              <w:rPr>
                <w:rFonts w:ascii="Arial" w:hAnsi="Arial" w:cs="Arial"/>
                <w:b/>
                <w:bCs/>
                <w:szCs w:val="20"/>
              </w:rPr>
            </w:pPr>
          </w:p>
        </w:tc>
      </w:tr>
    </w:tbl>
    <w:p w14:paraId="658D6DF7" w14:textId="77777777" w:rsidR="00945B99" w:rsidRDefault="00945B99" w:rsidP="00945B99"/>
    <w:p w14:paraId="7DC09583" w14:textId="636874D5" w:rsidR="00945B99" w:rsidRDefault="00945B99" w:rsidP="00945B99">
      <w:r>
        <w:rPr>
          <w:rFonts w:ascii="Calibri" w:hAnsi="Calibri"/>
          <w:b/>
          <w:sz w:val="22"/>
          <w:szCs w:val="22"/>
        </w:rPr>
        <w:t>[ASK THE FOLLOWING QUESTIONS IF ANSWER TO IVOL2 WAS “(1) YES”</w:t>
      </w:r>
      <w:r w:rsidR="00484D14" w:rsidRPr="00484D14">
        <w:rPr>
          <w:rFonts w:ascii="Calibri" w:hAnsi="Calibri"/>
          <w:b/>
          <w:sz w:val="22"/>
          <w:szCs w:val="22"/>
        </w:rPr>
        <w:t xml:space="preserve"> </w:t>
      </w:r>
      <w:r w:rsidR="00484D14">
        <w:rPr>
          <w:rFonts w:ascii="Calibri" w:hAnsi="Calibri"/>
          <w:b/>
          <w:sz w:val="22"/>
          <w:szCs w:val="22"/>
        </w:rPr>
        <w:t>; IF ANSWER TO IVOL2 WAS “(2) NO” SKIP TO IVOL3A</w:t>
      </w:r>
      <w:r>
        <w:rPr>
          <w:rFonts w:ascii="Calibri" w:hAnsi="Calibri"/>
          <w:b/>
          <w:sz w:val="22"/>
          <w:szCs w:val="22"/>
        </w:rPr>
        <w:t>]</w:t>
      </w:r>
    </w:p>
    <w:tbl>
      <w:tblPr>
        <w:tblW w:w="5000" w:type="pct"/>
        <w:tblLook w:val="0000" w:firstRow="0" w:lastRow="0" w:firstColumn="0" w:lastColumn="0" w:noHBand="0" w:noVBand="0"/>
      </w:tblPr>
      <w:tblGrid>
        <w:gridCol w:w="8569"/>
        <w:gridCol w:w="1007"/>
      </w:tblGrid>
      <w:tr w:rsidR="00945B99" w:rsidRPr="00E667E0" w14:paraId="17D600E8"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6034BB4C" w14:textId="6359735B" w:rsidR="00945B99" w:rsidRPr="00825A23" w:rsidRDefault="00945B99" w:rsidP="00D6442C">
            <w:pPr>
              <w:spacing w:before="60"/>
              <w:jc w:val="both"/>
              <w:rPr>
                <w:rFonts w:ascii="Arial" w:hAnsi="Arial" w:cs="Arial"/>
                <w:b/>
                <w:szCs w:val="20"/>
              </w:rPr>
            </w:pPr>
            <w:r w:rsidRPr="00825A23">
              <w:rPr>
                <w:rFonts w:ascii="Arial" w:hAnsi="Arial" w:cs="Arial"/>
                <w:b/>
                <w:szCs w:val="20"/>
              </w:rPr>
              <w:t>IVOL2A.</w:t>
            </w:r>
            <w:r>
              <w:rPr>
                <w:rFonts w:ascii="Arial" w:hAnsi="Arial" w:cs="Arial"/>
                <w:szCs w:val="20"/>
              </w:rPr>
              <w:t xml:space="preserve"> </w:t>
            </w:r>
            <w:r w:rsidRPr="00825A23">
              <w:rPr>
                <w:rFonts w:ascii="Arial" w:hAnsi="Arial" w:cs="Arial"/>
                <w:szCs w:val="20"/>
              </w:rPr>
              <w:t xml:space="preserve">You mentioned a burglary in your main home. When did this happen? Was it within the last 12 months – i.e., since </w:t>
            </w:r>
            <w:r w:rsidR="00644C79">
              <w:rPr>
                <w:rFonts w:ascii="Arial" w:hAnsi="Arial" w:cs="Arial"/>
                <w:szCs w:val="20"/>
              </w:rPr>
              <w:t>[</w:t>
            </w:r>
            <w:r w:rsidR="00073081">
              <w:rPr>
                <w:rFonts w:ascii="Arial" w:hAnsi="Arial" w:cs="Arial"/>
                <w:szCs w:val="20"/>
              </w:rPr>
              <w:t>March</w:t>
            </w:r>
            <w:r w:rsidR="005A4577">
              <w:rPr>
                <w:rFonts w:ascii="Arial" w:hAnsi="Arial" w:cs="Arial"/>
                <w:szCs w:val="20"/>
              </w:rPr>
              <w:t xml:space="preserve"> 2013</w:t>
            </w:r>
            <w:r w:rsidR="00644C79">
              <w:rPr>
                <w:rFonts w:ascii="Arial" w:hAnsi="Arial" w:cs="Arial"/>
                <w:szCs w:val="20"/>
              </w:rPr>
              <w:t>]</w:t>
            </w:r>
            <w:r w:rsidRPr="00825A23">
              <w:rPr>
                <w:rFonts w:ascii="Arial" w:hAnsi="Arial" w:cs="Arial"/>
                <w:szCs w:val="20"/>
              </w:rPr>
              <w:t>, or was it before this, or both?</w:t>
            </w:r>
          </w:p>
          <w:p w14:paraId="6202446C"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0C07E012" w14:textId="79F67E7C" w:rsidR="00945B99" w:rsidRPr="00F715CC" w:rsidRDefault="00945B99" w:rsidP="00D6442C">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F715CC">
              <w:rPr>
                <w:rFonts w:ascii="Arial" w:hAnsi="Arial" w:cs="Arial"/>
                <w:lang w:val="en-GB"/>
              </w:rPr>
              <w:t xml:space="preserve">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IVOL3A</w:t>
            </w:r>
            <w:r w:rsidRPr="00F715CC">
              <w:rPr>
                <w:rFonts w:ascii="Arial" w:hAnsi="Arial" w:cs="Arial"/>
                <w:b/>
                <w:lang w:val="en-GB"/>
              </w:rPr>
              <w:t>]</w:t>
            </w:r>
          </w:p>
          <w:p w14:paraId="252BB72E" w14:textId="005F5748" w:rsidR="00945B99" w:rsidRPr="00F715CC" w:rsidRDefault="00945B99" w:rsidP="006D277D">
            <w:pPr>
              <w:pStyle w:val="PlainText"/>
              <w:spacing w:before="60"/>
              <w:ind w:left="6480" w:hanging="5930"/>
              <w:jc w:val="both"/>
              <w:rPr>
                <w:rFonts w:ascii="Arial" w:hAnsi="Arial" w:cs="Arial"/>
                <w:lang w:val="en-GB"/>
              </w:rPr>
            </w:pPr>
            <w:r w:rsidRPr="00F715CC">
              <w:rPr>
                <w:rFonts w:ascii="Arial" w:hAnsi="Arial" w:cs="Arial"/>
                <w:lang w:val="en-GB"/>
              </w:rPr>
              <w:t xml:space="preserve">(3) Both </w:t>
            </w:r>
            <w:r w:rsidRPr="00F715CC">
              <w:rPr>
                <w:rFonts w:ascii="Arial" w:hAnsi="Arial" w:cs="Arial"/>
                <w:b/>
                <w:lang w:val="en-GB"/>
              </w:rPr>
              <w:t>[Continue]</w:t>
            </w:r>
            <w:r w:rsidRPr="00F715CC">
              <w:rPr>
                <w:rFonts w:ascii="Arial" w:hAnsi="Arial" w:cs="Arial"/>
                <w:lang w:val="en-GB"/>
              </w:rPr>
              <w:t xml:space="preserve">              (88) DK (cannot remember)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IVOL3A</w:t>
            </w:r>
            <w:r w:rsidRPr="00F715CC">
              <w:rPr>
                <w:rFonts w:ascii="Arial" w:hAnsi="Arial" w:cs="Arial"/>
                <w:b/>
                <w:lang w:val="en-GB"/>
              </w:rPr>
              <w:t>]</w:t>
            </w:r>
            <w:r w:rsidRPr="00F715CC">
              <w:rPr>
                <w:rFonts w:ascii="Arial" w:hAnsi="Arial" w:cs="Arial"/>
                <w:lang w:val="en-GB"/>
              </w:rPr>
              <w:t xml:space="preserve">    </w:t>
            </w:r>
          </w:p>
          <w:p w14:paraId="191F32BC" w14:textId="442DE7F6" w:rsidR="00945B99" w:rsidRPr="00825A23" w:rsidRDefault="00945B99" w:rsidP="00D6442C">
            <w:pPr>
              <w:pStyle w:val="PlainText"/>
              <w:spacing w:before="60"/>
              <w:ind w:left="1117" w:hanging="567"/>
              <w:jc w:val="both"/>
              <w:rPr>
                <w:rFonts w:ascii="Arial" w:hAnsi="Arial" w:cs="Arial"/>
                <w:lang w:val="en-GB"/>
              </w:rPr>
            </w:pPr>
            <w:r w:rsidRPr="00F715CC">
              <w:rPr>
                <w:rFonts w:ascii="Arial" w:hAnsi="Arial" w:cs="Arial"/>
                <w:lang w:val="en-GB"/>
              </w:rPr>
              <w:t xml:space="preserve">(98) DA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IVOL3A</w:t>
            </w:r>
            <w:r w:rsidRPr="00F715CC">
              <w:rPr>
                <w:rFonts w:ascii="Arial" w:hAnsi="Arial" w:cs="Arial"/>
                <w:b/>
                <w:lang w:val="en-GB"/>
              </w:rPr>
              <w:t>]</w:t>
            </w:r>
            <w:r w:rsidRPr="00F715CC">
              <w:rPr>
                <w:rFonts w:ascii="Arial" w:hAnsi="Arial" w:cs="Arial"/>
                <w:lang w:val="en-GB"/>
              </w:rPr>
              <w:t xml:space="preserve">       (99) INAP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IVOL3A</w:t>
            </w:r>
            <w:r w:rsidRPr="00F715CC">
              <w:rPr>
                <w:rFonts w:ascii="Arial" w:hAnsi="Arial" w:cs="Arial"/>
                <w:b/>
                <w:lang w:val="en-GB"/>
              </w:rPr>
              <w:t>]</w:t>
            </w:r>
          </w:p>
          <w:p w14:paraId="5CEA13A9" w14:textId="77777777" w:rsidR="00945B99" w:rsidRPr="00823185" w:rsidRDefault="00945B99" w:rsidP="00D6442C">
            <w:pPr>
              <w:spacing w:before="60" w:line="240" w:lineRule="exact"/>
              <w:ind w:left="1134" w:hanging="567"/>
              <w:jc w:val="both"/>
              <w:rPr>
                <w:rFonts w:ascii="Calibri" w:hAnsi="Calibri"/>
                <w:sz w:val="22"/>
              </w:rPr>
            </w:pPr>
          </w:p>
        </w:tc>
        <w:tc>
          <w:tcPr>
            <w:tcW w:w="526" w:type="pct"/>
            <w:tcBorders>
              <w:top w:val="dotted" w:sz="4" w:space="0" w:color="auto"/>
              <w:left w:val="nil"/>
              <w:bottom w:val="dotted" w:sz="4" w:space="0" w:color="auto"/>
              <w:right w:val="dotted" w:sz="4" w:space="0" w:color="auto"/>
            </w:tcBorders>
          </w:tcPr>
          <w:p w14:paraId="1B013188" w14:textId="77777777" w:rsidR="00945B99" w:rsidRPr="00E667E0" w:rsidRDefault="00945B99" w:rsidP="00D6442C">
            <w:pPr>
              <w:rPr>
                <w:rFonts w:ascii="Arial" w:hAnsi="Arial" w:cs="Arial"/>
                <w:b/>
                <w:bCs/>
                <w:szCs w:val="20"/>
              </w:rPr>
            </w:pPr>
          </w:p>
        </w:tc>
      </w:tr>
      <w:tr w:rsidR="00945B99" w:rsidRPr="00E667E0" w14:paraId="453682BA"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07ED773C" w14:textId="77777777" w:rsidR="00945B99" w:rsidRPr="00036508" w:rsidRDefault="00945B99" w:rsidP="00D6442C">
            <w:pPr>
              <w:ind w:left="-23" w:firstLine="23"/>
              <w:rPr>
                <w:rFonts w:ascii="Arial" w:hAnsi="Arial" w:cs="Arial"/>
                <w:szCs w:val="20"/>
              </w:rPr>
            </w:pPr>
            <w:r w:rsidRPr="00A51095">
              <w:rPr>
                <w:rFonts w:ascii="Arial" w:hAnsi="Arial" w:cs="Arial"/>
                <w:b/>
                <w:szCs w:val="20"/>
              </w:rPr>
              <w:t>IVOL2B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3C04000E"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0082E8F7"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392FF0F8" w14:textId="77777777" w:rsidR="00945B99" w:rsidRPr="00036508" w:rsidRDefault="00945B99" w:rsidP="00D6442C">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tcPr>
          <w:p w14:paraId="7F3C3E7F" w14:textId="77777777" w:rsidR="00945B99" w:rsidRPr="00E667E0" w:rsidRDefault="00945B99" w:rsidP="00D6442C">
            <w:pPr>
              <w:rPr>
                <w:rFonts w:ascii="Arial" w:hAnsi="Arial" w:cs="Arial"/>
                <w:b/>
                <w:bCs/>
                <w:szCs w:val="20"/>
              </w:rPr>
            </w:pPr>
          </w:p>
        </w:tc>
      </w:tr>
      <w:tr w:rsidR="00945B99" w:rsidRPr="00E667E0" w14:paraId="30211E88"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5741E552" w14:textId="77777777" w:rsidR="00945B99" w:rsidRPr="008D623D"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lang w:val="en-GB" w:eastAsia="en-GB"/>
              </w:rPr>
            </w:pPr>
            <w:r w:rsidRPr="008D623D">
              <w:rPr>
                <w:rFonts w:ascii="Arial" w:hAnsi="Arial" w:cs="Arial"/>
                <w:b/>
                <w:szCs w:val="20"/>
              </w:rPr>
              <w:t>IVOL2C.</w:t>
            </w:r>
            <w:r w:rsidRPr="008D623D">
              <w:rPr>
                <w:rFonts w:ascii="Arial" w:hAnsi="Arial" w:cs="Arial"/>
                <w:szCs w:val="20"/>
              </w:rPr>
              <w:t xml:space="preserve"> </w:t>
            </w:r>
            <w:r w:rsidRPr="008D623D">
              <w:rPr>
                <w:rFonts w:ascii="Arial" w:hAnsi="Arial" w:cs="Arial"/>
                <w:bCs/>
                <w:szCs w:val="20"/>
                <w:lang w:val="en-GB" w:eastAsia="en-GB"/>
              </w:rPr>
              <w:t>The</w:t>
            </w:r>
            <w:r w:rsidRPr="008D623D">
              <w:rPr>
                <w:rFonts w:ascii="Arial" w:hAnsi="Arial" w:cs="Arial"/>
                <w:b/>
                <w:bCs/>
                <w:szCs w:val="20"/>
                <w:lang w:val="en-GB" w:eastAsia="en-GB"/>
              </w:rPr>
              <w:t xml:space="preserve"> LAST TIME </w:t>
            </w:r>
            <w:r w:rsidRPr="008D623D">
              <w:rPr>
                <w:rFonts w:ascii="Arial" w:hAnsi="Arial" w:cs="Arial"/>
                <w:bCs/>
                <w:szCs w:val="20"/>
                <w:lang w:val="en-GB" w:eastAsia="en-GB"/>
              </w:rPr>
              <w:t>this happened</w:t>
            </w:r>
            <w:r w:rsidRPr="008D623D">
              <w:rPr>
                <w:rFonts w:ascii="Arial" w:hAnsi="Arial" w:cs="Arial"/>
                <w:szCs w:val="20"/>
                <w:lang w:val="en-GB" w:eastAsia="en-GB"/>
              </w:rPr>
              <w:t xml:space="preserve">, was anything actually stolen? </w:t>
            </w:r>
          </w:p>
          <w:p w14:paraId="16076D22" w14:textId="77777777" w:rsidR="00945B99" w:rsidRPr="008D623D" w:rsidRDefault="00945B99" w:rsidP="00D6442C">
            <w:pPr>
              <w:tabs>
                <w:tab w:val="left" w:pos="567"/>
              </w:tabs>
              <w:spacing w:before="60" w:line="240" w:lineRule="exact"/>
              <w:jc w:val="both"/>
              <w:rPr>
                <w:rFonts w:ascii="Arial" w:hAnsi="Arial" w:cs="Arial"/>
                <w:b/>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tc>
        <w:tc>
          <w:tcPr>
            <w:tcW w:w="526" w:type="pct"/>
            <w:tcBorders>
              <w:top w:val="dotted" w:sz="4" w:space="0" w:color="auto"/>
              <w:left w:val="nil"/>
              <w:bottom w:val="dotted" w:sz="4" w:space="0" w:color="auto"/>
              <w:right w:val="dotted" w:sz="4" w:space="0" w:color="auto"/>
            </w:tcBorders>
          </w:tcPr>
          <w:p w14:paraId="35F26BDF" w14:textId="77777777" w:rsidR="00945B99" w:rsidRPr="00E667E0" w:rsidRDefault="00945B99" w:rsidP="00D6442C">
            <w:pPr>
              <w:rPr>
                <w:rFonts w:ascii="Arial" w:hAnsi="Arial" w:cs="Arial"/>
                <w:b/>
                <w:bCs/>
                <w:szCs w:val="20"/>
              </w:rPr>
            </w:pPr>
          </w:p>
        </w:tc>
      </w:tr>
      <w:tr w:rsidR="00945B99" w:rsidRPr="00E667E0" w14:paraId="1A05752D"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019D1D0E" w14:textId="77777777" w:rsidR="00945B99" w:rsidRPr="008D623D" w:rsidRDefault="00945B99" w:rsidP="00D6442C">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2</w:t>
            </w:r>
            <w:r w:rsidRPr="008D623D">
              <w:rPr>
                <w:rFonts w:ascii="Arial" w:hAnsi="Arial" w:cs="Arial"/>
                <w:b/>
                <w:szCs w:val="20"/>
              </w:rPr>
              <w:t>D.</w:t>
            </w:r>
            <w:r w:rsidRPr="008D623D">
              <w:rPr>
                <w:rFonts w:ascii="Arial" w:hAnsi="Arial" w:cs="Arial"/>
                <w:szCs w:val="20"/>
              </w:rPr>
              <w:t xml:space="preserve">  The </w:t>
            </w:r>
            <w:r w:rsidRPr="008D623D">
              <w:rPr>
                <w:rFonts w:ascii="Arial" w:hAnsi="Arial" w:cs="Arial"/>
                <w:b/>
                <w:bCs/>
                <w:szCs w:val="20"/>
              </w:rPr>
              <w:t>LAST TIME</w:t>
            </w:r>
            <w:r w:rsidRPr="008D623D">
              <w:rPr>
                <w:rFonts w:ascii="Arial" w:hAnsi="Arial" w:cs="Arial"/>
                <w:szCs w:val="20"/>
              </w:rPr>
              <w:t xml:space="preserve"> this happened, was any member of your household at home?</w:t>
            </w:r>
          </w:p>
          <w:p w14:paraId="037046CE" w14:textId="77777777" w:rsidR="00945B99" w:rsidRPr="008D623D"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bCs/>
                <w:szCs w:val="20"/>
              </w:rPr>
            </w:pPr>
            <w:r w:rsidRPr="008D623D">
              <w:rPr>
                <w:rFonts w:ascii="Arial" w:hAnsi="Arial" w:cs="Arial"/>
                <w:szCs w:val="20"/>
              </w:rPr>
              <w:t xml:space="preserve">(1) Yes </w:t>
            </w:r>
            <w:r w:rsidRPr="008D623D">
              <w:rPr>
                <w:rFonts w:ascii="Arial" w:hAnsi="Arial" w:cs="Arial"/>
                <w:b/>
                <w:szCs w:val="20"/>
              </w:rPr>
              <w:t>[Continue]</w:t>
            </w:r>
            <w:r w:rsidRPr="008D623D">
              <w:rPr>
                <w:rFonts w:ascii="Arial" w:hAnsi="Arial" w:cs="Arial"/>
                <w:szCs w:val="20"/>
              </w:rPr>
              <w:t xml:space="preserve">            (2) No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r w:rsidRPr="008D623D">
              <w:rPr>
                <w:rFonts w:ascii="Arial" w:hAnsi="Arial" w:cs="Arial"/>
                <w:szCs w:val="20"/>
              </w:rPr>
              <w:t xml:space="preserve">     (88) DK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p>
          <w:p w14:paraId="05590077" w14:textId="77777777" w:rsidR="00945B99" w:rsidRPr="008D623D"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szCs w:val="20"/>
              </w:rPr>
            </w:pPr>
            <w:r w:rsidRPr="008D623D">
              <w:rPr>
                <w:rFonts w:ascii="Arial" w:hAnsi="Arial" w:cs="Arial"/>
                <w:szCs w:val="20"/>
              </w:rPr>
              <w:t xml:space="preserve">(98) DA (Refused)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 xml:space="preserve">]            </w:t>
            </w:r>
            <w:r w:rsidRPr="008D623D">
              <w:rPr>
                <w:rFonts w:ascii="Arial" w:hAnsi="Arial" w:cs="Arial"/>
                <w:szCs w:val="20"/>
                <w:lang w:val="en-GB"/>
              </w:rPr>
              <w:t xml:space="preserve">(99) INAP </w:t>
            </w:r>
            <w:r w:rsidRPr="008D623D">
              <w:rPr>
                <w:rFonts w:ascii="Arial" w:hAnsi="Arial" w:cs="Arial"/>
                <w:b/>
                <w:szCs w:val="20"/>
                <w:lang w:val="en-GB"/>
              </w:rPr>
              <w:t>[Go to IVOL2F]</w:t>
            </w:r>
          </w:p>
          <w:p w14:paraId="427399F9" w14:textId="77777777" w:rsidR="00945B99" w:rsidRPr="008D623D" w:rsidRDefault="00945B99" w:rsidP="00D6442C">
            <w:pPr>
              <w:tabs>
                <w:tab w:val="left" w:pos="567"/>
              </w:tabs>
              <w:spacing w:before="60" w:line="240" w:lineRule="exact"/>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tcPr>
          <w:p w14:paraId="67E6BD9F" w14:textId="77777777" w:rsidR="00945B99" w:rsidRPr="00E667E0" w:rsidRDefault="00945B99" w:rsidP="00D6442C">
            <w:pPr>
              <w:rPr>
                <w:rFonts w:ascii="Arial" w:hAnsi="Arial" w:cs="Arial"/>
                <w:b/>
                <w:bCs/>
                <w:szCs w:val="20"/>
              </w:rPr>
            </w:pPr>
          </w:p>
        </w:tc>
      </w:tr>
      <w:tr w:rsidR="00945B99" w:rsidRPr="00E667E0" w14:paraId="398CDB67"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5E6CEEDA" w14:textId="77777777" w:rsidR="00945B99" w:rsidRDefault="00945B99" w:rsidP="00D6442C">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 xml:space="preserve">2E. </w:t>
            </w:r>
            <w:r w:rsidRPr="008D623D">
              <w:rPr>
                <w:rFonts w:ascii="Arial" w:hAnsi="Arial" w:cs="Arial"/>
                <w:szCs w:val="20"/>
              </w:rPr>
              <w:t>Were any members of your household intimidated, threatened, or assaulted during this incident?</w:t>
            </w:r>
          </w:p>
          <w:p w14:paraId="5E7E0F56" w14:textId="5F1A2C83" w:rsidR="00945B99" w:rsidRPr="008D623D" w:rsidRDefault="00945B99" w:rsidP="006D277D">
            <w:pPr>
              <w:tabs>
                <w:tab w:val="right" w:pos="10609"/>
              </w:tabs>
              <w:rPr>
                <w:rFonts w:ascii="Arial" w:hAnsi="Arial" w:cs="Arial"/>
                <w:b/>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tc>
        <w:tc>
          <w:tcPr>
            <w:tcW w:w="526" w:type="pct"/>
            <w:tcBorders>
              <w:top w:val="dotted" w:sz="4" w:space="0" w:color="auto"/>
              <w:left w:val="nil"/>
              <w:bottom w:val="dotted" w:sz="4" w:space="0" w:color="auto"/>
              <w:right w:val="dotted" w:sz="4" w:space="0" w:color="auto"/>
            </w:tcBorders>
          </w:tcPr>
          <w:p w14:paraId="251F36FA" w14:textId="77777777" w:rsidR="00945B99" w:rsidRPr="00E667E0" w:rsidRDefault="00945B99" w:rsidP="00D6442C">
            <w:pPr>
              <w:rPr>
                <w:rFonts w:ascii="Arial" w:hAnsi="Arial" w:cs="Arial"/>
                <w:b/>
                <w:bCs/>
                <w:szCs w:val="20"/>
              </w:rPr>
            </w:pPr>
          </w:p>
        </w:tc>
      </w:tr>
      <w:tr w:rsidR="00945B99" w:rsidRPr="008D623D" w14:paraId="154DD882"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6BC9DC4D" w14:textId="77777777" w:rsidR="00945B99" w:rsidRPr="008D623D" w:rsidRDefault="00945B99" w:rsidP="00D6442C">
            <w:pPr>
              <w:spacing w:before="60" w:line="240" w:lineRule="exact"/>
              <w:ind w:left="567" w:hanging="567"/>
              <w:jc w:val="both"/>
              <w:rPr>
                <w:rFonts w:ascii="Arial" w:hAnsi="Arial" w:cs="Arial"/>
                <w:b/>
                <w:szCs w:val="20"/>
              </w:rPr>
            </w:pPr>
            <w:r w:rsidRPr="008D623D">
              <w:rPr>
                <w:rFonts w:ascii="Arial" w:hAnsi="Arial" w:cs="Arial"/>
                <w:b/>
                <w:szCs w:val="20"/>
              </w:rPr>
              <w:lastRenderedPageBreak/>
              <w:t>IVOL2F.</w:t>
            </w:r>
            <w:r w:rsidRPr="008D623D">
              <w:rPr>
                <w:rFonts w:ascii="Arial" w:hAnsi="Arial" w:cs="Arial"/>
                <w:szCs w:val="20"/>
              </w:rPr>
              <w:t xml:space="preserve"> The </w:t>
            </w:r>
            <w:r w:rsidRPr="00BE7447">
              <w:rPr>
                <w:rFonts w:ascii="Arial" w:hAnsi="Arial" w:cs="Arial"/>
                <w:b/>
                <w:szCs w:val="20"/>
              </w:rPr>
              <w:t xml:space="preserve">last time </w:t>
            </w:r>
            <w:r w:rsidRPr="008D623D">
              <w:rPr>
                <w:rFonts w:ascii="Arial" w:hAnsi="Arial" w:cs="Arial"/>
                <w:szCs w:val="20"/>
              </w:rPr>
              <w:t xml:space="preserve">this happened did you or anyone else report the incident to the police? </w:t>
            </w:r>
          </w:p>
          <w:p w14:paraId="3A1566AA" w14:textId="406EFBE3"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IVOL3A</w:t>
            </w:r>
            <w:r w:rsidRPr="007D72DC">
              <w:rPr>
                <w:rFonts w:ascii="Calibri" w:hAnsi="Calibri"/>
                <w:b/>
                <w:color w:val="000000"/>
                <w:sz w:val="22"/>
                <w:szCs w:val="22"/>
              </w:rPr>
              <w:t>]</w:t>
            </w:r>
          </w:p>
          <w:p w14:paraId="503A8E3B" w14:textId="77777777" w:rsidR="006D277D" w:rsidRDefault="00945B99" w:rsidP="0007035F">
            <w:pPr>
              <w:tabs>
                <w:tab w:val="left" w:pos="567"/>
              </w:tabs>
              <w:spacing w:before="60" w:line="240" w:lineRule="exact"/>
              <w:jc w:val="both"/>
              <w:rPr>
                <w:rFonts w:ascii="Arial" w:hAnsi="Arial" w:cs="Arial"/>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IVOL3A</w:t>
            </w:r>
            <w:r w:rsidRPr="007D72DC">
              <w:rPr>
                <w:rFonts w:ascii="Calibri" w:hAnsi="Calibri"/>
                <w:b/>
                <w:color w:val="000000"/>
                <w:sz w:val="22"/>
                <w:szCs w:val="22"/>
              </w:rPr>
              <w:t>]</w:t>
            </w:r>
            <w:r>
              <w:rPr>
                <w:rFonts w:ascii="Arial" w:hAnsi="Arial" w:cs="Arial"/>
                <w:szCs w:val="20"/>
              </w:rPr>
              <w:t xml:space="preserve">       </w:t>
            </w:r>
          </w:p>
          <w:p w14:paraId="621068CA" w14:textId="716F3B48" w:rsidR="00945B99" w:rsidRPr="008D623D" w:rsidRDefault="00945B99" w:rsidP="006D277D">
            <w:pPr>
              <w:tabs>
                <w:tab w:val="left" w:pos="567"/>
              </w:tabs>
              <w:spacing w:before="60" w:line="240" w:lineRule="exact"/>
              <w:ind w:left="6390" w:hanging="6390"/>
              <w:jc w:val="both"/>
              <w:rPr>
                <w:rFonts w:ascii="Arial" w:hAnsi="Arial" w:cs="Arial"/>
                <w:b/>
                <w:szCs w:val="20"/>
              </w:rPr>
            </w:pPr>
            <w:r>
              <w:rPr>
                <w:rFonts w:ascii="Arial" w:hAnsi="Arial" w:cs="Arial"/>
                <w:szCs w:val="20"/>
              </w:rPr>
              <w:t xml:space="preserve">(98) DA (Refusal) </w:t>
            </w: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IVOL3A</w:t>
            </w:r>
            <w:r w:rsidRPr="007D72DC">
              <w:rPr>
                <w:rFonts w:ascii="Calibri" w:hAnsi="Calibri"/>
                <w:b/>
                <w:color w:val="000000"/>
                <w:sz w:val="22"/>
                <w:szCs w:val="22"/>
              </w:rPr>
              <w:t>]</w:t>
            </w:r>
            <w:r>
              <w:rPr>
                <w:rFonts w:ascii="Arial" w:hAnsi="Arial" w:cs="Arial"/>
                <w:szCs w:val="20"/>
              </w:rPr>
              <w:t xml:space="preserve">       (99) INAP </w:t>
            </w: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IVOL3A</w:t>
            </w:r>
            <w:r w:rsidRPr="007D72DC">
              <w:rPr>
                <w:rFonts w:ascii="Calibri" w:hAnsi="Calibri"/>
                <w:b/>
                <w:color w:val="000000"/>
                <w:sz w:val="22"/>
                <w:szCs w:val="22"/>
              </w:rPr>
              <w:t>]</w:t>
            </w:r>
          </w:p>
        </w:tc>
        <w:tc>
          <w:tcPr>
            <w:tcW w:w="526" w:type="pct"/>
            <w:tcBorders>
              <w:top w:val="dotted" w:sz="4" w:space="0" w:color="auto"/>
              <w:left w:val="nil"/>
              <w:bottom w:val="dotted" w:sz="4" w:space="0" w:color="auto"/>
              <w:right w:val="dotted" w:sz="4" w:space="0" w:color="auto"/>
            </w:tcBorders>
          </w:tcPr>
          <w:p w14:paraId="2A90EFD7" w14:textId="77777777" w:rsidR="00945B99" w:rsidRPr="008D623D" w:rsidRDefault="00945B99" w:rsidP="00D6442C">
            <w:pPr>
              <w:rPr>
                <w:rFonts w:ascii="Arial" w:hAnsi="Arial" w:cs="Arial"/>
                <w:b/>
                <w:bCs/>
                <w:szCs w:val="20"/>
              </w:rPr>
            </w:pPr>
          </w:p>
        </w:tc>
      </w:tr>
      <w:tr w:rsidR="00945B99" w:rsidRPr="00A03CC8" w14:paraId="04B86A3E"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6677BF0D"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A03CC8">
              <w:rPr>
                <w:rFonts w:ascii="Arial" w:hAnsi="Arial" w:cs="Arial"/>
                <w:b/>
                <w:szCs w:val="20"/>
              </w:rPr>
              <w:t>IVOL2G.</w:t>
            </w:r>
            <w:r w:rsidRPr="00A03CC8">
              <w:rPr>
                <w:rFonts w:ascii="Arial" w:hAnsi="Arial" w:cs="Arial"/>
                <w:szCs w:val="20"/>
              </w:rPr>
              <w:t xml:space="preserve"> On the whole, were you (were they) satisfied with the way the police dealt with your (their) report?</w:t>
            </w:r>
          </w:p>
          <w:p w14:paraId="1AE94F09"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0389C2AC"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56FDEF04" w14:textId="7A53FD46" w:rsidR="00945B99" w:rsidRPr="00A03CC8" w:rsidRDefault="00945B99" w:rsidP="00D6442C">
            <w:pPr>
              <w:spacing w:before="60" w:line="240" w:lineRule="exact"/>
              <w:ind w:left="567" w:hanging="567"/>
              <w:jc w:val="both"/>
              <w:rPr>
                <w:rFonts w:ascii="Arial" w:hAnsi="Arial" w:cs="Arial"/>
                <w:b/>
                <w:szCs w:val="20"/>
              </w:rPr>
            </w:pP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IVOL3A</w:t>
            </w:r>
            <w:r w:rsidRPr="007D72DC">
              <w:rPr>
                <w:rFonts w:ascii="Calibri" w:hAnsi="Calibri"/>
                <w:b/>
                <w:color w:val="000000"/>
                <w:sz w:val="22"/>
                <w:szCs w:val="22"/>
              </w:rPr>
              <w:t>]</w:t>
            </w:r>
          </w:p>
        </w:tc>
        <w:tc>
          <w:tcPr>
            <w:tcW w:w="526" w:type="pct"/>
            <w:tcBorders>
              <w:top w:val="dotted" w:sz="4" w:space="0" w:color="auto"/>
              <w:left w:val="nil"/>
              <w:bottom w:val="dotted" w:sz="4" w:space="0" w:color="auto"/>
              <w:right w:val="dotted" w:sz="4" w:space="0" w:color="auto"/>
            </w:tcBorders>
          </w:tcPr>
          <w:p w14:paraId="66C73E93" w14:textId="77777777" w:rsidR="00945B99" w:rsidRPr="00A03CC8" w:rsidRDefault="00945B99" w:rsidP="00D6442C">
            <w:pPr>
              <w:rPr>
                <w:rFonts w:ascii="Arial" w:hAnsi="Arial" w:cs="Arial"/>
                <w:b/>
                <w:bCs/>
                <w:szCs w:val="20"/>
              </w:rPr>
            </w:pPr>
          </w:p>
        </w:tc>
      </w:tr>
    </w:tbl>
    <w:p w14:paraId="31D08206" w14:textId="77777777" w:rsidR="00945B99" w:rsidRDefault="00945B99" w:rsidP="00945B99"/>
    <w:p w14:paraId="2718EE2F" w14:textId="232A530B" w:rsidR="00945B99" w:rsidRDefault="00945B99" w:rsidP="00945B99">
      <w:r>
        <w:rPr>
          <w:rFonts w:ascii="Calibri" w:hAnsi="Calibri"/>
          <w:b/>
          <w:sz w:val="22"/>
          <w:szCs w:val="22"/>
        </w:rPr>
        <w:t>[ASK THE FOLLOWING QUESTIONS IF ANSWER TO IVOL3 WAS “(1) YES”</w:t>
      </w:r>
      <w:r w:rsidR="00484D14">
        <w:rPr>
          <w:rFonts w:ascii="Calibri" w:hAnsi="Calibri"/>
          <w:b/>
          <w:sz w:val="22"/>
          <w:szCs w:val="22"/>
        </w:rPr>
        <w:t>; IF ANSWER TO IVOL3 WAS “(2) NO” SKIP TO IVOL4A</w:t>
      </w:r>
      <w:r>
        <w:rPr>
          <w:rFonts w:ascii="Calibri" w:hAnsi="Calibri"/>
          <w:b/>
          <w:sz w:val="22"/>
          <w:szCs w:val="22"/>
        </w:rPr>
        <w:t>]</w:t>
      </w:r>
    </w:p>
    <w:tbl>
      <w:tblPr>
        <w:tblW w:w="5003" w:type="pct"/>
        <w:tblLayout w:type="fixed"/>
        <w:tblLook w:val="0000" w:firstRow="0" w:lastRow="0" w:firstColumn="0" w:lastColumn="0" w:noHBand="0" w:noVBand="0"/>
      </w:tblPr>
      <w:tblGrid>
        <w:gridCol w:w="8568"/>
        <w:gridCol w:w="1014"/>
      </w:tblGrid>
      <w:tr w:rsidR="00945B99" w:rsidRPr="008D623D" w14:paraId="35F2B28A" w14:textId="77777777">
        <w:trPr>
          <w:trHeight w:val="642"/>
        </w:trPr>
        <w:tc>
          <w:tcPr>
            <w:tcW w:w="4471" w:type="pct"/>
            <w:tcBorders>
              <w:top w:val="dotted" w:sz="4" w:space="0" w:color="auto"/>
              <w:left w:val="dotted" w:sz="4" w:space="0" w:color="auto"/>
              <w:bottom w:val="dotted" w:sz="4" w:space="0" w:color="auto"/>
              <w:right w:val="dotted" w:sz="4" w:space="0" w:color="000000"/>
            </w:tcBorders>
          </w:tcPr>
          <w:p w14:paraId="027637ED" w14:textId="20B16682" w:rsidR="00945B99" w:rsidRPr="00973538" w:rsidRDefault="00945B99" w:rsidP="00D6442C">
            <w:pPr>
              <w:tabs>
                <w:tab w:val="left" w:pos="567"/>
              </w:tabs>
              <w:spacing w:before="60"/>
              <w:jc w:val="both"/>
              <w:rPr>
                <w:rFonts w:ascii="Arial" w:hAnsi="Arial" w:cs="Arial"/>
                <w:szCs w:val="20"/>
              </w:rPr>
            </w:pPr>
            <w:r w:rsidRPr="00973538">
              <w:rPr>
                <w:rFonts w:ascii="Arial" w:hAnsi="Arial" w:cs="Arial"/>
                <w:b/>
                <w:szCs w:val="20"/>
              </w:rPr>
              <w:t>IVOL3A.</w:t>
            </w:r>
            <w:r>
              <w:rPr>
                <w:rFonts w:ascii="Arial" w:hAnsi="Arial" w:cs="Arial"/>
                <w:szCs w:val="20"/>
              </w:rPr>
              <w:t xml:space="preserve"> </w:t>
            </w:r>
            <w:r w:rsidRPr="00973538">
              <w:rPr>
                <w:rFonts w:ascii="Arial" w:hAnsi="Arial" w:cs="Arial"/>
                <w:szCs w:val="20"/>
              </w:rPr>
              <w:t xml:space="preserve">You mentioned that someone had </w:t>
            </w:r>
            <w:r w:rsidRPr="00973538">
              <w:rPr>
                <w:rFonts w:ascii="Arial" w:hAnsi="Arial" w:cs="Arial"/>
                <w:bCs/>
                <w:szCs w:val="20"/>
              </w:rPr>
              <w:t xml:space="preserve">stolen, or tried to steal, something from you by </w:t>
            </w:r>
            <w:r w:rsidRPr="00973538">
              <w:rPr>
                <w:rFonts w:ascii="Arial" w:hAnsi="Arial" w:cs="Arial"/>
                <w:b/>
                <w:bCs/>
                <w:szCs w:val="20"/>
                <w:u w:val="single"/>
              </w:rPr>
              <w:t>using force or threatening</w:t>
            </w:r>
            <w:r w:rsidRPr="00973538">
              <w:rPr>
                <w:rFonts w:ascii="Arial" w:hAnsi="Arial" w:cs="Arial"/>
                <w:bCs/>
                <w:szCs w:val="20"/>
              </w:rPr>
              <w:t xml:space="preserve"> you with force</w:t>
            </w:r>
            <w:r w:rsidRPr="00973538">
              <w:rPr>
                <w:rFonts w:ascii="Arial" w:hAnsi="Arial" w:cs="Arial"/>
                <w:szCs w:val="20"/>
              </w:rPr>
              <w:t xml:space="preserve">. When did this happen? Was it within the last 12 months – i.e., since </w:t>
            </w:r>
            <w:r w:rsidR="00644C79">
              <w:rPr>
                <w:rFonts w:ascii="Arial" w:hAnsi="Arial" w:cs="Arial"/>
                <w:szCs w:val="20"/>
              </w:rPr>
              <w:t>[</w:t>
            </w:r>
            <w:r w:rsidR="00073081">
              <w:rPr>
                <w:rFonts w:ascii="Arial" w:hAnsi="Arial" w:cs="Arial"/>
                <w:szCs w:val="20"/>
              </w:rPr>
              <w:t>March</w:t>
            </w:r>
            <w:r w:rsidR="005A4577">
              <w:rPr>
                <w:rFonts w:ascii="Arial" w:hAnsi="Arial" w:cs="Arial"/>
                <w:szCs w:val="20"/>
              </w:rPr>
              <w:t xml:space="preserve"> 2013</w:t>
            </w:r>
            <w:r w:rsidR="00644C79">
              <w:rPr>
                <w:rFonts w:ascii="Arial" w:hAnsi="Arial" w:cs="Arial"/>
                <w:szCs w:val="20"/>
              </w:rPr>
              <w:t>]</w:t>
            </w:r>
            <w:r w:rsidRPr="00973538">
              <w:rPr>
                <w:rFonts w:ascii="Arial" w:hAnsi="Arial" w:cs="Arial"/>
                <w:szCs w:val="20"/>
              </w:rPr>
              <w:t>, or was it before this, or both?</w:t>
            </w:r>
          </w:p>
          <w:p w14:paraId="0C4C3114"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620385A9" w14:textId="4CF546C4" w:rsidR="00945B99" w:rsidRPr="0099184C" w:rsidRDefault="00945B99" w:rsidP="00D6442C">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99184C">
              <w:rPr>
                <w:rFonts w:ascii="Arial" w:hAnsi="Arial" w:cs="Arial"/>
                <w:lang w:val="en-GB"/>
              </w:rPr>
              <w:t xml:space="preserve">that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IVOL4A</w:t>
            </w:r>
            <w:r w:rsidRPr="0099184C">
              <w:rPr>
                <w:rFonts w:ascii="Arial" w:hAnsi="Arial" w:cs="Arial"/>
                <w:b/>
                <w:lang w:val="en-GB"/>
              </w:rPr>
              <w:t>]</w:t>
            </w:r>
          </w:p>
          <w:p w14:paraId="3C2B9A79" w14:textId="2C57ED0D" w:rsidR="00945B99" w:rsidRPr="0099184C" w:rsidRDefault="00945B99" w:rsidP="006D277D">
            <w:pPr>
              <w:pStyle w:val="PlainText"/>
              <w:spacing w:before="60"/>
              <w:ind w:left="6480" w:hanging="5930"/>
              <w:jc w:val="both"/>
              <w:rPr>
                <w:rFonts w:ascii="Arial" w:hAnsi="Arial" w:cs="Arial"/>
                <w:lang w:val="en-GB"/>
              </w:rPr>
            </w:pPr>
            <w:r w:rsidRPr="0099184C">
              <w:rPr>
                <w:rFonts w:ascii="Arial" w:hAnsi="Arial" w:cs="Arial"/>
                <w:lang w:val="en-GB"/>
              </w:rPr>
              <w:t xml:space="preserve">(3) Both </w:t>
            </w:r>
            <w:r w:rsidRPr="0099184C">
              <w:rPr>
                <w:rFonts w:ascii="Arial" w:hAnsi="Arial" w:cs="Arial"/>
                <w:b/>
                <w:lang w:val="en-GB"/>
              </w:rPr>
              <w:t>[Continue]</w:t>
            </w:r>
            <w:r w:rsidRPr="0099184C">
              <w:rPr>
                <w:rFonts w:ascii="Arial" w:hAnsi="Arial" w:cs="Arial"/>
                <w:lang w:val="en-GB"/>
              </w:rPr>
              <w:t xml:space="preserve">              (88) DK (cannot remember)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IVOL4A</w:t>
            </w:r>
            <w:r w:rsidRPr="0099184C">
              <w:rPr>
                <w:rFonts w:ascii="Arial" w:hAnsi="Arial" w:cs="Arial"/>
                <w:b/>
                <w:lang w:val="en-GB"/>
              </w:rPr>
              <w:t>]</w:t>
            </w:r>
            <w:r w:rsidRPr="0099184C">
              <w:rPr>
                <w:rFonts w:ascii="Arial" w:hAnsi="Arial" w:cs="Arial"/>
                <w:lang w:val="en-GB"/>
              </w:rPr>
              <w:t xml:space="preserve">    </w:t>
            </w:r>
          </w:p>
          <w:p w14:paraId="6FD1E8B3" w14:textId="7BD4C35E" w:rsidR="00945B99" w:rsidRPr="00825A23" w:rsidRDefault="00945B99" w:rsidP="00D6442C">
            <w:pPr>
              <w:pStyle w:val="PlainText"/>
              <w:spacing w:before="60"/>
              <w:ind w:left="1117" w:hanging="567"/>
              <w:jc w:val="both"/>
              <w:rPr>
                <w:rFonts w:ascii="Arial" w:hAnsi="Arial" w:cs="Arial"/>
                <w:lang w:val="en-GB"/>
              </w:rPr>
            </w:pPr>
            <w:r w:rsidRPr="0099184C">
              <w:rPr>
                <w:rFonts w:ascii="Arial" w:hAnsi="Arial" w:cs="Arial"/>
                <w:lang w:val="en-GB"/>
              </w:rPr>
              <w:t xml:space="preserve">(98) DA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IVOL4A</w:t>
            </w:r>
            <w:r w:rsidRPr="0099184C">
              <w:rPr>
                <w:rFonts w:ascii="Arial" w:hAnsi="Arial" w:cs="Arial"/>
                <w:b/>
                <w:lang w:val="en-GB"/>
              </w:rPr>
              <w:t>]</w:t>
            </w:r>
            <w:r w:rsidRPr="0099184C">
              <w:rPr>
                <w:rFonts w:ascii="Arial" w:hAnsi="Arial" w:cs="Arial"/>
                <w:lang w:val="en-GB"/>
              </w:rPr>
              <w:t xml:space="preserve">       (99) INAP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073081">
              <w:rPr>
                <w:rFonts w:ascii="Arial" w:hAnsi="Arial" w:cs="Arial"/>
                <w:b/>
                <w:lang w:val="en-GB"/>
              </w:rPr>
              <w:t>,</w:t>
            </w:r>
            <w:r w:rsidR="00484D14">
              <w:rPr>
                <w:rFonts w:ascii="Arial" w:hAnsi="Arial" w:cs="Arial"/>
                <w:b/>
                <w:lang w:val="en-GB"/>
              </w:rPr>
              <w:t xml:space="preserve"> IVOL4A</w:t>
            </w:r>
            <w:r w:rsidRPr="0099184C">
              <w:rPr>
                <w:rFonts w:ascii="Arial" w:hAnsi="Arial" w:cs="Arial"/>
                <w:b/>
                <w:lang w:val="en-GB"/>
              </w:rPr>
              <w:t>]</w:t>
            </w:r>
          </w:p>
          <w:p w14:paraId="62D90593" w14:textId="77777777" w:rsidR="00945B99" w:rsidRPr="00973538" w:rsidRDefault="00945B99" w:rsidP="00D6442C">
            <w:pPr>
              <w:spacing w:before="60" w:line="240" w:lineRule="exact"/>
              <w:ind w:left="567" w:hanging="567"/>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tcPr>
          <w:p w14:paraId="3AB7BDA2" w14:textId="77777777" w:rsidR="00945B99" w:rsidRPr="008D623D" w:rsidRDefault="00945B99" w:rsidP="00D6442C">
            <w:pPr>
              <w:rPr>
                <w:rFonts w:ascii="Arial" w:hAnsi="Arial" w:cs="Arial"/>
                <w:b/>
                <w:bCs/>
                <w:szCs w:val="20"/>
              </w:rPr>
            </w:pPr>
          </w:p>
        </w:tc>
      </w:tr>
      <w:tr w:rsidR="00945B99" w:rsidRPr="008D623D" w14:paraId="79519ACD" w14:textId="77777777">
        <w:trPr>
          <w:trHeight w:val="642"/>
        </w:trPr>
        <w:tc>
          <w:tcPr>
            <w:tcW w:w="4471" w:type="pct"/>
            <w:tcBorders>
              <w:top w:val="dotted" w:sz="4" w:space="0" w:color="auto"/>
              <w:left w:val="dotted" w:sz="4" w:space="0" w:color="auto"/>
              <w:bottom w:val="dotted" w:sz="4" w:space="0" w:color="auto"/>
              <w:right w:val="dotted" w:sz="4" w:space="0" w:color="000000"/>
            </w:tcBorders>
          </w:tcPr>
          <w:p w14:paraId="3AB824EF" w14:textId="77777777" w:rsidR="00945B99" w:rsidRPr="00036508" w:rsidRDefault="00945B99" w:rsidP="00D6442C">
            <w:pPr>
              <w:ind w:left="-23" w:firstLine="23"/>
              <w:rPr>
                <w:rFonts w:ascii="Arial" w:hAnsi="Arial" w:cs="Arial"/>
                <w:szCs w:val="20"/>
              </w:rPr>
            </w:pPr>
            <w:r>
              <w:rPr>
                <w:rFonts w:ascii="Arial" w:hAnsi="Arial" w:cs="Arial"/>
                <w:b/>
                <w:szCs w:val="20"/>
              </w:rPr>
              <w:t>IVOL3</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456DC5A2"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1F43A568"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012D3A30" w14:textId="77777777" w:rsidR="00945B99" w:rsidRPr="00036508" w:rsidRDefault="00945B99" w:rsidP="00D6442C">
            <w:pPr>
              <w:tabs>
                <w:tab w:val="left" w:pos="567"/>
              </w:tabs>
              <w:ind w:left="-23" w:firstLine="23"/>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tcPr>
          <w:p w14:paraId="3F1DE7C7" w14:textId="77777777" w:rsidR="00945B99" w:rsidRPr="008D623D" w:rsidRDefault="00945B99" w:rsidP="00D6442C">
            <w:pPr>
              <w:rPr>
                <w:rFonts w:ascii="Arial" w:hAnsi="Arial" w:cs="Arial"/>
                <w:b/>
                <w:bCs/>
                <w:szCs w:val="20"/>
              </w:rPr>
            </w:pPr>
          </w:p>
        </w:tc>
      </w:tr>
      <w:tr w:rsidR="00945B99" w:rsidRPr="008D623D" w14:paraId="63F6DC56" w14:textId="77777777">
        <w:trPr>
          <w:trHeight w:val="642"/>
        </w:trPr>
        <w:tc>
          <w:tcPr>
            <w:tcW w:w="4471" w:type="pct"/>
            <w:tcBorders>
              <w:top w:val="dotted" w:sz="4" w:space="0" w:color="auto"/>
              <w:left w:val="dotted" w:sz="4" w:space="0" w:color="auto"/>
              <w:bottom w:val="dotted" w:sz="4" w:space="0" w:color="auto"/>
              <w:right w:val="dotted" w:sz="4" w:space="0" w:color="000000"/>
            </w:tcBorders>
          </w:tcPr>
          <w:p w14:paraId="4AACAA26" w14:textId="77777777" w:rsidR="00945B99" w:rsidRPr="00E34785"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IVOL3C.</w:t>
            </w:r>
            <w:r w:rsidRPr="00E34785">
              <w:rPr>
                <w:rFonts w:ascii="Arial" w:hAnsi="Arial" w:cs="Arial"/>
                <w:szCs w:val="20"/>
                <w:lang w:val="en-GB" w:eastAsia="en-GB"/>
              </w:rPr>
              <w:t xml:space="preserve"> </w:t>
            </w:r>
            <w:r w:rsidRPr="00BE7447">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14:paraId="5D08616C"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w:t>
            </w:r>
            <w:r w:rsidRPr="00337129">
              <w:rPr>
                <w:rFonts w:ascii="Arial" w:hAnsi="Arial" w:cs="Arial"/>
                <w:szCs w:val="20"/>
              </w:rPr>
              <w:t xml:space="preserve"> </w:t>
            </w:r>
            <w:r w:rsidRPr="00BE7447">
              <w:rPr>
                <w:rFonts w:ascii="Arial" w:hAnsi="Arial" w:cs="Arial"/>
                <w:bCs/>
                <w:szCs w:val="20"/>
              </w:rPr>
              <w:t>at</w:t>
            </w:r>
            <w:r w:rsidRPr="00337129">
              <w:rPr>
                <w:rFonts w:ascii="Arial" w:hAnsi="Arial" w:cs="Arial"/>
                <w:szCs w:val="20"/>
              </w:rPr>
              <w:t xml:space="preserve"> y</w:t>
            </w:r>
            <w:r w:rsidRPr="00E34785">
              <w:rPr>
                <w:rFonts w:ascii="Arial" w:hAnsi="Arial" w:cs="Arial"/>
                <w:szCs w:val="20"/>
              </w:rPr>
              <w:t xml:space="preserve">our own home                                        </w:t>
            </w:r>
          </w:p>
          <w:p w14:paraId="258E6279"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neighborhood</w:t>
            </w:r>
            <w:r w:rsidRPr="00E34785">
              <w:rPr>
                <w:rFonts w:ascii="Arial" w:hAnsi="Arial" w:cs="Arial"/>
                <w:szCs w:val="20"/>
              </w:rPr>
              <w:t xml:space="preserve">                                      </w:t>
            </w:r>
          </w:p>
          <w:p w14:paraId="6264878F"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45B15D5A"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40572ED2"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6BAC020E"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40D7D623" w14:textId="77777777" w:rsidR="00945B99" w:rsidRPr="00E34785"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333ECAB7" w14:textId="77777777" w:rsidR="00945B99"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0AF3ABB2" w14:textId="77777777" w:rsidR="00945B99" w:rsidRPr="00E34785" w:rsidRDefault="00945B99" w:rsidP="00D6442C">
            <w:pPr>
              <w:tabs>
                <w:tab w:val="right" w:pos="10609"/>
              </w:tabs>
              <w:ind w:left="67" w:firstLine="23"/>
              <w:jc w:val="both"/>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tcPr>
          <w:p w14:paraId="410E7DA4" w14:textId="77777777" w:rsidR="00945B99" w:rsidRPr="008D623D" w:rsidRDefault="00945B99" w:rsidP="00D6442C">
            <w:pPr>
              <w:rPr>
                <w:rFonts w:ascii="Arial" w:hAnsi="Arial" w:cs="Arial"/>
                <w:b/>
                <w:bCs/>
                <w:szCs w:val="20"/>
              </w:rPr>
            </w:pPr>
          </w:p>
        </w:tc>
      </w:tr>
      <w:tr w:rsidR="00945B99" w:rsidRPr="008D623D" w14:paraId="222334E6" w14:textId="77777777">
        <w:trPr>
          <w:trHeight w:val="642"/>
        </w:trPr>
        <w:tc>
          <w:tcPr>
            <w:tcW w:w="4471" w:type="pct"/>
            <w:tcBorders>
              <w:top w:val="dotted" w:sz="4" w:space="0" w:color="auto"/>
              <w:left w:val="dotted" w:sz="4" w:space="0" w:color="auto"/>
              <w:bottom w:val="dotted" w:sz="4" w:space="0" w:color="auto"/>
              <w:right w:val="dotted" w:sz="4" w:space="0" w:color="000000"/>
            </w:tcBorders>
          </w:tcPr>
          <w:p w14:paraId="106FAE54" w14:textId="77777777" w:rsidR="00945B99" w:rsidRPr="00C9421E"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IVOL3D.</w:t>
            </w:r>
            <w:r>
              <w:rPr>
                <w:rFonts w:ascii="Arial" w:hAnsi="Arial" w:cs="Arial"/>
                <w:szCs w:val="20"/>
              </w:rPr>
              <w:t xml:space="preserve"> The</w:t>
            </w:r>
            <w:r w:rsidRPr="00BE7447">
              <w:rPr>
                <w:rFonts w:ascii="Arial" w:hAnsi="Arial" w:cs="Arial"/>
                <w:b/>
                <w:szCs w:val="20"/>
              </w:rPr>
              <w:t xml:space="preserve"> last time</w:t>
            </w:r>
            <w:r w:rsidR="00337129">
              <w:rPr>
                <w:rFonts w:ascii="Arial" w:hAnsi="Arial" w:cs="Arial"/>
                <w:szCs w:val="20"/>
              </w:rPr>
              <w:t xml:space="preserve"> this happened</w:t>
            </w:r>
            <w:r>
              <w:rPr>
                <w:rFonts w:ascii="Arial" w:hAnsi="Arial" w:cs="Arial"/>
                <w:szCs w:val="20"/>
              </w:rPr>
              <w:t>,</w:t>
            </w:r>
            <w:r w:rsidRPr="00C9421E">
              <w:rPr>
                <w:rFonts w:ascii="Arial" w:hAnsi="Arial" w:cs="Arial"/>
                <w:szCs w:val="20"/>
              </w:rPr>
              <w:t xml:space="preserve"> </w:t>
            </w:r>
            <w:r>
              <w:rPr>
                <w:rFonts w:ascii="Arial" w:hAnsi="Arial" w:cs="Arial"/>
                <w:szCs w:val="20"/>
              </w:rPr>
              <w:t>h</w:t>
            </w:r>
            <w:r w:rsidRPr="00C9421E">
              <w:rPr>
                <w:rFonts w:ascii="Arial" w:hAnsi="Arial" w:cs="Arial"/>
                <w:szCs w:val="20"/>
              </w:rPr>
              <w:t>ow many people were involved in committing this offence?</w:t>
            </w:r>
          </w:p>
          <w:p w14:paraId="277F9340" w14:textId="77777777"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6440C3B5" w14:textId="77777777"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23A0DF35" w14:textId="77777777" w:rsidR="00945B99" w:rsidRPr="00C9421E" w:rsidRDefault="00945B99" w:rsidP="00D6442C">
            <w:pPr>
              <w:tabs>
                <w:tab w:val="left" w:pos="-90"/>
                <w:tab w:val="left" w:pos="270"/>
                <w:tab w:val="right" w:pos="10609"/>
              </w:tabs>
              <w:ind w:left="67"/>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tcPr>
          <w:p w14:paraId="6D9FAFAB" w14:textId="77777777" w:rsidR="00945B99" w:rsidRPr="008D623D" w:rsidRDefault="00945B99" w:rsidP="00D6442C">
            <w:pPr>
              <w:rPr>
                <w:rFonts w:ascii="Arial" w:hAnsi="Arial" w:cs="Arial"/>
                <w:b/>
                <w:bCs/>
                <w:szCs w:val="20"/>
              </w:rPr>
            </w:pPr>
          </w:p>
        </w:tc>
      </w:tr>
    </w:tbl>
    <w:p w14:paraId="3BB1261C" w14:textId="77777777" w:rsidR="00945B99" w:rsidRDefault="00945B99" w:rsidP="00945B99">
      <w:pPr>
        <w:rPr>
          <w:rFonts w:ascii="Calibri" w:hAnsi="Calibri"/>
          <w:sz w:val="22"/>
          <w:szCs w:val="22"/>
        </w:rPr>
      </w:pPr>
    </w:p>
    <w:p w14:paraId="2FE9436A" w14:textId="77777777" w:rsidR="00EA1274" w:rsidRDefault="00EA1274" w:rsidP="00945B99">
      <w:pPr>
        <w:rPr>
          <w:rFonts w:ascii="Calibri" w:hAnsi="Calibri"/>
          <w:sz w:val="22"/>
          <w:szCs w:val="22"/>
        </w:rPr>
      </w:pPr>
    </w:p>
    <w:p w14:paraId="22CC021E" w14:textId="77777777" w:rsidR="00EA1274" w:rsidRDefault="00EA1274" w:rsidP="00945B99">
      <w:pPr>
        <w:rPr>
          <w:rFonts w:ascii="Calibri" w:hAnsi="Calibri"/>
          <w:sz w:val="22"/>
          <w:szCs w:val="22"/>
        </w:rPr>
      </w:pPr>
    </w:p>
    <w:p w14:paraId="0779ECC1" w14:textId="77777777" w:rsidR="00EA1274" w:rsidRDefault="00EA1274" w:rsidP="00945B99">
      <w:pPr>
        <w:rPr>
          <w:rFonts w:ascii="Calibri" w:hAnsi="Calibri"/>
          <w:sz w:val="22"/>
          <w:szCs w:val="22"/>
        </w:rPr>
      </w:pPr>
    </w:p>
    <w:p w14:paraId="6B7C4FE6" w14:textId="77777777" w:rsidR="00EA1274" w:rsidRDefault="00EA1274" w:rsidP="00945B99">
      <w:pPr>
        <w:rPr>
          <w:rFonts w:ascii="Calibri" w:hAnsi="Calibri"/>
          <w:sz w:val="22"/>
          <w:szCs w:val="22"/>
        </w:rPr>
      </w:pPr>
    </w:p>
    <w:p w14:paraId="1B1215B4" w14:textId="77777777" w:rsidR="00EA1274" w:rsidRDefault="00EA1274" w:rsidP="00945B99">
      <w:pPr>
        <w:rPr>
          <w:rFonts w:ascii="Calibri" w:hAnsi="Calibri"/>
          <w:sz w:val="22"/>
          <w:szCs w:val="22"/>
        </w:rPr>
      </w:pPr>
    </w:p>
    <w:p w14:paraId="1FD76AA4" w14:textId="77777777" w:rsidR="00EA1274" w:rsidRDefault="00EA1274" w:rsidP="00945B99">
      <w:pPr>
        <w:rPr>
          <w:rFonts w:ascii="Calibri" w:hAnsi="Calibri"/>
          <w:sz w:val="22"/>
          <w:szCs w:val="22"/>
        </w:rPr>
      </w:pPr>
    </w:p>
    <w:p w14:paraId="160FCFC0" w14:textId="77777777" w:rsidR="00945B99" w:rsidRPr="008D4D3E" w:rsidRDefault="00945B99" w:rsidP="00945B99">
      <w:pPr>
        <w:rPr>
          <w:b/>
        </w:rPr>
      </w:pPr>
      <w:r w:rsidRPr="008D4D3E">
        <w:rPr>
          <w:rFonts w:ascii="Calibri" w:hAnsi="Calibri"/>
          <w:b/>
          <w:sz w:val="22"/>
          <w:szCs w:val="22"/>
        </w:rPr>
        <w:lastRenderedPageBreak/>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8D623D" w14:paraId="7684DF2E" w14:textId="77777777">
        <w:trPr>
          <w:trHeight w:val="642"/>
        </w:trPr>
        <w:tc>
          <w:tcPr>
            <w:tcW w:w="4471" w:type="pct"/>
            <w:tcBorders>
              <w:top w:val="dotted" w:sz="4" w:space="0" w:color="auto"/>
              <w:left w:val="dotted" w:sz="4" w:space="0" w:color="auto"/>
              <w:bottom w:val="dotted" w:sz="4" w:space="0" w:color="auto"/>
              <w:right w:val="dotted" w:sz="4" w:space="0" w:color="000000"/>
            </w:tcBorders>
          </w:tcPr>
          <w:p w14:paraId="77A1A87A"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8D4D3E">
              <w:rPr>
                <w:rFonts w:ascii="Arial" w:hAnsi="Arial" w:cs="Arial"/>
                <w:b/>
                <w:szCs w:val="20"/>
              </w:rPr>
              <w:t>IVOL3E.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14:paraId="0FC94536"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14:paraId="3770E9E1"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14:paraId="01C93E99"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14:paraId="20732F9A" w14:textId="77777777" w:rsidR="00945B99" w:rsidRPr="008D4D3E" w:rsidRDefault="00945B99" w:rsidP="00D6442C">
            <w:pPr>
              <w:tabs>
                <w:tab w:val="left" w:pos="270"/>
                <w:tab w:val="right" w:pos="10609"/>
              </w:tabs>
              <w:ind w:left="270"/>
              <w:rPr>
                <w:rFonts w:ascii="Arial" w:hAnsi="Arial" w:cs="Arial"/>
                <w:szCs w:val="20"/>
              </w:rPr>
            </w:pPr>
            <w:r>
              <w:rPr>
                <w:rFonts w:ascii="Arial" w:hAnsi="Arial" w:cs="Arial"/>
                <w:szCs w:val="20"/>
              </w:rPr>
              <w:t xml:space="preserve">      (88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14:paraId="7DF5ED60" w14:textId="77777777" w:rsidR="00945B99" w:rsidRDefault="00945B99" w:rsidP="00D6442C">
            <w:pPr>
              <w:tabs>
                <w:tab w:val="left" w:pos="-90"/>
                <w:tab w:val="left" w:pos="270"/>
                <w:tab w:val="right" w:pos="10609"/>
              </w:tabs>
              <w:ind w:left="67"/>
              <w:rPr>
                <w:rFonts w:ascii="Arial" w:hAnsi="Arial" w:cs="Arial"/>
                <w:szCs w:val="20"/>
              </w:rPr>
            </w:pP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14:paraId="5EA08930" w14:textId="77777777" w:rsidR="00945B99" w:rsidRPr="008D4D3E" w:rsidRDefault="00945B99" w:rsidP="00D6442C">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tcPr>
          <w:p w14:paraId="4FBBE674" w14:textId="77777777" w:rsidR="00945B99" w:rsidRPr="008D623D" w:rsidRDefault="00945B99" w:rsidP="00D6442C">
            <w:pPr>
              <w:rPr>
                <w:rFonts w:ascii="Arial" w:hAnsi="Arial" w:cs="Arial"/>
                <w:b/>
                <w:bCs/>
                <w:szCs w:val="20"/>
              </w:rPr>
            </w:pPr>
          </w:p>
        </w:tc>
      </w:tr>
      <w:tr w:rsidR="00945B99" w:rsidRPr="00846FF9" w14:paraId="56F5B0EE"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6272EF41"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846FF9">
              <w:rPr>
                <w:rFonts w:ascii="Arial" w:hAnsi="Arial" w:cs="Arial"/>
                <w:b/>
                <w:szCs w:val="20"/>
              </w:rPr>
              <w:t>IVOL3F.</w:t>
            </w:r>
            <w:r w:rsidRPr="00846FF9">
              <w:rPr>
                <w:rFonts w:ascii="Arial" w:hAnsi="Arial" w:cs="Arial"/>
                <w:szCs w:val="20"/>
              </w:rPr>
              <w:t xml:space="preserve"> </w:t>
            </w:r>
            <w:r>
              <w:rPr>
                <w:rFonts w:ascii="Arial" w:hAnsi="Arial" w:cs="Arial"/>
                <w:szCs w:val="20"/>
              </w:rPr>
              <w:t>D</w:t>
            </w:r>
            <w:r w:rsidRPr="00846FF9">
              <w:rPr>
                <w:rFonts w:ascii="Arial" w:hAnsi="Arial" w:cs="Arial"/>
                <w:szCs w:val="20"/>
              </w:rPr>
              <w:t>id the offender(s) actually steal something from you?</w:t>
            </w:r>
          </w:p>
          <w:p w14:paraId="6E518114"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jc w:val="both"/>
              <w:rPr>
                <w:rFonts w:ascii="Arial" w:hAnsi="Arial" w:cs="Arial"/>
                <w:b/>
                <w:szCs w:val="20"/>
              </w:rPr>
            </w:pPr>
            <w:r w:rsidRPr="00846FF9">
              <w:rPr>
                <w:rFonts w:ascii="Arial" w:hAnsi="Arial" w:cs="Arial"/>
                <w:szCs w:val="20"/>
              </w:rPr>
              <w:t xml:space="preserve">      (1) yes</w:t>
            </w:r>
            <w:r>
              <w:rPr>
                <w:rFonts w:ascii="Arial" w:hAnsi="Arial" w:cs="Arial"/>
                <w:szCs w:val="20"/>
              </w:rPr>
              <w:t xml:space="preserve">           </w:t>
            </w:r>
            <w:r w:rsidRPr="00846FF9">
              <w:rPr>
                <w:rFonts w:ascii="Arial" w:hAnsi="Arial" w:cs="Arial"/>
                <w:szCs w:val="20"/>
              </w:rPr>
              <w:t xml:space="preserve">      (2) no</w:t>
            </w:r>
            <w:r>
              <w:rPr>
                <w:rFonts w:ascii="Arial" w:hAnsi="Arial" w:cs="Arial"/>
                <w:szCs w:val="20"/>
              </w:rPr>
              <w:t xml:space="preserve">               </w:t>
            </w:r>
            <w:r w:rsidRPr="00846FF9">
              <w:rPr>
                <w:rFonts w:ascii="Arial" w:hAnsi="Arial" w:cs="Arial"/>
                <w:szCs w:val="20"/>
              </w:rPr>
              <w:t xml:space="preserve">(88) DK           </w:t>
            </w:r>
            <w:r>
              <w:rPr>
                <w:rFonts w:ascii="Arial" w:hAnsi="Arial" w:cs="Arial"/>
                <w:szCs w:val="20"/>
              </w:rPr>
              <w:t xml:space="preserve">  </w:t>
            </w:r>
            <w:r w:rsidRPr="00846FF9">
              <w:rPr>
                <w:rFonts w:ascii="Arial" w:hAnsi="Arial" w:cs="Arial"/>
                <w:szCs w:val="20"/>
              </w:rPr>
              <w:t xml:space="preserve">(98) DA (refused)         </w:t>
            </w:r>
            <w:r>
              <w:rPr>
                <w:rFonts w:ascii="Arial" w:hAnsi="Arial" w:cs="Arial"/>
                <w:szCs w:val="20"/>
              </w:rPr>
              <w:t xml:space="preserve">  </w:t>
            </w:r>
            <w:r w:rsidRPr="00846FF9">
              <w:rPr>
                <w:rFonts w:ascii="Arial" w:hAnsi="Arial" w:cs="Arial"/>
                <w:szCs w:val="20"/>
              </w:rPr>
              <w:t>(99) INAP</w:t>
            </w:r>
            <w:r w:rsidRPr="00846FF9">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tcPr>
          <w:p w14:paraId="47D1CEC2" w14:textId="77777777" w:rsidR="00945B99" w:rsidRPr="00846FF9" w:rsidRDefault="00945B99" w:rsidP="00D6442C">
            <w:pPr>
              <w:rPr>
                <w:rFonts w:ascii="Arial" w:hAnsi="Arial" w:cs="Arial"/>
                <w:b/>
                <w:bCs/>
                <w:szCs w:val="20"/>
              </w:rPr>
            </w:pPr>
          </w:p>
        </w:tc>
      </w:tr>
    </w:tbl>
    <w:p w14:paraId="2A918D1A"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14:paraId="4CFBBCB3"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2CDEF4D7"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1D01DF">
              <w:rPr>
                <w:rFonts w:ascii="Arial" w:hAnsi="Arial" w:cs="Arial"/>
                <w:b/>
                <w:szCs w:val="20"/>
              </w:rPr>
              <w:t>IVOL3G.</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0063A025"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1D01DF">
              <w:rPr>
                <w:rFonts w:ascii="Calibri" w:hAnsi="Calibri"/>
                <w:b/>
                <w:color w:val="000000"/>
                <w:sz w:val="22"/>
                <w:szCs w:val="22"/>
              </w:rPr>
              <w:t>IVOL3H</w:t>
            </w:r>
            <w:r w:rsidRPr="007D72DC">
              <w:rPr>
                <w:rFonts w:ascii="Calibri" w:hAnsi="Calibri"/>
                <w:b/>
                <w:color w:val="000000"/>
                <w:sz w:val="22"/>
                <w:szCs w:val="22"/>
              </w:rPr>
              <w:t>]</w:t>
            </w:r>
            <w:r>
              <w:rPr>
                <w:rFonts w:ascii="Calibri" w:hAnsi="Calibri"/>
                <w:b/>
                <w:color w:val="000000"/>
                <w:sz w:val="22"/>
                <w:szCs w:val="22"/>
              </w:rPr>
              <w:t xml:space="preserve">                </w:t>
            </w:r>
            <w:r w:rsidRPr="001D01DF">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IVOL3H</w:t>
            </w:r>
            <w:r w:rsidRPr="007D72DC">
              <w:rPr>
                <w:rFonts w:ascii="Calibri" w:hAnsi="Calibri"/>
                <w:b/>
                <w:color w:val="000000"/>
                <w:sz w:val="22"/>
                <w:szCs w:val="22"/>
              </w:rPr>
              <w:t>]</w:t>
            </w:r>
          </w:p>
          <w:p w14:paraId="09035C39" w14:textId="77777777" w:rsidR="00945B99" w:rsidRPr="003B6DC0"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DB6F6B">
              <w:rPr>
                <w:rFonts w:ascii="Arial" w:hAnsi="Arial" w:cs="Arial"/>
                <w:color w:val="000000"/>
                <w:szCs w:val="20"/>
              </w:rPr>
              <w:t xml:space="preserve">(98) DA </w:t>
            </w:r>
            <w:r w:rsidRPr="00DB6F6B">
              <w:rPr>
                <w:rFonts w:ascii="Arial" w:hAnsi="Arial" w:cs="Arial"/>
                <w:b/>
                <w:color w:val="000000"/>
                <w:szCs w:val="20"/>
              </w:rPr>
              <w:t>[GO TO IVOL3H]</w:t>
            </w:r>
            <w:r w:rsidRPr="00DB6F6B">
              <w:rPr>
                <w:rFonts w:ascii="Arial" w:hAnsi="Arial" w:cs="Arial"/>
                <w:color w:val="000000"/>
                <w:szCs w:val="20"/>
              </w:rPr>
              <w:t xml:space="preserve">             (99) INAP</w:t>
            </w:r>
            <w:r w:rsidRPr="00DB6F6B">
              <w:rPr>
                <w:rFonts w:ascii="Arial" w:hAnsi="Arial" w:cs="Arial"/>
                <w:b/>
                <w:color w:val="000000"/>
                <w:szCs w:val="20"/>
              </w:rPr>
              <w:t>[GO TO IVOL3H]</w:t>
            </w:r>
            <w:r w:rsidRPr="00DB6F6B">
              <w:rPr>
                <w:rFonts w:ascii="Arial" w:hAnsi="Arial" w:cs="Arial"/>
                <w:color w:val="000000"/>
                <w:szCs w:val="20"/>
              </w:rPr>
              <w:t xml:space="preserve"> </w:t>
            </w:r>
          </w:p>
        </w:tc>
        <w:tc>
          <w:tcPr>
            <w:tcW w:w="529" w:type="pct"/>
            <w:tcBorders>
              <w:top w:val="dotted" w:sz="4" w:space="0" w:color="auto"/>
              <w:left w:val="nil"/>
              <w:bottom w:val="dotted" w:sz="4" w:space="0" w:color="auto"/>
              <w:right w:val="dotted" w:sz="4" w:space="0" w:color="auto"/>
            </w:tcBorders>
          </w:tcPr>
          <w:p w14:paraId="60F5B3B3" w14:textId="77777777" w:rsidR="00945B99" w:rsidRPr="00846FF9" w:rsidRDefault="00945B99" w:rsidP="00D6442C">
            <w:pPr>
              <w:rPr>
                <w:rFonts w:ascii="Arial" w:hAnsi="Arial" w:cs="Arial"/>
                <w:b/>
                <w:bCs/>
                <w:szCs w:val="20"/>
              </w:rPr>
            </w:pPr>
          </w:p>
        </w:tc>
      </w:tr>
    </w:tbl>
    <w:p w14:paraId="7082F20C" w14:textId="77777777" w:rsidR="00945B99" w:rsidRDefault="00945B99" w:rsidP="00945B99"/>
    <w:tbl>
      <w:tblPr>
        <w:tblW w:w="5003" w:type="pct"/>
        <w:tblLayout w:type="fixed"/>
        <w:tblLook w:val="0000" w:firstRow="0" w:lastRow="0" w:firstColumn="0" w:lastColumn="0" w:noHBand="0" w:noVBand="0"/>
      </w:tblPr>
      <w:tblGrid>
        <w:gridCol w:w="9582"/>
      </w:tblGrid>
      <w:tr w:rsidR="00945B99" w:rsidRPr="00846FF9" w14:paraId="0C683F3E" w14:textId="77777777">
        <w:trPr>
          <w:trHeight w:val="642"/>
        </w:trPr>
        <w:tc>
          <w:tcPr>
            <w:tcW w:w="5000" w:type="pct"/>
            <w:tcBorders>
              <w:top w:val="dotted" w:sz="4" w:space="0" w:color="auto"/>
              <w:left w:val="dotted" w:sz="4" w:space="0" w:color="auto"/>
              <w:bottom w:val="dotted" w:sz="4" w:space="0" w:color="auto"/>
              <w:right w:val="dotted" w:sz="4" w:space="0" w:color="auto"/>
            </w:tcBorders>
          </w:tcPr>
          <w:p w14:paraId="6A8C9A16"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1D01DF">
              <w:rPr>
                <w:rFonts w:ascii="Arial" w:hAnsi="Arial" w:cs="Arial"/>
                <w:b/>
                <w:szCs w:val="20"/>
              </w:rPr>
              <w:t>IVOL3G1.</w:t>
            </w:r>
            <w:r>
              <w:rPr>
                <w:rFonts w:ascii="Arial" w:hAnsi="Arial" w:cs="Arial"/>
                <w:szCs w:val="20"/>
              </w:rPr>
              <w:t xml:space="preserve"> </w:t>
            </w:r>
            <w:r w:rsidR="00E94BBA">
              <w:rPr>
                <w:rFonts w:ascii="Arial" w:hAnsi="Arial" w:cs="Arial"/>
                <w:szCs w:val="20"/>
              </w:rPr>
              <w:t xml:space="preserve">What was the weapon? </w:t>
            </w:r>
            <w:r w:rsidRPr="002B3A0F">
              <w:rPr>
                <w:rFonts w:ascii="Arial" w:hAnsi="Arial" w:cs="Arial"/>
                <w:szCs w:val="20"/>
              </w:rPr>
              <w:t>Did the offender(s) have a handgun (revolver/pistol), long</w:t>
            </w:r>
            <w:r>
              <w:rPr>
                <w:rFonts w:ascii="Arial" w:hAnsi="Arial" w:cs="Arial"/>
                <w:szCs w:val="20"/>
              </w:rPr>
              <w:t xml:space="preserve"> gun (such as a shotgun, rifle, </w:t>
            </w:r>
            <w:r w:rsidRPr="002B3A0F">
              <w:rPr>
                <w:rFonts w:ascii="Arial" w:hAnsi="Arial" w:cs="Arial"/>
                <w:szCs w:val="20"/>
              </w:rPr>
              <w:t>machine gun), knife, glass bottle, other weapon and/or something used as a weapon?</w:t>
            </w:r>
          </w:p>
          <w:p w14:paraId="2F003534"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14:paraId="3605E55B"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1D01DF">
              <w:rPr>
                <w:rFonts w:ascii="Arial" w:hAnsi="Arial" w:cs="Arial"/>
                <w:szCs w:val="20"/>
              </w:rPr>
              <w:t xml:space="preserve">(1) Handgun     </w:t>
            </w:r>
            <w:r>
              <w:rPr>
                <w:rFonts w:ascii="Arial" w:hAnsi="Arial" w:cs="Arial"/>
                <w:szCs w:val="20"/>
              </w:rPr>
              <w:t xml:space="preserve">         </w:t>
            </w:r>
            <w:r w:rsidRPr="001D01DF">
              <w:rPr>
                <w:rFonts w:ascii="Arial" w:hAnsi="Arial" w:cs="Arial"/>
                <w:szCs w:val="20"/>
              </w:rPr>
              <w:t xml:space="preserve">  (2) Long gun  </w:t>
            </w:r>
            <w:r>
              <w:rPr>
                <w:rFonts w:ascii="Arial" w:hAnsi="Arial" w:cs="Arial"/>
                <w:szCs w:val="20"/>
              </w:rPr>
              <w:t xml:space="preserve">      </w:t>
            </w:r>
            <w:r w:rsidRPr="00AF162C">
              <w:rPr>
                <w:rFonts w:ascii="Arial" w:hAnsi="Arial" w:cs="Arial"/>
                <w:szCs w:val="20"/>
              </w:rPr>
              <w:t xml:space="preserve">     (3) </w:t>
            </w:r>
            <w:r w:rsidRPr="001D01DF">
              <w:rPr>
                <w:rFonts w:ascii="Arial" w:hAnsi="Arial" w:cs="Arial"/>
                <w:szCs w:val="20"/>
              </w:rPr>
              <w:t>K</w:t>
            </w:r>
            <w:r>
              <w:rPr>
                <w:rFonts w:ascii="Arial" w:hAnsi="Arial" w:cs="Arial"/>
                <w:szCs w:val="20"/>
              </w:rPr>
              <w:t>n</w:t>
            </w:r>
            <w:r w:rsidRPr="001D01DF">
              <w:rPr>
                <w:rFonts w:ascii="Arial" w:hAnsi="Arial" w:cs="Arial"/>
                <w:szCs w:val="20"/>
              </w:rPr>
              <w:t xml:space="preserve">ife      </w:t>
            </w:r>
            <w:r>
              <w:rPr>
                <w:rFonts w:ascii="Arial" w:hAnsi="Arial" w:cs="Arial"/>
                <w:szCs w:val="20"/>
              </w:rPr>
              <w:t xml:space="preserve">   </w:t>
            </w:r>
            <w:r w:rsidRPr="001D01DF">
              <w:rPr>
                <w:rFonts w:ascii="Arial" w:hAnsi="Arial" w:cs="Arial"/>
                <w:szCs w:val="20"/>
              </w:rPr>
              <w:t xml:space="preserve">    (4) Glass bottle</w:t>
            </w:r>
          </w:p>
          <w:p w14:paraId="1B3CA941" w14:textId="7545EB53" w:rsidR="00945B99" w:rsidRPr="001D01DF"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1D01DF">
              <w:rPr>
                <w:rFonts w:ascii="Arial" w:hAnsi="Arial" w:cs="Arial"/>
                <w:szCs w:val="20"/>
              </w:rPr>
              <w:t>(5) Other/something used as a weapon</w:t>
            </w:r>
            <w:r w:rsidRPr="001D01DF">
              <w:rPr>
                <w:rFonts w:ascii="Arial" w:hAnsi="Arial" w:cs="Arial"/>
                <w:bCs/>
                <w:szCs w:val="20"/>
              </w:rPr>
              <w:t xml:space="preserve"> </w:t>
            </w:r>
            <w:r>
              <w:rPr>
                <w:rFonts w:ascii="Arial" w:hAnsi="Arial" w:cs="Arial"/>
                <w:bCs/>
                <w:szCs w:val="20"/>
              </w:rPr>
              <w:t xml:space="preserve">                   </w:t>
            </w:r>
            <w:r w:rsidRPr="001D01DF">
              <w:rPr>
                <w:rFonts w:ascii="Arial" w:hAnsi="Arial" w:cs="Arial"/>
                <w:bCs/>
                <w:szCs w:val="20"/>
              </w:rPr>
              <w:t xml:space="preserve">(88) </w:t>
            </w:r>
            <w:r w:rsidR="00F165A6">
              <w:rPr>
                <w:rFonts w:ascii="Arial" w:hAnsi="Arial" w:cs="Arial"/>
                <w:bCs/>
                <w:szCs w:val="20"/>
              </w:rPr>
              <w:t>DK</w:t>
            </w:r>
            <w:r w:rsidRPr="001D01DF">
              <w:rPr>
                <w:rFonts w:ascii="Arial" w:hAnsi="Arial" w:cs="Arial"/>
                <w:bCs/>
                <w:szCs w:val="20"/>
              </w:rPr>
              <w:t xml:space="preserve">             (98) DA              (99) INAP</w:t>
            </w:r>
          </w:p>
          <w:p w14:paraId="0135EA40" w14:textId="77777777"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14:paraId="164EE486" w14:textId="77777777" w:rsidR="00945B99" w:rsidRDefault="00945B99" w:rsidP="00945B99">
      <w:pPr>
        <w:rPr>
          <w:rFonts w:ascii="Arial" w:hAnsi="Arial" w:cs="Arial"/>
          <w:szCs w:val="20"/>
        </w:rPr>
      </w:pPr>
    </w:p>
    <w:tbl>
      <w:tblPr>
        <w:tblW w:w="5003" w:type="pct"/>
        <w:tblLayout w:type="fixed"/>
        <w:tblLook w:val="0000" w:firstRow="0" w:lastRow="0" w:firstColumn="0" w:lastColumn="0" w:noHBand="0" w:noVBand="0"/>
      </w:tblPr>
      <w:tblGrid>
        <w:gridCol w:w="8568"/>
        <w:gridCol w:w="1014"/>
      </w:tblGrid>
      <w:tr w:rsidR="00945B99" w:rsidRPr="009E65BA" w14:paraId="250C111A"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6BA1B418"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 xml:space="preserve">IVOL3H. </w:t>
            </w:r>
            <w:r w:rsidRPr="009E65BA">
              <w:rPr>
                <w:rFonts w:ascii="Arial" w:hAnsi="Arial" w:cs="Arial"/>
                <w:szCs w:val="20"/>
              </w:rPr>
              <w:t>Did you see a doctor or other health professional as a result of this incident?</w:t>
            </w:r>
          </w:p>
          <w:p w14:paraId="3586E2E2" w14:textId="77777777" w:rsidR="00945B99" w:rsidRPr="009E65B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hanging="90"/>
              <w:jc w:val="both"/>
              <w:rPr>
                <w:rFonts w:ascii="Arial" w:hAnsi="Arial" w:cs="Arial"/>
                <w:b/>
                <w:szCs w:val="20"/>
              </w:rPr>
            </w:pPr>
            <w:r w:rsidRPr="009E65BA">
              <w:rPr>
                <w:rFonts w:ascii="Arial" w:hAnsi="Arial" w:cs="Arial"/>
                <w:szCs w:val="20"/>
              </w:rPr>
              <w:t xml:space="preserve">      (1) yes                 (2) no               (88) DK             (98) DA (refused)           (99) INAP </w:t>
            </w:r>
          </w:p>
        </w:tc>
        <w:tc>
          <w:tcPr>
            <w:tcW w:w="529" w:type="pct"/>
            <w:tcBorders>
              <w:top w:val="dotted" w:sz="4" w:space="0" w:color="auto"/>
              <w:left w:val="nil"/>
              <w:bottom w:val="dotted" w:sz="4" w:space="0" w:color="auto"/>
              <w:right w:val="dotted" w:sz="4" w:space="0" w:color="auto"/>
            </w:tcBorders>
          </w:tcPr>
          <w:p w14:paraId="12BAD863" w14:textId="77777777" w:rsidR="00945B99" w:rsidRPr="009E65BA" w:rsidRDefault="00945B99" w:rsidP="00D6442C">
            <w:pPr>
              <w:rPr>
                <w:rFonts w:ascii="Arial" w:hAnsi="Arial" w:cs="Arial"/>
                <w:b/>
                <w:bCs/>
                <w:szCs w:val="20"/>
              </w:rPr>
            </w:pPr>
          </w:p>
        </w:tc>
      </w:tr>
      <w:tr w:rsidR="00945B99" w:rsidRPr="009E65BA" w14:paraId="41D2E610" w14:textId="77777777">
        <w:trPr>
          <w:trHeight w:val="1295"/>
        </w:trPr>
        <w:tc>
          <w:tcPr>
            <w:tcW w:w="4471" w:type="pct"/>
            <w:tcBorders>
              <w:top w:val="dotted" w:sz="4" w:space="0" w:color="auto"/>
              <w:left w:val="dotted" w:sz="4" w:space="0" w:color="auto"/>
              <w:bottom w:val="dotted" w:sz="4" w:space="0" w:color="auto"/>
              <w:right w:val="dotted" w:sz="4" w:space="0" w:color="000000"/>
            </w:tcBorders>
          </w:tcPr>
          <w:p w14:paraId="5AF8E2B1"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L3</w:t>
            </w:r>
            <w:r w:rsidRPr="009E65BA">
              <w:rPr>
                <w:rFonts w:ascii="Arial" w:hAnsi="Arial" w:cs="Arial"/>
                <w:b/>
                <w:szCs w:val="20"/>
              </w:rPr>
              <w:t>I.</w:t>
            </w:r>
            <w:r w:rsidRPr="009E65BA">
              <w:rPr>
                <w:rFonts w:ascii="Arial" w:hAnsi="Arial" w:cs="Arial"/>
                <w:szCs w:val="20"/>
              </w:rPr>
              <w:t xml:space="preserve"> The </w:t>
            </w:r>
            <w:r w:rsidRPr="00B74361">
              <w:rPr>
                <w:rFonts w:ascii="Arial" w:hAnsi="Arial" w:cs="Arial"/>
                <w:b/>
                <w:szCs w:val="20"/>
              </w:rPr>
              <w:t>last</w:t>
            </w:r>
            <w:r w:rsidRPr="009E65BA">
              <w:rPr>
                <w:rFonts w:ascii="Arial" w:hAnsi="Arial" w:cs="Arial"/>
                <w:szCs w:val="20"/>
              </w:rPr>
              <w:t xml:space="preserve"> </w:t>
            </w:r>
            <w:r w:rsidRPr="00B74361">
              <w:rPr>
                <w:rFonts w:ascii="Arial" w:hAnsi="Arial" w:cs="Arial"/>
                <w:b/>
                <w:szCs w:val="20"/>
              </w:rPr>
              <w:t>time</w:t>
            </w:r>
            <w:r w:rsidRPr="009E65BA">
              <w:rPr>
                <w:rFonts w:ascii="Arial" w:hAnsi="Arial" w:cs="Arial"/>
                <w:szCs w:val="20"/>
              </w:rPr>
              <w:t xml:space="preserve"> this happened did you or anyone else report the incident to the police? </w:t>
            </w:r>
          </w:p>
          <w:p w14:paraId="191D8EBF" w14:textId="1F965771"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IVOL4A</w:t>
            </w:r>
            <w:r w:rsidRPr="007D72DC">
              <w:rPr>
                <w:rFonts w:ascii="Calibri" w:hAnsi="Calibri"/>
                <w:b/>
                <w:color w:val="000000"/>
                <w:sz w:val="22"/>
                <w:szCs w:val="22"/>
              </w:rPr>
              <w:t>]</w:t>
            </w:r>
          </w:p>
          <w:p w14:paraId="1DFA0530" w14:textId="55179853" w:rsidR="00945B99" w:rsidRPr="009E65BA" w:rsidRDefault="00945B99" w:rsidP="00D6442C">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IVOL4A</w:t>
            </w:r>
            <w:r w:rsidRPr="007D72DC">
              <w:rPr>
                <w:rFonts w:ascii="Calibri" w:hAnsi="Calibri"/>
                <w:b/>
                <w:color w:val="000000"/>
                <w:sz w:val="22"/>
                <w:szCs w:val="22"/>
              </w:rPr>
              <w:t>]</w:t>
            </w:r>
            <w:r>
              <w:rPr>
                <w:rFonts w:ascii="Arial" w:hAnsi="Arial" w:cs="Arial"/>
                <w:szCs w:val="20"/>
              </w:rPr>
              <w:t xml:space="preserve">       (98) DA (Refusal) </w:t>
            </w: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IVOL4A</w:t>
            </w:r>
            <w:r w:rsidRPr="007D72DC">
              <w:rPr>
                <w:rFonts w:ascii="Calibri" w:hAnsi="Calibri"/>
                <w:b/>
                <w:color w:val="000000"/>
                <w:sz w:val="22"/>
                <w:szCs w:val="22"/>
              </w:rPr>
              <w:t>]</w:t>
            </w:r>
            <w:r>
              <w:rPr>
                <w:rFonts w:ascii="Arial" w:hAnsi="Arial" w:cs="Arial"/>
                <w:szCs w:val="20"/>
              </w:rPr>
              <w:t xml:space="preserve">       (99) INAP </w:t>
            </w:r>
            <w:r w:rsidRPr="007D72DC">
              <w:rPr>
                <w:rFonts w:ascii="Calibri" w:hAnsi="Calibri"/>
                <w:b/>
                <w:color w:val="000000"/>
                <w:sz w:val="22"/>
                <w:szCs w:val="22"/>
              </w:rPr>
              <w:t>[GO TO NEXT CRIME</w:t>
            </w:r>
            <w:r w:rsidR="00073081">
              <w:rPr>
                <w:rFonts w:ascii="Calibri" w:hAnsi="Calibri"/>
                <w:b/>
                <w:color w:val="000000"/>
                <w:sz w:val="22"/>
                <w:szCs w:val="22"/>
              </w:rPr>
              <w:t>,</w:t>
            </w:r>
            <w:r w:rsidR="00484D14">
              <w:rPr>
                <w:rFonts w:ascii="Arial" w:hAnsi="Arial" w:cs="Arial"/>
                <w:b/>
                <w:lang w:val="en-GB"/>
              </w:rPr>
              <w:t xml:space="preserve"> IVOL4A</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tcPr>
          <w:p w14:paraId="1BA5C713" w14:textId="77777777" w:rsidR="00945B99" w:rsidRPr="009E65BA" w:rsidRDefault="00945B99" w:rsidP="00D6442C">
            <w:pPr>
              <w:rPr>
                <w:rFonts w:ascii="Arial" w:hAnsi="Arial" w:cs="Arial"/>
                <w:b/>
                <w:bCs/>
                <w:szCs w:val="20"/>
              </w:rPr>
            </w:pPr>
          </w:p>
        </w:tc>
      </w:tr>
      <w:tr w:rsidR="00945B99" w:rsidRPr="009E65BA" w14:paraId="55B3DEF0"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52D0DC90"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IVOL3J.</w:t>
            </w:r>
            <w:r w:rsidRPr="009E65BA">
              <w:rPr>
                <w:rFonts w:ascii="Arial" w:hAnsi="Arial" w:cs="Arial"/>
                <w:szCs w:val="20"/>
              </w:rPr>
              <w:t xml:space="preserve"> On the whole, were you (were they) satisfied with the way the police dealt with your (their) report?</w:t>
            </w:r>
          </w:p>
          <w:p w14:paraId="31AA579B"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6EEFA03C"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79E31036" w14:textId="053B7841"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r w:rsidR="00073081">
              <w:rPr>
                <w:rFonts w:ascii="Calibri" w:hAnsi="Calibri"/>
                <w:b/>
                <w:color w:val="000000"/>
                <w:sz w:val="22"/>
                <w:szCs w:val="22"/>
              </w:rPr>
              <w:t>, IVOL4A</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tcPr>
          <w:p w14:paraId="16F1CF8C" w14:textId="77777777" w:rsidR="00945B99" w:rsidRPr="009E65BA" w:rsidRDefault="00945B99" w:rsidP="00D6442C">
            <w:pPr>
              <w:rPr>
                <w:rFonts w:ascii="Arial" w:hAnsi="Arial" w:cs="Arial"/>
                <w:b/>
                <w:bCs/>
                <w:szCs w:val="20"/>
              </w:rPr>
            </w:pPr>
          </w:p>
        </w:tc>
      </w:tr>
    </w:tbl>
    <w:p w14:paraId="707C760D" w14:textId="77777777" w:rsidR="00945B99" w:rsidRDefault="00945B99" w:rsidP="00945B99">
      <w:pPr>
        <w:rPr>
          <w:rFonts w:ascii="Arial" w:hAnsi="Arial" w:cs="Arial"/>
          <w:szCs w:val="20"/>
        </w:rPr>
      </w:pPr>
    </w:p>
    <w:p w14:paraId="71C9BAE5" w14:textId="0E3E1BE0" w:rsidR="00945B99" w:rsidRDefault="00945B99" w:rsidP="00945B99">
      <w:r>
        <w:rPr>
          <w:rFonts w:ascii="Calibri" w:hAnsi="Calibri"/>
          <w:b/>
          <w:sz w:val="22"/>
          <w:szCs w:val="22"/>
        </w:rPr>
        <w:t>[ASK THE FOLLOWING QUESTIONS IF ANSWER TO IVOL4 WAS “(1) YES”</w:t>
      </w:r>
      <w:r w:rsidR="00484D14">
        <w:rPr>
          <w:rFonts w:ascii="Calibri" w:hAnsi="Calibri"/>
          <w:b/>
          <w:sz w:val="22"/>
          <w:szCs w:val="22"/>
        </w:rPr>
        <w:t>; IF ANSWER TO IVOL4 WAS “(2) NO” SKIP TO IVOL5A</w:t>
      </w:r>
      <w:r>
        <w:rPr>
          <w:rFonts w:ascii="Calibri" w:hAnsi="Calibri"/>
          <w:b/>
          <w:sz w:val="22"/>
          <w:szCs w:val="22"/>
        </w:rPr>
        <w:t>]</w:t>
      </w:r>
    </w:p>
    <w:tbl>
      <w:tblPr>
        <w:tblW w:w="5003" w:type="pct"/>
        <w:tblLayout w:type="fixed"/>
        <w:tblLook w:val="0000" w:firstRow="0" w:lastRow="0" w:firstColumn="0" w:lastColumn="0" w:noHBand="0" w:noVBand="0"/>
      </w:tblPr>
      <w:tblGrid>
        <w:gridCol w:w="8568"/>
        <w:gridCol w:w="1014"/>
      </w:tblGrid>
      <w:tr w:rsidR="00945B99" w:rsidRPr="009E65BA" w14:paraId="71F1DF97"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6313CBDD" w14:textId="11CCC025" w:rsidR="00945B99" w:rsidRDefault="00945B99" w:rsidP="00D6442C">
            <w:pPr>
              <w:tabs>
                <w:tab w:val="left" w:pos="567"/>
              </w:tabs>
              <w:spacing w:before="60"/>
              <w:jc w:val="both"/>
              <w:rPr>
                <w:rFonts w:ascii="Calibri" w:hAnsi="Calibri"/>
                <w:b/>
                <w:sz w:val="22"/>
              </w:rPr>
            </w:pPr>
            <w:r w:rsidRPr="009E65BA">
              <w:rPr>
                <w:rFonts w:ascii="Arial" w:hAnsi="Arial" w:cs="Arial"/>
                <w:b/>
                <w:szCs w:val="20"/>
              </w:rPr>
              <w:t>IVOL</w:t>
            </w:r>
            <w:r>
              <w:rPr>
                <w:rFonts w:ascii="Arial" w:hAnsi="Arial" w:cs="Arial"/>
                <w:b/>
                <w:szCs w:val="20"/>
              </w:rPr>
              <w:t>4A</w:t>
            </w:r>
            <w:r w:rsidRPr="009E65BA">
              <w:rPr>
                <w:rFonts w:ascii="Arial" w:hAnsi="Arial" w:cs="Arial"/>
                <w:b/>
                <w:szCs w:val="20"/>
              </w:rPr>
              <w:t xml:space="preserve">. </w:t>
            </w:r>
            <w:r w:rsidRPr="004812A5">
              <w:rPr>
                <w:rFonts w:ascii="Arial" w:hAnsi="Arial" w:cs="Arial"/>
                <w:szCs w:val="20"/>
              </w:rPr>
              <w:t>You mentioned theft of personal property in which there was no force or threat of force. When did this happen? Was it within the last 12 months – i.e., since</w:t>
            </w:r>
            <w:r>
              <w:rPr>
                <w:rFonts w:ascii="Arial" w:hAnsi="Arial" w:cs="Arial"/>
                <w:szCs w:val="20"/>
              </w:rPr>
              <w:t xml:space="preserve"> </w:t>
            </w:r>
            <w:r w:rsidR="00644C79">
              <w:rPr>
                <w:rFonts w:ascii="Arial" w:hAnsi="Arial" w:cs="Arial"/>
                <w:szCs w:val="20"/>
              </w:rPr>
              <w:t>[</w:t>
            </w:r>
            <w:r w:rsidR="00CE2336">
              <w:rPr>
                <w:rFonts w:ascii="Arial" w:hAnsi="Arial" w:cs="Arial"/>
                <w:szCs w:val="20"/>
              </w:rPr>
              <w:t>March</w:t>
            </w:r>
            <w:r w:rsidR="005A4577">
              <w:rPr>
                <w:rFonts w:ascii="Arial" w:hAnsi="Arial" w:cs="Arial"/>
                <w:szCs w:val="20"/>
              </w:rPr>
              <w:t xml:space="preserve"> 2013</w:t>
            </w:r>
            <w:r w:rsidR="00644C79">
              <w:rPr>
                <w:rFonts w:ascii="Arial" w:hAnsi="Arial" w:cs="Arial"/>
                <w:szCs w:val="20"/>
              </w:rPr>
              <w:t>]</w:t>
            </w:r>
            <w:r w:rsidRPr="004812A5">
              <w:rPr>
                <w:rFonts w:ascii="Arial" w:hAnsi="Arial" w:cs="Arial"/>
                <w:szCs w:val="20"/>
              </w:rPr>
              <w:t>, or was it before this, or both?</w:t>
            </w:r>
          </w:p>
          <w:p w14:paraId="0980D40D"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2E53A661" w14:textId="47AE87F8" w:rsidR="00945B99" w:rsidRPr="006311B4" w:rsidRDefault="00945B99" w:rsidP="00D6442C">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6311B4">
              <w:rPr>
                <w:rFonts w:ascii="Arial" w:hAnsi="Arial" w:cs="Arial"/>
                <w:lang w:val="en-GB"/>
              </w:rPr>
              <w:t xml:space="preserve">that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CE2336">
              <w:rPr>
                <w:rFonts w:ascii="Arial" w:hAnsi="Arial" w:cs="Arial"/>
                <w:b/>
                <w:lang w:val="en-GB"/>
              </w:rPr>
              <w:t>,</w:t>
            </w:r>
            <w:r w:rsidR="00484D14">
              <w:rPr>
                <w:rFonts w:ascii="Arial" w:hAnsi="Arial" w:cs="Arial"/>
                <w:b/>
                <w:lang w:val="en-GB"/>
              </w:rPr>
              <w:t xml:space="preserve"> IVOL5A</w:t>
            </w:r>
            <w:r w:rsidRPr="006311B4">
              <w:rPr>
                <w:rFonts w:ascii="Arial" w:hAnsi="Arial" w:cs="Arial"/>
                <w:b/>
                <w:lang w:val="en-GB"/>
              </w:rPr>
              <w:t>]</w:t>
            </w:r>
          </w:p>
          <w:p w14:paraId="5A229ECB" w14:textId="0DA3033F" w:rsidR="00945B99" w:rsidRPr="006311B4" w:rsidRDefault="00945B99" w:rsidP="006D277D">
            <w:pPr>
              <w:pStyle w:val="PlainText"/>
              <w:spacing w:before="60"/>
              <w:ind w:left="6480" w:hanging="5930"/>
              <w:jc w:val="both"/>
              <w:rPr>
                <w:rFonts w:ascii="Arial" w:hAnsi="Arial" w:cs="Arial"/>
                <w:lang w:val="en-GB"/>
              </w:rPr>
            </w:pPr>
            <w:r w:rsidRPr="006311B4">
              <w:rPr>
                <w:rFonts w:ascii="Arial" w:hAnsi="Arial" w:cs="Arial"/>
                <w:lang w:val="en-GB"/>
              </w:rPr>
              <w:t xml:space="preserve">(3) Both </w:t>
            </w:r>
            <w:r w:rsidRPr="006311B4">
              <w:rPr>
                <w:rFonts w:ascii="Arial" w:hAnsi="Arial" w:cs="Arial"/>
                <w:b/>
                <w:lang w:val="en-GB"/>
              </w:rPr>
              <w:t>[Continue]</w:t>
            </w:r>
            <w:r w:rsidRPr="006311B4">
              <w:rPr>
                <w:rFonts w:ascii="Arial" w:hAnsi="Arial" w:cs="Arial"/>
                <w:lang w:val="en-GB"/>
              </w:rPr>
              <w:t xml:space="preserve">              (88) DK (cannot remember)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CE2336">
              <w:rPr>
                <w:rFonts w:ascii="Arial" w:hAnsi="Arial" w:cs="Arial"/>
                <w:b/>
                <w:lang w:val="en-GB"/>
              </w:rPr>
              <w:t>,</w:t>
            </w:r>
            <w:r w:rsidR="00484D14">
              <w:rPr>
                <w:rFonts w:ascii="Arial" w:hAnsi="Arial" w:cs="Arial"/>
                <w:b/>
                <w:lang w:val="en-GB"/>
              </w:rPr>
              <w:t xml:space="preserve"> IVOL5A</w:t>
            </w:r>
            <w:r w:rsidRPr="006311B4">
              <w:rPr>
                <w:rFonts w:ascii="Arial" w:hAnsi="Arial" w:cs="Arial"/>
                <w:b/>
                <w:lang w:val="en-GB"/>
              </w:rPr>
              <w:t>]</w:t>
            </w:r>
            <w:r w:rsidRPr="006311B4">
              <w:rPr>
                <w:rFonts w:ascii="Arial" w:hAnsi="Arial" w:cs="Arial"/>
                <w:lang w:val="en-GB"/>
              </w:rPr>
              <w:t xml:space="preserve">    </w:t>
            </w:r>
          </w:p>
          <w:p w14:paraId="7D32BD7D" w14:textId="094A3296" w:rsidR="00945B99" w:rsidRPr="009E65BA" w:rsidRDefault="00945B99" w:rsidP="00D6442C">
            <w:pPr>
              <w:pStyle w:val="PlainText"/>
              <w:spacing w:before="60"/>
              <w:ind w:left="1117" w:hanging="567"/>
              <w:jc w:val="both"/>
              <w:rPr>
                <w:rFonts w:ascii="Arial" w:hAnsi="Arial" w:cs="Arial"/>
                <w:b/>
              </w:rPr>
            </w:pPr>
            <w:r w:rsidRPr="006311B4">
              <w:rPr>
                <w:rFonts w:ascii="Arial" w:hAnsi="Arial" w:cs="Arial"/>
                <w:lang w:val="en-GB"/>
              </w:rPr>
              <w:t xml:space="preserve">(98) DA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CE2336">
              <w:rPr>
                <w:rFonts w:ascii="Arial" w:hAnsi="Arial" w:cs="Arial"/>
                <w:b/>
                <w:lang w:val="en-GB"/>
              </w:rPr>
              <w:t>,</w:t>
            </w:r>
            <w:r w:rsidR="00484D14">
              <w:rPr>
                <w:rFonts w:ascii="Arial" w:hAnsi="Arial" w:cs="Arial"/>
                <w:b/>
                <w:lang w:val="en-GB"/>
              </w:rPr>
              <w:t xml:space="preserve"> IVOL5A</w:t>
            </w:r>
            <w:r w:rsidRPr="006311B4">
              <w:rPr>
                <w:rFonts w:ascii="Arial" w:hAnsi="Arial" w:cs="Arial"/>
                <w:b/>
                <w:lang w:val="en-GB"/>
              </w:rPr>
              <w:t>]</w:t>
            </w:r>
            <w:r w:rsidRPr="006311B4">
              <w:rPr>
                <w:rFonts w:ascii="Arial" w:hAnsi="Arial" w:cs="Arial"/>
                <w:lang w:val="en-GB"/>
              </w:rPr>
              <w:t xml:space="preserve">       (99) INAP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CE2336">
              <w:rPr>
                <w:rFonts w:ascii="Arial" w:hAnsi="Arial" w:cs="Arial"/>
                <w:b/>
                <w:lang w:val="en-GB"/>
              </w:rPr>
              <w:t>,</w:t>
            </w:r>
            <w:r w:rsidR="00484D14">
              <w:rPr>
                <w:rFonts w:ascii="Arial" w:hAnsi="Arial" w:cs="Arial"/>
                <w:b/>
                <w:lang w:val="en-GB"/>
              </w:rPr>
              <w:t xml:space="preserve"> IVOL5A</w:t>
            </w:r>
            <w:r w:rsidRPr="006311B4">
              <w:rPr>
                <w:rFonts w:ascii="Arial" w:hAnsi="Arial" w:cs="Arial"/>
                <w:b/>
                <w:lang w:val="en-GB"/>
              </w:rPr>
              <w:t>]</w:t>
            </w:r>
          </w:p>
        </w:tc>
        <w:tc>
          <w:tcPr>
            <w:tcW w:w="529" w:type="pct"/>
            <w:tcBorders>
              <w:top w:val="dotted" w:sz="4" w:space="0" w:color="auto"/>
              <w:left w:val="nil"/>
              <w:bottom w:val="dotted" w:sz="4" w:space="0" w:color="auto"/>
              <w:right w:val="dotted" w:sz="4" w:space="0" w:color="auto"/>
            </w:tcBorders>
          </w:tcPr>
          <w:p w14:paraId="1E9C6C42" w14:textId="77777777" w:rsidR="00945B99" w:rsidRPr="009E65BA" w:rsidRDefault="00945B99" w:rsidP="00D6442C">
            <w:pPr>
              <w:rPr>
                <w:rFonts w:ascii="Arial" w:hAnsi="Arial" w:cs="Arial"/>
                <w:b/>
                <w:bCs/>
                <w:szCs w:val="20"/>
              </w:rPr>
            </w:pPr>
          </w:p>
        </w:tc>
      </w:tr>
      <w:tr w:rsidR="00945B99" w:rsidRPr="00C50F92" w14:paraId="76A48798"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671B85DC" w14:textId="77777777" w:rsidR="00945B99" w:rsidRPr="00036508" w:rsidRDefault="00945B99" w:rsidP="00D6442C">
            <w:pPr>
              <w:ind w:left="-23" w:firstLine="23"/>
              <w:rPr>
                <w:rFonts w:ascii="Arial" w:hAnsi="Arial" w:cs="Arial"/>
                <w:szCs w:val="20"/>
              </w:rPr>
            </w:pPr>
            <w:r w:rsidRPr="00C50F92">
              <w:rPr>
                <w:rFonts w:ascii="Arial" w:hAnsi="Arial" w:cs="Arial"/>
                <w:b/>
                <w:szCs w:val="20"/>
              </w:rPr>
              <w:t>IVOL4B. [If</w:t>
            </w:r>
            <w:r w:rsidRPr="00036508">
              <w:rPr>
                <w:rFonts w:ascii="Arial" w:hAnsi="Arial" w:cs="Arial"/>
                <w:b/>
                <w:bCs/>
                <w:szCs w:val="20"/>
              </w:rPr>
              <w:t xml:space="preserve"> during the last 12 months</w:t>
            </w:r>
            <w:r w:rsidRPr="00C50F92">
              <w:rPr>
                <w:rFonts w:ascii="Arial" w:hAnsi="Arial" w:cs="Arial"/>
                <w:b/>
                <w:bCs/>
                <w:szCs w:val="20"/>
              </w:rPr>
              <w:t>]</w:t>
            </w:r>
            <w:r w:rsidRPr="00036508">
              <w:rPr>
                <w:rFonts w:ascii="Arial" w:hAnsi="Arial" w:cs="Arial"/>
                <w:szCs w:val="20"/>
              </w:rPr>
              <w:t xml:space="preserve"> How often did this happen during the last 12 months?</w:t>
            </w:r>
          </w:p>
          <w:p w14:paraId="25EB393E"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sidRPr="00C50F92">
              <w:rPr>
                <w:rFonts w:ascii="Arial" w:hAnsi="Arial" w:cs="Arial"/>
                <w:szCs w:val="20"/>
              </w:rPr>
              <w:t xml:space="preserve">          </w:t>
            </w:r>
            <w:r w:rsidRPr="00036508">
              <w:rPr>
                <w:rFonts w:ascii="Arial" w:hAnsi="Arial" w:cs="Arial"/>
                <w:szCs w:val="20"/>
              </w:rPr>
              <w:t xml:space="preserve"> (2) twice</w:t>
            </w:r>
            <w:r w:rsidRPr="00C50F92">
              <w:rPr>
                <w:rFonts w:ascii="Arial" w:hAnsi="Arial" w:cs="Arial"/>
                <w:szCs w:val="20"/>
              </w:rPr>
              <w:t xml:space="preserve"> </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(3) three times</w:t>
            </w:r>
            <w:r w:rsidRPr="00C50F92">
              <w:rPr>
                <w:rFonts w:ascii="Arial" w:hAnsi="Arial" w:cs="Arial"/>
                <w:szCs w:val="20"/>
              </w:rPr>
              <w:t xml:space="preserve">     (4) four times</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(5) five times or more</w:t>
            </w:r>
          </w:p>
          <w:p w14:paraId="2D1DE62E" w14:textId="2622DDA9" w:rsidR="00945B99" w:rsidRPr="00C50F92" w:rsidRDefault="00945B99" w:rsidP="00EA1274">
            <w:pPr>
              <w:tabs>
                <w:tab w:val="left" w:pos="540"/>
                <w:tab w:val="right" w:pos="10609"/>
              </w:tabs>
              <w:ind w:left="-23" w:firstLine="23"/>
              <w:rPr>
                <w:rFonts w:ascii="Arial" w:hAnsi="Arial" w:cs="Arial"/>
                <w:b/>
                <w:szCs w:val="20"/>
              </w:rPr>
            </w:pPr>
            <w:r w:rsidRPr="00036508">
              <w:rPr>
                <w:rFonts w:ascii="Arial" w:hAnsi="Arial" w:cs="Arial"/>
                <w:szCs w:val="20"/>
              </w:rPr>
              <w:t xml:space="preserve">(88) </w:t>
            </w:r>
            <w:r w:rsidRPr="00C50F92">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tcPr>
          <w:p w14:paraId="6F143E3C" w14:textId="77777777" w:rsidR="00945B99" w:rsidRPr="00C50F92" w:rsidRDefault="00945B99" w:rsidP="00D6442C">
            <w:pPr>
              <w:rPr>
                <w:rFonts w:ascii="Arial" w:hAnsi="Arial" w:cs="Arial"/>
                <w:b/>
                <w:bCs/>
                <w:szCs w:val="20"/>
              </w:rPr>
            </w:pPr>
          </w:p>
        </w:tc>
      </w:tr>
      <w:tr w:rsidR="00945B99" w:rsidRPr="00C50F92" w14:paraId="59B3DC16"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20F2BF8B" w14:textId="77777777" w:rsidR="00945B99" w:rsidRPr="00C50F92" w:rsidRDefault="00945B99" w:rsidP="00D6442C">
            <w:pPr>
              <w:tabs>
                <w:tab w:val="left" w:pos="567"/>
              </w:tabs>
              <w:spacing w:before="60" w:line="240" w:lineRule="exact"/>
              <w:jc w:val="both"/>
              <w:rPr>
                <w:rFonts w:ascii="Arial" w:hAnsi="Arial" w:cs="Arial"/>
                <w:szCs w:val="20"/>
              </w:rPr>
            </w:pPr>
            <w:r w:rsidRPr="00C50F92">
              <w:rPr>
                <w:rFonts w:ascii="Arial" w:hAnsi="Arial" w:cs="Arial"/>
                <w:b/>
                <w:szCs w:val="20"/>
              </w:rPr>
              <w:lastRenderedPageBreak/>
              <w:t>IVOL4C.</w:t>
            </w:r>
            <w:r w:rsidRPr="00C50F92">
              <w:rPr>
                <w:rFonts w:ascii="Arial" w:hAnsi="Arial" w:cs="Arial"/>
                <w:szCs w:val="20"/>
              </w:rPr>
              <w:t xml:space="preserve"> The </w:t>
            </w:r>
            <w:r w:rsidRPr="00B74361">
              <w:rPr>
                <w:rFonts w:ascii="Arial" w:hAnsi="Arial" w:cs="Arial"/>
                <w:b/>
                <w:szCs w:val="20"/>
              </w:rPr>
              <w:t>last time</w:t>
            </w:r>
            <w:r w:rsidRPr="00C50F92">
              <w:rPr>
                <w:rFonts w:ascii="Arial" w:hAnsi="Arial" w:cs="Arial"/>
                <w:szCs w:val="20"/>
              </w:rPr>
              <w:t xml:space="preserve"> this happened did you or anyone else report the incident to the police? </w:t>
            </w:r>
          </w:p>
          <w:p w14:paraId="1BAAEB93" w14:textId="77777777" w:rsidR="00945B99" w:rsidRPr="00C50F92" w:rsidRDefault="00945B99" w:rsidP="00D6442C">
            <w:pPr>
              <w:tabs>
                <w:tab w:val="left" w:pos="567"/>
              </w:tabs>
              <w:spacing w:before="60" w:line="240" w:lineRule="exact"/>
              <w:jc w:val="both"/>
              <w:rPr>
                <w:rFonts w:ascii="Arial" w:hAnsi="Arial" w:cs="Arial"/>
                <w:szCs w:val="20"/>
              </w:rPr>
            </w:pPr>
            <w:r w:rsidRPr="00C50F92">
              <w:rPr>
                <w:rFonts w:ascii="Arial" w:hAnsi="Arial" w:cs="Arial"/>
                <w:color w:val="000000"/>
                <w:szCs w:val="20"/>
              </w:rPr>
              <w:t>(1)</w:t>
            </w:r>
            <w:r w:rsidRPr="00254292">
              <w:rPr>
                <w:rFonts w:ascii="Arial" w:hAnsi="Arial" w:cs="Arial"/>
                <w:color w:val="000000"/>
                <w:szCs w:val="20"/>
              </w:rPr>
              <w:t xml:space="preserve"> Yes </w:t>
            </w:r>
            <w:r w:rsidRPr="00C50F92">
              <w:rPr>
                <w:rFonts w:ascii="Arial" w:hAnsi="Arial" w:cs="Arial"/>
                <w:color w:val="000000"/>
                <w:szCs w:val="20"/>
              </w:rPr>
              <w:t xml:space="preserve">     (2)</w:t>
            </w:r>
            <w:r w:rsidRPr="00254292">
              <w:rPr>
                <w:rFonts w:ascii="Arial" w:hAnsi="Arial" w:cs="Arial"/>
                <w:color w:val="000000"/>
                <w:szCs w:val="20"/>
              </w:rPr>
              <w:t xml:space="preserve"> No </w:t>
            </w:r>
            <w:r w:rsidRPr="00C50F92">
              <w:rPr>
                <w:rFonts w:ascii="Arial" w:hAnsi="Arial" w:cs="Arial"/>
                <w:color w:val="000000"/>
                <w:szCs w:val="20"/>
              </w:rPr>
              <w:t xml:space="preserve">        (88) </w:t>
            </w:r>
            <w:r w:rsidRPr="00254292">
              <w:rPr>
                <w:rFonts w:ascii="Arial" w:hAnsi="Arial" w:cs="Arial"/>
                <w:szCs w:val="20"/>
              </w:rPr>
              <w:t>DK</w:t>
            </w:r>
            <w:r w:rsidRPr="00C50F92">
              <w:rPr>
                <w:rFonts w:ascii="Arial" w:hAnsi="Arial" w:cs="Arial"/>
                <w:szCs w:val="20"/>
              </w:rPr>
              <w:t xml:space="preserve"> (</w:t>
            </w:r>
            <w:r w:rsidRPr="00254292">
              <w:rPr>
                <w:rFonts w:ascii="Arial" w:hAnsi="Arial" w:cs="Arial"/>
                <w:szCs w:val="20"/>
              </w:rPr>
              <w:t>cannot remember</w:t>
            </w:r>
            <w:r w:rsidRPr="00C50F92">
              <w:rPr>
                <w:rFonts w:ascii="Arial" w:hAnsi="Arial" w:cs="Arial"/>
                <w:szCs w:val="20"/>
              </w:rPr>
              <w:t>)        (98) DA (Refusal)        (99) INAP</w:t>
            </w:r>
          </w:p>
          <w:p w14:paraId="071C2319" w14:textId="7E835EA2" w:rsidR="00945B99" w:rsidRPr="00C50F92" w:rsidRDefault="00945B99" w:rsidP="00D6442C">
            <w:pPr>
              <w:ind w:left="-23" w:firstLine="23"/>
              <w:rPr>
                <w:rFonts w:ascii="Arial" w:hAnsi="Arial" w:cs="Arial"/>
                <w:b/>
                <w:szCs w:val="20"/>
              </w:rPr>
            </w:pPr>
            <w:r w:rsidRPr="00C50F92">
              <w:rPr>
                <w:rFonts w:ascii="Arial" w:hAnsi="Arial" w:cs="Arial"/>
                <w:b/>
                <w:color w:val="000000"/>
                <w:szCs w:val="20"/>
              </w:rPr>
              <w:t>[GO TO NEXT CRIME</w:t>
            </w:r>
            <w:r w:rsidR="00CE2336">
              <w:rPr>
                <w:rFonts w:ascii="Arial" w:hAnsi="Arial" w:cs="Arial"/>
                <w:b/>
                <w:color w:val="000000"/>
                <w:szCs w:val="20"/>
              </w:rPr>
              <w:t>,</w:t>
            </w:r>
            <w:r w:rsidR="00484D14">
              <w:rPr>
                <w:rFonts w:ascii="Arial" w:hAnsi="Arial" w:cs="Arial"/>
                <w:b/>
                <w:lang w:val="en-GB"/>
              </w:rPr>
              <w:t xml:space="preserve"> IVOL5A</w:t>
            </w:r>
            <w:r w:rsidRPr="00C50F92">
              <w:rPr>
                <w:rFonts w:ascii="Arial" w:hAnsi="Arial" w:cs="Arial"/>
                <w:b/>
                <w:color w:val="000000"/>
                <w:szCs w:val="20"/>
              </w:rPr>
              <w:t>]</w:t>
            </w:r>
          </w:p>
        </w:tc>
        <w:tc>
          <w:tcPr>
            <w:tcW w:w="529" w:type="pct"/>
            <w:tcBorders>
              <w:top w:val="dotted" w:sz="4" w:space="0" w:color="auto"/>
              <w:left w:val="nil"/>
              <w:bottom w:val="dotted" w:sz="4" w:space="0" w:color="auto"/>
              <w:right w:val="dotted" w:sz="4" w:space="0" w:color="auto"/>
            </w:tcBorders>
          </w:tcPr>
          <w:p w14:paraId="5D7B2E80" w14:textId="77777777" w:rsidR="00945B99" w:rsidRPr="00C50F92" w:rsidRDefault="00945B99" w:rsidP="00D6442C">
            <w:pPr>
              <w:rPr>
                <w:rFonts w:ascii="Arial" w:hAnsi="Arial" w:cs="Arial"/>
                <w:b/>
                <w:bCs/>
                <w:szCs w:val="20"/>
              </w:rPr>
            </w:pPr>
          </w:p>
        </w:tc>
      </w:tr>
    </w:tbl>
    <w:p w14:paraId="640F0DEF" w14:textId="77777777" w:rsidR="00945B99" w:rsidRDefault="00945B99" w:rsidP="00945B99"/>
    <w:p w14:paraId="309670C7" w14:textId="7B1B0AA2" w:rsidR="00945B99" w:rsidRDefault="00945B99" w:rsidP="00945B99">
      <w:r>
        <w:rPr>
          <w:rFonts w:ascii="Calibri" w:hAnsi="Calibri"/>
          <w:b/>
          <w:sz w:val="22"/>
          <w:szCs w:val="22"/>
        </w:rPr>
        <w:t>[ASK THE FOLLOWING QUESTIONS IF ANSWER TO IVOL5 WAS “(1) YES”</w:t>
      </w:r>
      <w:r w:rsidR="00484D14">
        <w:rPr>
          <w:rFonts w:ascii="Calibri" w:hAnsi="Calibri"/>
          <w:b/>
          <w:sz w:val="22"/>
          <w:szCs w:val="22"/>
        </w:rPr>
        <w:t>; IF ANSWER TO IVOL5 WAS “(2) NO” SKIP TO IVOL6A</w:t>
      </w:r>
      <w:r>
        <w:rPr>
          <w:rFonts w:ascii="Calibri" w:hAnsi="Calibri"/>
          <w:b/>
          <w:sz w:val="22"/>
          <w:szCs w:val="22"/>
        </w:rPr>
        <w:t>]</w:t>
      </w:r>
    </w:p>
    <w:tbl>
      <w:tblPr>
        <w:tblW w:w="5003" w:type="pct"/>
        <w:tblLayout w:type="fixed"/>
        <w:tblLook w:val="0000" w:firstRow="0" w:lastRow="0" w:firstColumn="0" w:lastColumn="0" w:noHBand="0" w:noVBand="0"/>
      </w:tblPr>
      <w:tblGrid>
        <w:gridCol w:w="8568"/>
        <w:gridCol w:w="1014"/>
      </w:tblGrid>
      <w:tr w:rsidR="00945B99" w:rsidRPr="005A5C29" w14:paraId="1DBF05E6" w14:textId="77777777">
        <w:trPr>
          <w:trHeight w:val="1952"/>
        </w:trPr>
        <w:tc>
          <w:tcPr>
            <w:tcW w:w="4471" w:type="pct"/>
            <w:tcBorders>
              <w:top w:val="dotted" w:sz="4" w:space="0" w:color="auto"/>
              <w:left w:val="dotted" w:sz="4" w:space="0" w:color="auto"/>
              <w:bottom w:val="dotted" w:sz="4" w:space="0" w:color="auto"/>
              <w:right w:val="dotted" w:sz="4" w:space="0" w:color="000000"/>
            </w:tcBorders>
          </w:tcPr>
          <w:p w14:paraId="16714BCD" w14:textId="5773D07A" w:rsidR="00945B99" w:rsidRPr="009A5548" w:rsidRDefault="00945B99" w:rsidP="00D6442C">
            <w:pPr>
              <w:spacing w:before="60"/>
              <w:jc w:val="both"/>
              <w:rPr>
                <w:rFonts w:ascii="Arial" w:hAnsi="Arial" w:cs="Arial"/>
                <w:szCs w:val="20"/>
              </w:rPr>
            </w:pPr>
            <w:r w:rsidRPr="005A5C29">
              <w:rPr>
                <w:rFonts w:ascii="Arial" w:hAnsi="Arial" w:cs="Arial"/>
                <w:b/>
                <w:szCs w:val="20"/>
                <w:lang w:val="en-GB"/>
              </w:rPr>
              <w:t>IVOL5A.</w:t>
            </w:r>
            <w:r w:rsidRPr="005A5C29">
              <w:rPr>
                <w:rFonts w:ascii="Arial" w:hAnsi="Arial" w:cs="Arial"/>
                <w:szCs w:val="20"/>
                <w:lang w:val="en-GB"/>
              </w:rPr>
              <w:t xml:space="preserve"> </w:t>
            </w:r>
            <w:r w:rsidRPr="009A5548">
              <w:rPr>
                <w:rFonts w:ascii="Arial" w:hAnsi="Arial" w:cs="Arial"/>
                <w:szCs w:val="20"/>
              </w:rPr>
              <w:t>You mentioned you have been assaulted by someone. Remember that your answers will, of course, be treated confidentially and anonymously.</w:t>
            </w:r>
            <w:r>
              <w:rPr>
                <w:rFonts w:ascii="Arial" w:hAnsi="Arial" w:cs="Arial"/>
                <w:szCs w:val="20"/>
              </w:rPr>
              <w:t xml:space="preserve"> </w:t>
            </w:r>
            <w:r w:rsidRPr="009A5548">
              <w:rPr>
                <w:rFonts w:ascii="Arial" w:hAnsi="Arial" w:cs="Arial"/>
                <w:szCs w:val="20"/>
              </w:rPr>
              <w:t xml:space="preserve">When did this happen? Was it within the last 12 months – i.e., since </w:t>
            </w:r>
            <w:r w:rsidR="00644C79">
              <w:rPr>
                <w:rFonts w:ascii="Arial" w:hAnsi="Arial" w:cs="Arial"/>
                <w:szCs w:val="20"/>
              </w:rPr>
              <w:t>[</w:t>
            </w:r>
            <w:r w:rsidR="00CE2336">
              <w:rPr>
                <w:rFonts w:ascii="Arial" w:hAnsi="Arial" w:cs="Arial"/>
                <w:szCs w:val="20"/>
              </w:rPr>
              <w:t>March</w:t>
            </w:r>
            <w:r w:rsidR="005A4577">
              <w:rPr>
                <w:rFonts w:ascii="Arial" w:hAnsi="Arial" w:cs="Arial"/>
                <w:szCs w:val="20"/>
              </w:rPr>
              <w:t xml:space="preserve"> 2013</w:t>
            </w:r>
            <w:r w:rsidR="00644C79">
              <w:rPr>
                <w:rFonts w:ascii="Arial" w:hAnsi="Arial" w:cs="Arial"/>
                <w:szCs w:val="20"/>
              </w:rPr>
              <w:t>]</w:t>
            </w:r>
            <w:r w:rsidRPr="009A5548">
              <w:rPr>
                <w:rFonts w:ascii="Arial" w:hAnsi="Arial" w:cs="Arial"/>
                <w:szCs w:val="20"/>
              </w:rPr>
              <w:t>, or was it before this, or both?</w:t>
            </w:r>
          </w:p>
          <w:p w14:paraId="1375B238"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2542D168" w14:textId="10D26B42" w:rsidR="00945B99" w:rsidRPr="00613ECB" w:rsidRDefault="00945B99" w:rsidP="00D6442C">
            <w:pPr>
              <w:pStyle w:val="PlainText"/>
              <w:spacing w:before="60"/>
              <w:ind w:left="1117" w:hanging="567"/>
              <w:jc w:val="both"/>
              <w:rPr>
                <w:rFonts w:ascii="Arial" w:hAnsi="Arial" w:cs="Arial"/>
                <w:lang w:val="en-GB"/>
              </w:rPr>
            </w:pPr>
            <w:r w:rsidRPr="00C50F92">
              <w:rPr>
                <w:rFonts w:ascii="Arial" w:hAnsi="Arial" w:cs="Arial"/>
                <w:lang w:val="en-GB"/>
              </w:rPr>
              <w:t xml:space="preserve">(1) Last 12 months </w:t>
            </w:r>
            <w:r w:rsidRPr="00C50F92">
              <w:rPr>
                <w:rFonts w:ascii="Arial" w:hAnsi="Arial" w:cs="Arial"/>
                <w:b/>
                <w:lang w:val="en-GB"/>
              </w:rPr>
              <w:t>[Continue]</w:t>
            </w:r>
            <w:r w:rsidRPr="00C50F92">
              <w:rPr>
                <w:rFonts w:ascii="Arial" w:hAnsi="Arial" w:cs="Arial"/>
                <w:lang w:val="en-GB"/>
              </w:rPr>
              <w:t xml:space="preserve">          (2) Before that </w:t>
            </w:r>
            <w:r w:rsidRPr="00613ECB">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CE2336">
              <w:rPr>
                <w:rFonts w:ascii="Arial" w:hAnsi="Arial" w:cs="Arial"/>
                <w:b/>
                <w:lang w:val="en-GB"/>
              </w:rPr>
              <w:t>,</w:t>
            </w:r>
            <w:r w:rsidR="00484D14">
              <w:rPr>
                <w:rFonts w:ascii="Arial" w:hAnsi="Arial" w:cs="Arial"/>
                <w:b/>
                <w:lang w:val="en-GB"/>
              </w:rPr>
              <w:t xml:space="preserve"> IVOL6A</w:t>
            </w:r>
            <w:r w:rsidRPr="00613ECB">
              <w:rPr>
                <w:rFonts w:ascii="Arial" w:hAnsi="Arial" w:cs="Arial"/>
                <w:b/>
                <w:lang w:val="en-GB"/>
              </w:rPr>
              <w:t>]</w:t>
            </w:r>
          </w:p>
          <w:p w14:paraId="0F684C10" w14:textId="4FF6DD7E" w:rsidR="00945B99" w:rsidRPr="00613ECB" w:rsidRDefault="00945B99" w:rsidP="006D277D">
            <w:pPr>
              <w:pStyle w:val="PlainText"/>
              <w:spacing w:before="60"/>
              <w:ind w:left="6480" w:hanging="5967"/>
              <w:jc w:val="both"/>
              <w:rPr>
                <w:rFonts w:ascii="Arial" w:hAnsi="Arial" w:cs="Arial"/>
                <w:lang w:val="en-GB"/>
              </w:rPr>
            </w:pPr>
            <w:r w:rsidRPr="00613ECB">
              <w:rPr>
                <w:rFonts w:ascii="Arial" w:hAnsi="Arial" w:cs="Arial"/>
                <w:lang w:val="en-GB"/>
              </w:rPr>
              <w:t xml:space="preserve">(3) Both </w:t>
            </w:r>
            <w:r w:rsidRPr="00613ECB">
              <w:rPr>
                <w:rFonts w:ascii="Arial" w:hAnsi="Arial" w:cs="Arial"/>
                <w:b/>
                <w:lang w:val="en-GB"/>
              </w:rPr>
              <w:t>[Continue]</w:t>
            </w:r>
            <w:r w:rsidRPr="00613ECB">
              <w:rPr>
                <w:rFonts w:ascii="Arial" w:hAnsi="Arial" w:cs="Arial"/>
                <w:lang w:val="en-GB"/>
              </w:rPr>
              <w:t xml:space="preserve">              (88) DK (cannot remember) </w:t>
            </w:r>
            <w:r w:rsidRPr="00613ECB">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CE2336">
              <w:rPr>
                <w:rFonts w:ascii="Arial" w:hAnsi="Arial" w:cs="Arial"/>
                <w:b/>
                <w:lang w:val="en-GB"/>
              </w:rPr>
              <w:t>,</w:t>
            </w:r>
            <w:r w:rsidR="00484D14">
              <w:rPr>
                <w:rFonts w:ascii="Arial" w:hAnsi="Arial" w:cs="Arial"/>
                <w:b/>
                <w:lang w:val="en-GB"/>
              </w:rPr>
              <w:t xml:space="preserve"> IVOL6A</w:t>
            </w:r>
            <w:r w:rsidRPr="00613ECB">
              <w:rPr>
                <w:rFonts w:ascii="Arial" w:hAnsi="Arial" w:cs="Arial"/>
                <w:b/>
                <w:lang w:val="en-GB"/>
              </w:rPr>
              <w:t>]</w:t>
            </w:r>
            <w:r w:rsidRPr="00613ECB">
              <w:rPr>
                <w:rFonts w:ascii="Arial" w:hAnsi="Arial" w:cs="Arial"/>
                <w:lang w:val="en-GB"/>
              </w:rPr>
              <w:t xml:space="preserve">    </w:t>
            </w:r>
          </w:p>
          <w:p w14:paraId="2F3ACE04" w14:textId="1B7D6946" w:rsidR="00945B99" w:rsidRPr="005A5C29" w:rsidRDefault="00945B99" w:rsidP="00D6442C">
            <w:pPr>
              <w:tabs>
                <w:tab w:val="left" w:pos="567"/>
              </w:tabs>
              <w:spacing w:before="60"/>
              <w:ind w:left="517"/>
              <w:jc w:val="both"/>
              <w:rPr>
                <w:rFonts w:ascii="Arial" w:hAnsi="Arial" w:cs="Arial"/>
                <w:b/>
                <w:szCs w:val="20"/>
              </w:rPr>
            </w:pPr>
            <w:r w:rsidRPr="00613ECB">
              <w:rPr>
                <w:rFonts w:ascii="Arial" w:hAnsi="Arial" w:cs="Arial"/>
                <w:szCs w:val="20"/>
                <w:lang w:val="en-GB"/>
              </w:rPr>
              <w:t xml:space="preserve">(98) DA </w:t>
            </w:r>
            <w:r w:rsidRPr="00613ECB">
              <w:rPr>
                <w:rFonts w:ascii="Arial" w:hAnsi="Arial" w:cs="Arial"/>
                <w:b/>
                <w:szCs w:val="20"/>
                <w:lang w:val="en-GB"/>
              </w:rPr>
              <w:t>[</w:t>
            </w:r>
            <w:r w:rsidRPr="00FC41E9">
              <w:rPr>
                <w:rFonts w:ascii="Arial" w:hAnsi="Arial" w:cs="Arial"/>
                <w:b/>
                <w:szCs w:val="20"/>
                <w:lang w:val="en-GB"/>
              </w:rPr>
              <w:t>Go to</w:t>
            </w:r>
            <w:r w:rsidRPr="00FC41E9">
              <w:rPr>
                <w:rFonts w:ascii="Arial" w:hAnsi="Arial" w:cs="Arial"/>
                <w:szCs w:val="20"/>
                <w:lang w:val="en-GB"/>
              </w:rPr>
              <w:t xml:space="preserve"> </w:t>
            </w:r>
            <w:r w:rsidRPr="00FC41E9">
              <w:rPr>
                <w:rFonts w:ascii="Arial" w:hAnsi="Arial" w:cs="Arial"/>
                <w:b/>
                <w:szCs w:val="20"/>
                <w:lang w:val="en-GB"/>
              </w:rPr>
              <w:t>next crime</w:t>
            </w:r>
            <w:r w:rsidR="00CE2336">
              <w:rPr>
                <w:rFonts w:ascii="Arial" w:hAnsi="Arial" w:cs="Arial"/>
                <w:b/>
                <w:szCs w:val="20"/>
                <w:lang w:val="en-GB"/>
              </w:rPr>
              <w:t>,</w:t>
            </w:r>
            <w:r w:rsidR="00484D14">
              <w:rPr>
                <w:rFonts w:ascii="Arial" w:hAnsi="Arial" w:cs="Arial"/>
                <w:b/>
                <w:lang w:val="en-GB"/>
              </w:rPr>
              <w:t xml:space="preserve"> IVOL6A</w:t>
            </w:r>
            <w:r w:rsidRPr="00613ECB">
              <w:rPr>
                <w:rFonts w:ascii="Arial" w:hAnsi="Arial" w:cs="Arial"/>
                <w:b/>
                <w:szCs w:val="20"/>
                <w:lang w:val="en-GB"/>
              </w:rPr>
              <w:t>]</w:t>
            </w:r>
            <w:r w:rsidRPr="00613ECB">
              <w:rPr>
                <w:rFonts w:ascii="Arial" w:hAnsi="Arial" w:cs="Arial"/>
                <w:szCs w:val="20"/>
                <w:lang w:val="en-GB"/>
              </w:rPr>
              <w:t xml:space="preserve">       (99) INAP </w:t>
            </w:r>
            <w:r w:rsidRPr="00613ECB">
              <w:rPr>
                <w:rFonts w:ascii="Arial" w:hAnsi="Arial" w:cs="Arial"/>
                <w:b/>
                <w:szCs w:val="20"/>
                <w:lang w:val="en-GB"/>
              </w:rPr>
              <w:t>[</w:t>
            </w:r>
            <w:r w:rsidRPr="00FC41E9">
              <w:rPr>
                <w:rFonts w:ascii="Arial" w:hAnsi="Arial" w:cs="Arial"/>
                <w:b/>
                <w:szCs w:val="20"/>
                <w:lang w:val="en-GB"/>
              </w:rPr>
              <w:t>Go to</w:t>
            </w:r>
            <w:r w:rsidRPr="00FC41E9">
              <w:rPr>
                <w:rFonts w:ascii="Arial" w:hAnsi="Arial" w:cs="Arial"/>
                <w:szCs w:val="20"/>
                <w:lang w:val="en-GB"/>
              </w:rPr>
              <w:t xml:space="preserve"> </w:t>
            </w:r>
            <w:r w:rsidRPr="00FC41E9">
              <w:rPr>
                <w:rFonts w:ascii="Arial" w:hAnsi="Arial" w:cs="Arial"/>
                <w:b/>
                <w:szCs w:val="20"/>
                <w:lang w:val="en-GB"/>
              </w:rPr>
              <w:t>next crime</w:t>
            </w:r>
            <w:r w:rsidR="00CE2336">
              <w:rPr>
                <w:rFonts w:ascii="Arial" w:hAnsi="Arial" w:cs="Arial"/>
                <w:b/>
                <w:szCs w:val="20"/>
                <w:lang w:val="en-GB"/>
              </w:rPr>
              <w:t>,</w:t>
            </w:r>
            <w:r w:rsidR="00484D14">
              <w:rPr>
                <w:rFonts w:ascii="Arial" w:hAnsi="Arial" w:cs="Arial"/>
                <w:b/>
                <w:lang w:val="en-GB"/>
              </w:rPr>
              <w:t xml:space="preserve"> IVOL6A</w:t>
            </w:r>
            <w:r w:rsidRPr="00613ECB">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tcPr>
          <w:p w14:paraId="7DFE3EE0" w14:textId="77777777" w:rsidR="00945B99" w:rsidRPr="005A5C29" w:rsidRDefault="00945B99" w:rsidP="00D6442C">
            <w:pPr>
              <w:rPr>
                <w:rFonts w:ascii="Arial" w:hAnsi="Arial" w:cs="Arial"/>
                <w:b/>
                <w:bCs/>
                <w:szCs w:val="20"/>
              </w:rPr>
            </w:pPr>
          </w:p>
        </w:tc>
      </w:tr>
      <w:tr w:rsidR="00945B99" w:rsidRPr="009E65BA" w14:paraId="1F88A279"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4451F909" w14:textId="77777777" w:rsidR="00945B99" w:rsidRPr="00036508" w:rsidRDefault="00945B99" w:rsidP="00D6442C">
            <w:pPr>
              <w:ind w:left="-23" w:firstLine="23"/>
              <w:rPr>
                <w:rFonts w:ascii="Arial" w:hAnsi="Arial" w:cs="Arial"/>
                <w:szCs w:val="20"/>
              </w:rPr>
            </w:pPr>
            <w:r>
              <w:rPr>
                <w:rFonts w:ascii="Arial" w:hAnsi="Arial" w:cs="Arial"/>
                <w:b/>
                <w:szCs w:val="20"/>
              </w:rPr>
              <w:t>IVOL5</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17CB95C1"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783CCB87" w14:textId="77777777" w:rsidR="00945B99" w:rsidRDefault="00945B99" w:rsidP="00D6442C">
            <w:pPr>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tcPr>
          <w:p w14:paraId="4F58DFA5" w14:textId="77777777" w:rsidR="00945B99" w:rsidRPr="009E65BA" w:rsidRDefault="00945B99" w:rsidP="00D6442C">
            <w:pPr>
              <w:rPr>
                <w:rFonts w:ascii="Arial" w:hAnsi="Arial" w:cs="Arial"/>
                <w:b/>
                <w:bCs/>
                <w:szCs w:val="20"/>
              </w:rPr>
            </w:pPr>
          </w:p>
        </w:tc>
      </w:tr>
      <w:tr w:rsidR="00945B99" w:rsidRPr="009E65BA" w14:paraId="0585122B"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57CDB427" w14:textId="77777777" w:rsidR="00945B99" w:rsidRPr="00E34785"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w:t>
            </w:r>
            <w:r>
              <w:rPr>
                <w:rFonts w:ascii="Arial" w:hAnsi="Arial" w:cs="Arial"/>
                <w:b/>
                <w:szCs w:val="20"/>
                <w:lang w:val="en-GB" w:eastAsia="en-GB"/>
              </w:rPr>
              <w:t>5</w:t>
            </w:r>
            <w:r w:rsidRPr="00E34785">
              <w:rPr>
                <w:rFonts w:ascii="Arial" w:hAnsi="Arial" w:cs="Arial"/>
                <w:b/>
                <w:szCs w:val="20"/>
                <w:lang w:val="en-GB" w:eastAsia="en-GB"/>
              </w:rPr>
              <w:t>C.</w:t>
            </w:r>
            <w:r w:rsidRPr="00E34785">
              <w:rPr>
                <w:rFonts w:ascii="Arial" w:hAnsi="Arial" w:cs="Arial"/>
                <w:szCs w:val="20"/>
                <w:lang w:val="en-GB" w:eastAsia="en-GB"/>
              </w:rPr>
              <w:t xml:space="preserve"> </w:t>
            </w:r>
            <w:r w:rsidRPr="00B74361">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14:paraId="09851EDA"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B74361">
              <w:rPr>
                <w:rFonts w:ascii="Arial" w:hAnsi="Arial" w:cs="Arial"/>
                <w:bCs/>
                <w:szCs w:val="20"/>
              </w:rPr>
              <w:t>at</w:t>
            </w:r>
            <w:r w:rsidRPr="00E34785">
              <w:rPr>
                <w:rFonts w:ascii="Arial" w:hAnsi="Arial" w:cs="Arial"/>
                <w:szCs w:val="20"/>
              </w:rPr>
              <w:t xml:space="preserve"> your own home                                        </w:t>
            </w:r>
          </w:p>
          <w:p w14:paraId="52FD4D23"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neighborhood</w:t>
            </w:r>
            <w:r w:rsidRPr="00E34785">
              <w:rPr>
                <w:rFonts w:ascii="Arial" w:hAnsi="Arial" w:cs="Arial"/>
                <w:szCs w:val="20"/>
              </w:rPr>
              <w:t xml:space="preserve">                                      </w:t>
            </w:r>
          </w:p>
          <w:p w14:paraId="5A851D8B"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3FCB3191"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713959DF"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4039A3D1"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54D337FA" w14:textId="32943E3D" w:rsidR="00945B99" w:rsidRDefault="00945B99" w:rsidP="00EA1274">
            <w:pPr>
              <w:tabs>
                <w:tab w:val="right" w:pos="10609"/>
              </w:tabs>
              <w:ind w:left="67" w:firstLine="23"/>
              <w:jc w:val="both"/>
              <w:rPr>
                <w:rFonts w:ascii="Arial" w:hAnsi="Arial" w:cs="Arial"/>
                <w:b/>
                <w:szCs w:val="20"/>
              </w:rPr>
            </w:pPr>
            <w:r w:rsidRPr="00E34785">
              <w:rPr>
                <w:rFonts w:ascii="Arial" w:hAnsi="Arial" w:cs="Arial"/>
                <w:szCs w:val="20"/>
              </w:rPr>
              <w:t xml:space="preserve">      (88) </w:t>
            </w:r>
            <w:r>
              <w:rPr>
                <w:rFonts w:ascii="Arial" w:hAnsi="Arial" w:cs="Arial"/>
                <w:szCs w:val="20"/>
              </w:rPr>
              <w:t>DK</w:t>
            </w:r>
            <w:r w:rsidR="00EA1274">
              <w:rPr>
                <w:rFonts w:ascii="Arial" w:hAnsi="Arial" w:cs="Arial"/>
                <w:szCs w:val="20"/>
              </w:rPr>
              <w:t xml:space="preserve">                                  </w:t>
            </w: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r w:rsidR="00EA1274">
              <w:rPr>
                <w:rFonts w:ascii="Arial" w:hAnsi="Arial" w:cs="Arial"/>
                <w:szCs w:val="20"/>
              </w:rPr>
              <w:t xml:space="preserve">                        </w:t>
            </w: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tcPr>
          <w:p w14:paraId="4617437E" w14:textId="77777777" w:rsidR="00945B99" w:rsidRPr="009E65BA" w:rsidRDefault="00945B99" w:rsidP="00D6442C">
            <w:pPr>
              <w:rPr>
                <w:rFonts w:ascii="Arial" w:hAnsi="Arial" w:cs="Arial"/>
                <w:b/>
                <w:bCs/>
                <w:szCs w:val="20"/>
              </w:rPr>
            </w:pPr>
          </w:p>
        </w:tc>
      </w:tr>
      <w:tr w:rsidR="00945B99" w:rsidRPr="009E65BA" w14:paraId="3A05E8A7"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5D16A37B" w14:textId="77777777" w:rsidR="00945B99" w:rsidRPr="00C9421E"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w:t>
            </w:r>
            <w:r>
              <w:rPr>
                <w:rFonts w:ascii="Arial" w:hAnsi="Arial" w:cs="Arial"/>
                <w:b/>
                <w:szCs w:val="20"/>
              </w:rPr>
              <w:t>5</w:t>
            </w:r>
            <w:r w:rsidRPr="00C9421E">
              <w:rPr>
                <w:rFonts w:ascii="Arial" w:hAnsi="Arial" w:cs="Arial"/>
                <w:b/>
                <w:szCs w:val="20"/>
              </w:rPr>
              <w:t>D.</w:t>
            </w:r>
            <w:r>
              <w:rPr>
                <w:rFonts w:ascii="Arial" w:hAnsi="Arial" w:cs="Arial"/>
                <w:szCs w:val="20"/>
              </w:rPr>
              <w:t xml:space="preserve"> H</w:t>
            </w:r>
            <w:r w:rsidRPr="00C9421E">
              <w:rPr>
                <w:rFonts w:ascii="Arial" w:hAnsi="Arial" w:cs="Arial"/>
                <w:szCs w:val="20"/>
              </w:rPr>
              <w:t>ow many people were involved in committing this offence?</w:t>
            </w:r>
          </w:p>
          <w:p w14:paraId="488A97CD" w14:textId="77777777"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07EE5F74" w14:textId="77777777"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5ED09FA8" w14:textId="77777777" w:rsidR="00945B99" w:rsidRDefault="00945B99" w:rsidP="00D6442C">
            <w:pPr>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tcPr>
          <w:p w14:paraId="0489EAEB" w14:textId="77777777" w:rsidR="00945B99" w:rsidRPr="009E65BA" w:rsidRDefault="00945B99" w:rsidP="00D6442C">
            <w:pPr>
              <w:rPr>
                <w:rFonts w:ascii="Arial" w:hAnsi="Arial" w:cs="Arial"/>
                <w:b/>
                <w:bCs/>
                <w:szCs w:val="20"/>
              </w:rPr>
            </w:pPr>
          </w:p>
        </w:tc>
      </w:tr>
    </w:tbl>
    <w:p w14:paraId="0FBB19C0" w14:textId="77777777" w:rsidR="00945B99" w:rsidRDefault="00945B99" w:rsidP="00945B99">
      <w:pPr>
        <w:rPr>
          <w:rFonts w:ascii="Calibri" w:hAnsi="Calibri"/>
          <w:b/>
          <w:sz w:val="22"/>
          <w:szCs w:val="22"/>
        </w:rPr>
      </w:pPr>
    </w:p>
    <w:p w14:paraId="17D78E61" w14:textId="77777777"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9E65BA" w14:paraId="4886CFF2"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437DD87C" w14:textId="77777777" w:rsidR="00945B99" w:rsidRPr="00572E7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Cs w:val="20"/>
              </w:rPr>
            </w:pPr>
            <w:r w:rsidRPr="008D4D3E">
              <w:rPr>
                <w:rFonts w:ascii="Arial" w:hAnsi="Arial" w:cs="Arial"/>
                <w:b/>
                <w:szCs w:val="20"/>
              </w:rPr>
              <w:t>IVOL</w:t>
            </w:r>
            <w:r>
              <w:rPr>
                <w:rFonts w:ascii="Arial" w:hAnsi="Arial" w:cs="Arial"/>
                <w:b/>
                <w:szCs w:val="20"/>
              </w:rPr>
              <w:t>5</w:t>
            </w:r>
            <w:r w:rsidRPr="008D4D3E">
              <w:rPr>
                <w:rFonts w:ascii="Arial" w:hAnsi="Arial" w:cs="Arial"/>
                <w:b/>
                <w:szCs w:val="20"/>
              </w:rPr>
              <w:t>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14:paraId="4DE6DE32"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14:paraId="2CE6F324"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14:paraId="330A70CA"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14:paraId="3295BE84" w14:textId="77777777" w:rsidR="00945B99" w:rsidRPr="008D4D3E" w:rsidRDefault="00945B99" w:rsidP="00D6442C">
            <w:pPr>
              <w:tabs>
                <w:tab w:val="left" w:pos="270"/>
                <w:tab w:val="right" w:pos="10609"/>
              </w:tabs>
              <w:ind w:left="270"/>
              <w:rPr>
                <w:rFonts w:ascii="Arial" w:hAnsi="Arial" w:cs="Arial"/>
                <w:szCs w:val="20"/>
              </w:rPr>
            </w:pPr>
            <w:r w:rsidRPr="008D4D3E">
              <w:rPr>
                <w:rFonts w:ascii="Arial" w:hAnsi="Arial" w:cs="Arial"/>
                <w:szCs w:val="20"/>
              </w:rPr>
              <w:t xml:space="preserve">      (</w:t>
            </w:r>
            <w:r>
              <w:rPr>
                <w:rFonts w:ascii="Arial" w:hAnsi="Arial" w:cs="Arial"/>
                <w:szCs w:val="20"/>
              </w:rPr>
              <w:t>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14:paraId="35BA8C38" w14:textId="77777777" w:rsidR="00945B99" w:rsidRDefault="00945B99" w:rsidP="00D6442C">
            <w:pPr>
              <w:tabs>
                <w:tab w:val="left" w:pos="-90"/>
                <w:tab w:val="left" w:pos="270"/>
                <w:tab w:val="right" w:pos="10609"/>
              </w:tabs>
              <w:ind w:left="67"/>
              <w:rPr>
                <w:rFonts w:ascii="Arial" w:hAnsi="Arial" w:cs="Arial"/>
                <w:szCs w:val="20"/>
              </w:rPr>
            </w:pPr>
            <w:r w:rsidRPr="008D4D3E">
              <w:rPr>
                <w:rFonts w:ascii="Arial" w:hAnsi="Arial" w:cs="Arial"/>
                <w:szCs w:val="20"/>
              </w:rPr>
              <w:t xml:space="preserve">    </w:t>
            </w: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14:paraId="50A21802" w14:textId="77777777" w:rsidR="00945B99" w:rsidRPr="008D4D3E" w:rsidRDefault="00945B99" w:rsidP="00D6442C">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tcPr>
          <w:p w14:paraId="757FF27E" w14:textId="77777777" w:rsidR="00945B99" w:rsidRPr="009E65BA" w:rsidRDefault="00945B99" w:rsidP="00D6442C">
            <w:pPr>
              <w:rPr>
                <w:rFonts w:ascii="Arial" w:hAnsi="Arial" w:cs="Arial"/>
                <w:b/>
                <w:bCs/>
                <w:szCs w:val="20"/>
              </w:rPr>
            </w:pPr>
          </w:p>
        </w:tc>
      </w:tr>
      <w:tr w:rsidR="00945B99" w:rsidRPr="00846FF9" w14:paraId="797E7C40"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325C325F"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IVOL5F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16052262"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p>
          <w:p w14:paraId="5E04C219"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tcPr>
          <w:p w14:paraId="77971145" w14:textId="77777777" w:rsidR="00945B99" w:rsidRPr="00846FF9" w:rsidRDefault="00945B99" w:rsidP="00D6442C">
            <w:pPr>
              <w:rPr>
                <w:rFonts w:ascii="Arial" w:hAnsi="Arial" w:cs="Arial"/>
                <w:b/>
                <w:bCs/>
                <w:szCs w:val="20"/>
              </w:rPr>
            </w:pPr>
          </w:p>
        </w:tc>
      </w:tr>
      <w:tr w:rsidR="00945B99" w:rsidRPr="00846FF9" w14:paraId="62C1B817"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12DE15D4"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IVOL5F</w:t>
            </w:r>
            <w:r w:rsidRPr="00BE7033">
              <w:rPr>
                <w:rFonts w:ascii="Arial" w:hAnsi="Arial" w:cs="Arial"/>
                <w:b/>
                <w:szCs w:val="20"/>
              </w:rPr>
              <w:t>1.</w:t>
            </w:r>
            <w:r>
              <w:rPr>
                <w:rFonts w:ascii="Arial" w:hAnsi="Arial" w:cs="Arial"/>
                <w:szCs w:val="20"/>
              </w:rPr>
              <w:t xml:space="preserve"> </w:t>
            </w:r>
            <w:r w:rsidR="000E6424">
              <w:rPr>
                <w:rFonts w:ascii="Arial" w:hAnsi="Arial" w:cs="Arial"/>
                <w:szCs w:val="20"/>
              </w:rPr>
              <w:t xml:space="preserve">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14:paraId="6CF8131F"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r>
              <w:rPr>
                <w:rFonts w:ascii="Arial" w:hAnsi="Arial" w:cs="Arial"/>
                <w:b/>
                <w:szCs w:val="20"/>
              </w:rPr>
              <w:t xml:space="preserve"> </w:t>
            </w:r>
          </w:p>
          <w:p w14:paraId="04027371"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14:paraId="6D136E2B" w14:textId="77777777" w:rsidR="00945B99" w:rsidRPr="00BE7033"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(88) NR             (98) DA              (99) INAP</w:t>
            </w:r>
          </w:p>
          <w:p w14:paraId="1D7669B3" w14:textId="77777777"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945B99" w:rsidRPr="009E65BA" w14:paraId="5A645FB6"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33F6EFCB"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lastRenderedPageBreak/>
              <w:t>IVOL</w:t>
            </w:r>
            <w:r>
              <w:rPr>
                <w:rFonts w:ascii="Arial" w:hAnsi="Arial" w:cs="Arial"/>
                <w:b/>
                <w:szCs w:val="20"/>
              </w:rPr>
              <w:t>5G</w:t>
            </w:r>
            <w:r w:rsidRPr="009E65BA">
              <w:rPr>
                <w:rFonts w:ascii="Arial" w:hAnsi="Arial" w:cs="Arial"/>
                <w:b/>
                <w:szCs w:val="20"/>
              </w:rPr>
              <w:t xml:space="preserve">. </w:t>
            </w:r>
            <w:r w:rsidRPr="009E65BA">
              <w:rPr>
                <w:rFonts w:ascii="Arial" w:hAnsi="Arial" w:cs="Arial"/>
                <w:szCs w:val="20"/>
              </w:rPr>
              <w:t>Did you see a doctor or other health professional as a result of this incident?</w:t>
            </w:r>
          </w:p>
          <w:p w14:paraId="2359FF30" w14:textId="77777777" w:rsidR="00945B99" w:rsidRPr="009E65B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9E65BA">
              <w:rPr>
                <w:rFonts w:ascii="Arial" w:hAnsi="Arial" w:cs="Arial"/>
                <w:szCs w:val="20"/>
              </w:rPr>
              <w:t xml:space="preserve">(1) yes                 (2) no               (88) DK             (98) DA (refused)           (99) INAP </w:t>
            </w:r>
          </w:p>
        </w:tc>
        <w:tc>
          <w:tcPr>
            <w:tcW w:w="529" w:type="pct"/>
            <w:tcBorders>
              <w:top w:val="dotted" w:sz="4" w:space="0" w:color="auto"/>
              <w:left w:val="nil"/>
              <w:bottom w:val="dotted" w:sz="4" w:space="0" w:color="auto"/>
              <w:right w:val="dotted" w:sz="4" w:space="0" w:color="auto"/>
            </w:tcBorders>
          </w:tcPr>
          <w:p w14:paraId="4E9F9001" w14:textId="77777777" w:rsidR="00945B99" w:rsidRPr="009E65BA" w:rsidRDefault="00945B99" w:rsidP="00D6442C">
            <w:pPr>
              <w:rPr>
                <w:rFonts w:ascii="Arial" w:hAnsi="Arial" w:cs="Arial"/>
                <w:b/>
                <w:bCs/>
                <w:szCs w:val="20"/>
              </w:rPr>
            </w:pPr>
          </w:p>
        </w:tc>
      </w:tr>
    </w:tbl>
    <w:p w14:paraId="35EC5FF0" w14:textId="77777777" w:rsidR="006D277D" w:rsidRDefault="006D277D"/>
    <w:tbl>
      <w:tblPr>
        <w:tblW w:w="5003" w:type="pct"/>
        <w:tblLayout w:type="fixed"/>
        <w:tblLook w:val="0000" w:firstRow="0" w:lastRow="0" w:firstColumn="0" w:lastColumn="0" w:noHBand="0" w:noVBand="0"/>
      </w:tblPr>
      <w:tblGrid>
        <w:gridCol w:w="8568"/>
        <w:gridCol w:w="1014"/>
      </w:tblGrid>
      <w:tr w:rsidR="00945B99" w:rsidRPr="009E65BA" w14:paraId="79287EC6" w14:textId="77777777">
        <w:trPr>
          <w:trHeight w:val="1295"/>
        </w:trPr>
        <w:tc>
          <w:tcPr>
            <w:tcW w:w="4471" w:type="pct"/>
            <w:tcBorders>
              <w:top w:val="dotted" w:sz="4" w:space="0" w:color="auto"/>
              <w:left w:val="dotted" w:sz="4" w:space="0" w:color="auto"/>
              <w:bottom w:val="dotted" w:sz="4" w:space="0" w:color="auto"/>
              <w:right w:val="dotted" w:sz="4" w:space="0" w:color="000000"/>
            </w:tcBorders>
          </w:tcPr>
          <w:p w14:paraId="57B8B1CA"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L5H</w:t>
            </w:r>
            <w:r w:rsidRPr="009E65BA">
              <w:rPr>
                <w:rFonts w:ascii="Arial" w:hAnsi="Arial" w:cs="Arial"/>
                <w:b/>
                <w:szCs w:val="20"/>
              </w:rPr>
              <w:t>.</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14:paraId="63898911" w14:textId="5A5922B7"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r w:rsidR="00CE2336">
              <w:rPr>
                <w:rFonts w:ascii="Calibri" w:hAnsi="Calibri"/>
                <w:b/>
                <w:color w:val="000000"/>
                <w:sz w:val="22"/>
                <w:szCs w:val="22"/>
              </w:rPr>
              <w:t>,</w:t>
            </w:r>
            <w:r w:rsidR="00484D14">
              <w:rPr>
                <w:rFonts w:ascii="Arial" w:hAnsi="Arial" w:cs="Arial"/>
                <w:b/>
                <w:lang w:val="en-GB"/>
              </w:rPr>
              <w:t xml:space="preserve"> IVOL6A</w:t>
            </w:r>
            <w:r w:rsidRPr="007D72DC">
              <w:rPr>
                <w:rFonts w:ascii="Calibri" w:hAnsi="Calibri"/>
                <w:b/>
                <w:color w:val="000000"/>
                <w:sz w:val="22"/>
                <w:szCs w:val="22"/>
              </w:rPr>
              <w:t>]</w:t>
            </w:r>
          </w:p>
          <w:p w14:paraId="2E5C4697" w14:textId="2895B5E7" w:rsidR="00945B99" w:rsidRPr="009E65BA" w:rsidRDefault="00945B99" w:rsidP="00D6442C">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sidR="00CE2336">
              <w:rPr>
                <w:rFonts w:ascii="Calibri" w:hAnsi="Calibri"/>
                <w:b/>
                <w:color w:val="000000"/>
                <w:sz w:val="22"/>
                <w:szCs w:val="22"/>
              </w:rPr>
              <w:t>,</w:t>
            </w:r>
            <w:r w:rsidR="00484D14">
              <w:rPr>
                <w:rFonts w:ascii="Arial" w:hAnsi="Arial" w:cs="Arial"/>
                <w:b/>
                <w:lang w:val="en-GB"/>
              </w:rPr>
              <w:t xml:space="preserve"> IVOL6A</w:t>
            </w:r>
            <w:r w:rsidRPr="007D72DC">
              <w:rPr>
                <w:rFonts w:ascii="Calibri" w:hAnsi="Calibri"/>
                <w:b/>
                <w:color w:val="000000"/>
                <w:sz w:val="22"/>
                <w:szCs w:val="22"/>
              </w:rPr>
              <w:t>]</w:t>
            </w:r>
            <w:r>
              <w:rPr>
                <w:rFonts w:ascii="Arial" w:hAnsi="Arial" w:cs="Arial"/>
                <w:szCs w:val="20"/>
              </w:rPr>
              <w:t xml:space="preserve">       (98) DA (Refusal) </w:t>
            </w:r>
            <w:r w:rsidRPr="007D72DC">
              <w:rPr>
                <w:rFonts w:ascii="Calibri" w:hAnsi="Calibri"/>
                <w:b/>
                <w:color w:val="000000"/>
                <w:sz w:val="22"/>
                <w:szCs w:val="22"/>
              </w:rPr>
              <w:t>[GO TO NEXT CRIME</w:t>
            </w:r>
            <w:r w:rsidR="00CE2336">
              <w:rPr>
                <w:rFonts w:ascii="Calibri" w:hAnsi="Calibri"/>
                <w:b/>
                <w:color w:val="000000"/>
                <w:sz w:val="22"/>
                <w:szCs w:val="22"/>
              </w:rPr>
              <w:t>,</w:t>
            </w:r>
            <w:r w:rsidR="00484D14">
              <w:rPr>
                <w:rFonts w:ascii="Arial" w:hAnsi="Arial" w:cs="Arial"/>
                <w:b/>
                <w:lang w:val="en-GB"/>
              </w:rPr>
              <w:t xml:space="preserve"> IVOL6A</w:t>
            </w:r>
            <w:r w:rsidRPr="007D72DC">
              <w:rPr>
                <w:rFonts w:ascii="Calibri" w:hAnsi="Calibri"/>
                <w:b/>
                <w:color w:val="000000"/>
                <w:sz w:val="22"/>
                <w:szCs w:val="22"/>
              </w:rPr>
              <w:t>]</w:t>
            </w:r>
            <w:r>
              <w:rPr>
                <w:rFonts w:ascii="Arial" w:hAnsi="Arial" w:cs="Arial"/>
                <w:szCs w:val="20"/>
              </w:rPr>
              <w:t xml:space="preserve">       (99) INAP </w:t>
            </w:r>
            <w:r w:rsidRPr="007D72DC">
              <w:rPr>
                <w:rFonts w:ascii="Calibri" w:hAnsi="Calibri"/>
                <w:b/>
                <w:color w:val="000000"/>
                <w:sz w:val="22"/>
                <w:szCs w:val="22"/>
              </w:rPr>
              <w:t>[GO TO NEXT CRIME</w:t>
            </w:r>
            <w:r w:rsidR="00CE2336">
              <w:rPr>
                <w:rFonts w:ascii="Calibri" w:hAnsi="Calibri"/>
                <w:b/>
                <w:color w:val="000000"/>
                <w:sz w:val="22"/>
                <w:szCs w:val="22"/>
              </w:rPr>
              <w:t>,</w:t>
            </w:r>
            <w:r w:rsidR="00484D14">
              <w:rPr>
                <w:rFonts w:ascii="Arial" w:hAnsi="Arial" w:cs="Arial"/>
                <w:b/>
                <w:lang w:val="en-GB"/>
              </w:rPr>
              <w:t xml:space="preserve"> IVOL6A</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tcPr>
          <w:p w14:paraId="250CDA89" w14:textId="77777777" w:rsidR="00945B99" w:rsidRPr="009E65BA" w:rsidRDefault="00945B99" w:rsidP="00D6442C">
            <w:pPr>
              <w:rPr>
                <w:rFonts w:ascii="Arial" w:hAnsi="Arial" w:cs="Arial"/>
                <w:b/>
                <w:bCs/>
                <w:szCs w:val="20"/>
              </w:rPr>
            </w:pPr>
          </w:p>
        </w:tc>
      </w:tr>
      <w:tr w:rsidR="00945B99" w:rsidRPr="009E65BA" w14:paraId="503B878A"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21947D4C"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w:t>
            </w:r>
            <w:r>
              <w:rPr>
                <w:rFonts w:ascii="Arial" w:hAnsi="Arial" w:cs="Arial"/>
                <w:b/>
                <w:szCs w:val="20"/>
              </w:rPr>
              <w:t>5I</w:t>
            </w:r>
            <w:r w:rsidRPr="009E65BA">
              <w:rPr>
                <w:rFonts w:ascii="Arial" w:hAnsi="Arial" w:cs="Arial"/>
                <w:b/>
                <w:szCs w:val="20"/>
              </w:rPr>
              <w:t>.</w:t>
            </w:r>
            <w:r w:rsidRPr="009E65BA">
              <w:rPr>
                <w:rFonts w:ascii="Arial" w:hAnsi="Arial" w:cs="Arial"/>
                <w:szCs w:val="20"/>
              </w:rPr>
              <w:t xml:space="preserve"> On the whole, were you (were they) satisfied with the way the police dealt with your (their) report?</w:t>
            </w:r>
          </w:p>
          <w:p w14:paraId="5897A0C1"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4BFEE547"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0CAEB47B" w14:textId="353C6B30"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r w:rsidR="00CE2336">
              <w:rPr>
                <w:rFonts w:ascii="Calibri" w:hAnsi="Calibri"/>
                <w:b/>
                <w:color w:val="000000"/>
                <w:sz w:val="22"/>
                <w:szCs w:val="22"/>
              </w:rPr>
              <w:t>,</w:t>
            </w:r>
            <w:r w:rsidR="00484D14">
              <w:rPr>
                <w:rFonts w:ascii="Arial" w:hAnsi="Arial" w:cs="Arial"/>
                <w:b/>
                <w:lang w:val="en-GB"/>
              </w:rPr>
              <w:t xml:space="preserve"> IVOL6A</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tcPr>
          <w:p w14:paraId="254E8470" w14:textId="77777777" w:rsidR="00945B99" w:rsidRPr="009E65BA" w:rsidRDefault="00945B99" w:rsidP="00D6442C">
            <w:pPr>
              <w:rPr>
                <w:rFonts w:ascii="Arial" w:hAnsi="Arial" w:cs="Arial"/>
                <w:b/>
                <w:bCs/>
                <w:szCs w:val="20"/>
              </w:rPr>
            </w:pPr>
          </w:p>
        </w:tc>
      </w:tr>
    </w:tbl>
    <w:p w14:paraId="16CBA495" w14:textId="77777777" w:rsidR="00945B99" w:rsidRDefault="00945B99" w:rsidP="00945B99"/>
    <w:p w14:paraId="1D75ADBD" w14:textId="4F600027" w:rsidR="00945B99" w:rsidRDefault="00945B99" w:rsidP="00945B99">
      <w:r>
        <w:rPr>
          <w:rFonts w:ascii="Calibri" w:hAnsi="Calibri"/>
          <w:b/>
          <w:sz w:val="22"/>
          <w:szCs w:val="22"/>
        </w:rPr>
        <w:t>[ASK THE FOLLOWING QUESTIONS IF ANSWER TO IVOL6 WAS “(1) YES”</w:t>
      </w:r>
      <w:r w:rsidR="00CE2336">
        <w:rPr>
          <w:rFonts w:ascii="Calibri" w:hAnsi="Calibri"/>
          <w:b/>
          <w:sz w:val="22"/>
          <w:szCs w:val="22"/>
        </w:rPr>
        <w:t>; IF ANSWER TO IVOL6 WAS “(2) NO” SKIP TO POLE2N</w:t>
      </w:r>
      <w:r>
        <w:rPr>
          <w:rFonts w:ascii="Calibri" w:hAnsi="Calibri"/>
          <w:b/>
          <w:sz w:val="22"/>
          <w:szCs w:val="22"/>
        </w:rPr>
        <w:t>]</w:t>
      </w:r>
    </w:p>
    <w:tbl>
      <w:tblPr>
        <w:tblW w:w="5003" w:type="pct"/>
        <w:tblLayout w:type="fixed"/>
        <w:tblLook w:val="0000" w:firstRow="0" w:lastRow="0" w:firstColumn="0" w:lastColumn="0" w:noHBand="0" w:noVBand="0"/>
      </w:tblPr>
      <w:tblGrid>
        <w:gridCol w:w="8568"/>
        <w:gridCol w:w="1014"/>
      </w:tblGrid>
      <w:tr w:rsidR="00945B99" w:rsidRPr="009E65BA" w14:paraId="1332A768"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4696FBAF" w14:textId="015C779B" w:rsidR="00945B99" w:rsidRPr="00DE1A2A" w:rsidRDefault="00945B99" w:rsidP="00D6442C">
            <w:pPr>
              <w:jc w:val="both"/>
              <w:rPr>
                <w:rFonts w:ascii="Arial" w:hAnsi="Arial" w:cs="Arial"/>
                <w:szCs w:val="20"/>
              </w:rPr>
            </w:pPr>
            <w:r w:rsidRPr="00DE1A2A">
              <w:rPr>
                <w:rFonts w:ascii="Arial" w:hAnsi="Arial" w:cs="Arial"/>
                <w:b/>
                <w:szCs w:val="20"/>
              </w:rPr>
              <w:t>IVOL6A.</w:t>
            </w:r>
            <w:r w:rsidRPr="00DE1A2A">
              <w:rPr>
                <w:rFonts w:ascii="Arial" w:hAnsi="Arial" w:cs="Arial"/>
                <w:szCs w:val="20"/>
              </w:rPr>
              <w:t xml:space="preserve"> You mentioned you have been threatened by someone. Remember that your answers will, of course, be treated confidentially and anonymously.</w:t>
            </w:r>
            <w:r>
              <w:rPr>
                <w:rFonts w:ascii="Arial" w:hAnsi="Arial" w:cs="Arial"/>
                <w:szCs w:val="20"/>
              </w:rPr>
              <w:t xml:space="preserve"> </w:t>
            </w:r>
            <w:r w:rsidRPr="00DE1A2A">
              <w:rPr>
                <w:rFonts w:ascii="Arial" w:hAnsi="Arial" w:cs="Arial"/>
                <w:szCs w:val="20"/>
              </w:rPr>
              <w:t xml:space="preserve">When did this happen? Was it within the last 12 months – i.e., since </w:t>
            </w:r>
            <w:r w:rsidR="00644C79">
              <w:rPr>
                <w:rFonts w:ascii="Arial" w:hAnsi="Arial" w:cs="Arial"/>
                <w:szCs w:val="20"/>
              </w:rPr>
              <w:t>[</w:t>
            </w:r>
            <w:r w:rsidR="00CE2336">
              <w:rPr>
                <w:rFonts w:ascii="Arial" w:hAnsi="Arial" w:cs="Arial"/>
                <w:szCs w:val="20"/>
              </w:rPr>
              <w:t>March</w:t>
            </w:r>
            <w:r w:rsidR="005A4577">
              <w:rPr>
                <w:rFonts w:ascii="Arial" w:hAnsi="Arial" w:cs="Arial"/>
                <w:szCs w:val="20"/>
              </w:rPr>
              <w:t xml:space="preserve"> 2013</w:t>
            </w:r>
            <w:r w:rsidR="00644C79">
              <w:rPr>
                <w:rFonts w:ascii="Arial" w:hAnsi="Arial" w:cs="Arial"/>
                <w:szCs w:val="20"/>
              </w:rPr>
              <w:t>]</w:t>
            </w:r>
            <w:r w:rsidRPr="006E151C">
              <w:rPr>
                <w:rFonts w:ascii="Arial" w:hAnsi="Arial" w:cs="Arial"/>
                <w:szCs w:val="20"/>
              </w:rPr>
              <w:t>,</w:t>
            </w:r>
            <w:r w:rsidRPr="00DE1A2A">
              <w:rPr>
                <w:rFonts w:ascii="Arial" w:hAnsi="Arial" w:cs="Arial"/>
                <w:szCs w:val="20"/>
              </w:rPr>
              <w:t xml:space="preserve"> or was it before this, or both?</w:t>
            </w:r>
          </w:p>
          <w:p w14:paraId="2942421E" w14:textId="77777777" w:rsidR="00945B99" w:rsidRPr="00825A23" w:rsidRDefault="00945B99" w:rsidP="00D6442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14:paraId="6DEF2EB2" w14:textId="77777777" w:rsidR="00945B99" w:rsidRPr="004F55C9" w:rsidRDefault="00945B99" w:rsidP="00D6442C">
            <w:pPr>
              <w:pStyle w:val="PlainText"/>
              <w:spacing w:before="60"/>
              <w:ind w:left="1117" w:hanging="567"/>
              <w:jc w:val="both"/>
              <w:rPr>
                <w:rFonts w:ascii="Arial" w:hAnsi="Arial" w:cs="Arial"/>
                <w:lang w:val="en-GB"/>
              </w:rPr>
            </w:pPr>
            <w:r w:rsidRPr="00C50F92">
              <w:rPr>
                <w:rFonts w:ascii="Arial" w:hAnsi="Arial" w:cs="Arial"/>
                <w:lang w:val="en-GB"/>
              </w:rPr>
              <w:t xml:space="preserve">(1) Last 12 months </w:t>
            </w:r>
            <w:r w:rsidRPr="00C50F92">
              <w:rPr>
                <w:rFonts w:ascii="Arial" w:hAnsi="Arial" w:cs="Arial"/>
                <w:b/>
                <w:lang w:val="en-GB"/>
              </w:rPr>
              <w:t>[Continue]</w:t>
            </w:r>
            <w:r w:rsidRPr="00C50F92">
              <w:rPr>
                <w:rFonts w:ascii="Arial" w:hAnsi="Arial" w:cs="Arial"/>
                <w:lang w:val="en-GB"/>
              </w:rPr>
              <w:t xml:space="preserve">          (2) Before </w:t>
            </w:r>
            <w:r w:rsidRPr="004F55C9">
              <w:rPr>
                <w:rFonts w:ascii="Arial" w:hAnsi="Arial" w:cs="Arial"/>
                <w:lang w:val="en-GB"/>
              </w:rPr>
              <w:t xml:space="preserve">that </w:t>
            </w:r>
            <w:r w:rsidRPr="004F55C9">
              <w:rPr>
                <w:rFonts w:ascii="Arial" w:hAnsi="Arial" w:cs="Arial"/>
                <w:b/>
                <w:lang w:val="en-GB"/>
              </w:rPr>
              <w:t xml:space="preserve">[Go to </w:t>
            </w:r>
            <w:r w:rsidR="00D6442C" w:rsidRPr="00D02FC8">
              <w:rPr>
                <w:rFonts w:ascii="Arial" w:hAnsi="Arial" w:cs="Arial"/>
                <w:b/>
                <w:szCs w:val="20"/>
              </w:rPr>
              <w:t>POLE2N</w:t>
            </w:r>
            <w:r w:rsidRPr="004F55C9">
              <w:rPr>
                <w:rFonts w:ascii="Arial" w:hAnsi="Arial" w:cs="Arial"/>
                <w:b/>
                <w:lang w:val="en-GB"/>
              </w:rPr>
              <w:t>]</w:t>
            </w:r>
          </w:p>
          <w:p w14:paraId="0BDF4C8B" w14:textId="77777777" w:rsidR="00945B99" w:rsidRPr="004F55C9" w:rsidRDefault="00945B99" w:rsidP="00D6442C">
            <w:pPr>
              <w:pStyle w:val="PlainText"/>
              <w:spacing w:before="60"/>
              <w:ind w:left="1117" w:hanging="567"/>
              <w:jc w:val="both"/>
              <w:rPr>
                <w:rFonts w:ascii="Arial" w:hAnsi="Arial" w:cs="Arial"/>
                <w:lang w:val="en-GB"/>
              </w:rPr>
            </w:pPr>
            <w:r w:rsidRPr="004F55C9">
              <w:rPr>
                <w:rFonts w:ascii="Arial" w:hAnsi="Arial" w:cs="Arial"/>
                <w:lang w:val="en-GB"/>
              </w:rPr>
              <w:t xml:space="preserve">(3) Both </w:t>
            </w:r>
            <w:r w:rsidRPr="004F55C9">
              <w:rPr>
                <w:rFonts w:ascii="Arial" w:hAnsi="Arial" w:cs="Arial"/>
                <w:b/>
                <w:lang w:val="en-GB"/>
              </w:rPr>
              <w:t>[Continue]</w:t>
            </w:r>
            <w:r w:rsidRPr="004F55C9">
              <w:rPr>
                <w:rFonts w:ascii="Arial" w:hAnsi="Arial" w:cs="Arial"/>
                <w:lang w:val="en-GB"/>
              </w:rPr>
              <w:t xml:space="preserve">              (88) DK (cannot remember) </w:t>
            </w:r>
            <w:r w:rsidRPr="004F55C9">
              <w:rPr>
                <w:rFonts w:ascii="Arial" w:hAnsi="Arial" w:cs="Arial"/>
                <w:b/>
                <w:lang w:val="en-GB"/>
              </w:rPr>
              <w:t xml:space="preserve">[Go to </w:t>
            </w:r>
            <w:r w:rsidR="00D6442C" w:rsidRPr="00D02FC8">
              <w:rPr>
                <w:rFonts w:ascii="Arial" w:hAnsi="Arial" w:cs="Arial"/>
                <w:b/>
                <w:szCs w:val="20"/>
              </w:rPr>
              <w:t>POLE2N</w:t>
            </w:r>
            <w:r w:rsidRPr="004F55C9">
              <w:rPr>
                <w:rFonts w:ascii="Arial" w:hAnsi="Arial" w:cs="Arial"/>
                <w:b/>
                <w:lang w:val="en-GB"/>
              </w:rPr>
              <w:t>]</w:t>
            </w:r>
            <w:r w:rsidRPr="004F55C9">
              <w:rPr>
                <w:rFonts w:ascii="Arial" w:hAnsi="Arial" w:cs="Arial"/>
                <w:lang w:val="en-GB"/>
              </w:rPr>
              <w:t xml:space="preserve">    </w:t>
            </w:r>
          </w:p>
          <w:p w14:paraId="108816F0" w14:textId="77777777" w:rsidR="00945B99" w:rsidRPr="00DE1A2A" w:rsidRDefault="00945B99" w:rsidP="00D6442C">
            <w:pPr>
              <w:spacing w:before="60" w:line="240" w:lineRule="exact"/>
              <w:ind w:left="1134" w:hanging="567"/>
              <w:jc w:val="both"/>
              <w:rPr>
                <w:rFonts w:ascii="Arial" w:hAnsi="Arial" w:cs="Arial"/>
                <w:szCs w:val="20"/>
              </w:rPr>
            </w:pPr>
            <w:r w:rsidRPr="004F55C9">
              <w:rPr>
                <w:rFonts w:ascii="Arial" w:hAnsi="Arial" w:cs="Arial"/>
                <w:szCs w:val="20"/>
                <w:lang w:val="en-GB"/>
              </w:rPr>
              <w:t xml:space="preserve">(98) DA </w:t>
            </w:r>
            <w:r w:rsidRPr="004F55C9">
              <w:rPr>
                <w:rFonts w:ascii="Arial" w:hAnsi="Arial" w:cs="Arial"/>
                <w:b/>
                <w:szCs w:val="20"/>
                <w:lang w:val="en-GB"/>
              </w:rPr>
              <w:t xml:space="preserve">[Go to </w:t>
            </w:r>
            <w:r w:rsidR="00D6442C" w:rsidRPr="00D02FC8">
              <w:rPr>
                <w:rFonts w:ascii="Arial" w:hAnsi="Arial" w:cs="Arial"/>
                <w:b/>
                <w:szCs w:val="20"/>
              </w:rPr>
              <w:t>POLE2N</w:t>
            </w:r>
            <w:r w:rsidRPr="004F55C9">
              <w:rPr>
                <w:rFonts w:ascii="Arial" w:hAnsi="Arial" w:cs="Arial"/>
                <w:b/>
                <w:szCs w:val="20"/>
                <w:lang w:val="en-GB"/>
              </w:rPr>
              <w:t>]</w:t>
            </w:r>
            <w:r w:rsidRPr="004F55C9">
              <w:rPr>
                <w:rFonts w:ascii="Arial" w:hAnsi="Arial" w:cs="Arial"/>
                <w:szCs w:val="20"/>
                <w:lang w:val="en-GB"/>
              </w:rPr>
              <w:t xml:space="preserve">       (99) INAP </w:t>
            </w:r>
            <w:r w:rsidRPr="004F55C9">
              <w:rPr>
                <w:rFonts w:ascii="Arial" w:hAnsi="Arial" w:cs="Arial"/>
                <w:b/>
                <w:szCs w:val="20"/>
                <w:lang w:val="en-GB"/>
              </w:rPr>
              <w:t xml:space="preserve">[Go to </w:t>
            </w:r>
            <w:r w:rsidR="00D6442C" w:rsidRPr="00D02FC8">
              <w:rPr>
                <w:rFonts w:ascii="Arial" w:hAnsi="Arial" w:cs="Arial"/>
                <w:b/>
                <w:szCs w:val="20"/>
              </w:rPr>
              <w:t>POLE2N</w:t>
            </w:r>
            <w:r w:rsidRPr="004F55C9">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tcPr>
          <w:p w14:paraId="4FE4AFA2" w14:textId="77777777" w:rsidR="00945B99" w:rsidRPr="009E65BA" w:rsidRDefault="00945B99" w:rsidP="00D6442C">
            <w:pPr>
              <w:rPr>
                <w:rFonts w:ascii="Arial" w:hAnsi="Arial" w:cs="Arial"/>
                <w:b/>
                <w:bCs/>
                <w:szCs w:val="20"/>
              </w:rPr>
            </w:pPr>
          </w:p>
        </w:tc>
      </w:tr>
      <w:tr w:rsidR="00945B99" w:rsidRPr="009E65BA" w14:paraId="110D6F37"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194CF42F" w14:textId="77777777" w:rsidR="00945B99" w:rsidRPr="00806AE0" w:rsidRDefault="00945B99" w:rsidP="00C910B1">
            <w:pPr>
              <w:spacing w:beforeLines="1" w:before="2" w:afterLines="1" w:after="2"/>
              <w:rPr>
                <w:rFonts w:ascii="Arial" w:hAnsi="Arial" w:cs="Arial"/>
                <w:szCs w:val="20"/>
              </w:rPr>
            </w:pPr>
            <w:r w:rsidRPr="00806AE0">
              <w:rPr>
                <w:rFonts w:ascii="Arial" w:hAnsi="Arial" w:cs="Arial"/>
                <w:b/>
                <w:szCs w:val="20"/>
              </w:rPr>
              <w:t>IVOL6B.</w:t>
            </w:r>
            <w:r>
              <w:rPr>
                <w:rFonts w:ascii="Arial" w:hAnsi="Arial" w:cs="Arial"/>
                <w:b/>
                <w:szCs w:val="20"/>
              </w:rPr>
              <w:t xml:space="preserve"> [</w:t>
            </w:r>
            <w:r w:rsidRPr="00806AE0">
              <w:rPr>
                <w:rFonts w:ascii="Arial" w:hAnsi="Arial" w:cs="Arial"/>
                <w:b/>
                <w:bCs/>
                <w:szCs w:val="20"/>
              </w:rPr>
              <w:t>IF during the last 12 months</w:t>
            </w:r>
            <w:r>
              <w:rPr>
                <w:rFonts w:ascii="Arial" w:hAnsi="Arial" w:cs="Arial"/>
                <w:b/>
                <w:bCs/>
                <w:szCs w:val="20"/>
              </w:rPr>
              <w:t xml:space="preserve">] </w:t>
            </w:r>
            <w:r w:rsidRPr="00806AE0">
              <w:rPr>
                <w:rFonts w:ascii="Arial" w:hAnsi="Arial" w:cs="Arial"/>
                <w:szCs w:val="20"/>
              </w:rPr>
              <w:t>How often did this happen during the last 12 months?</w:t>
            </w:r>
          </w:p>
          <w:p w14:paraId="384079C7" w14:textId="77777777" w:rsidR="00945B99" w:rsidRPr="00036508" w:rsidRDefault="00945B99" w:rsidP="00D6442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14:paraId="1C8CA4CE" w14:textId="77777777" w:rsidR="00945B99" w:rsidRPr="00806AE0" w:rsidRDefault="00945B99" w:rsidP="00D6442C">
            <w:pPr>
              <w:tabs>
                <w:tab w:val="left" w:pos="1875"/>
              </w:tabs>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tcPr>
          <w:p w14:paraId="5A9B40AF" w14:textId="77777777" w:rsidR="00945B99" w:rsidRPr="009E65BA" w:rsidRDefault="00945B99" w:rsidP="00D6442C">
            <w:pPr>
              <w:rPr>
                <w:rFonts w:ascii="Arial" w:hAnsi="Arial" w:cs="Arial"/>
                <w:b/>
                <w:bCs/>
                <w:szCs w:val="20"/>
              </w:rPr>
            </w:pPr>
          </w:p>
        </w:tc>
      </w:tr>
      <w:tr w:rsidR="00945B99" w:rsidRPr="009E65BA" w14:paraId="14C12DD1"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4B704B33" w14:textId="77777777" w:rsidR="00945B99" w:rsidRPr="00D66C40"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D66C40">
              <w:rPr>
                <w:rFonts w:ascii="Arial" w:hAnsi="Arial" w:cs="Arial"/>
                <w:b/>
                <w:szCs w:val="20"/>
              </w:rPr>
              <w:t>IVOL6C.</w:t>
            </w:r>
            <w:r w:rsidRPr="00D66C40">
              <w:rPr>
                <w:rFonts w:ascii="Arial" w:hAnsi="Arial" w:cs="Arial"/>
                <w:szCs w:val="20"/>
              </w:rPr>
              <w:t xml:space="preserve"> </w:t>
            </w:r>
            <w:r w:rsidRPr="00D66C40">
              <w:rPr>
                <w:rFonts w:ascii="Arial" w:hAnsi="Arial" w:cs="Arial"/>
                <w:b/>
                <w:bCs/>
                <w:szCs w:val="20"/>
                <w:lang w:val="en-GB" w:eastAsia="en-GB"/>
              </w:rPr>
              <w:t>T</w:t>
            </w:r>
            <w:r>
              <w:rPr>
                <w:rFonts w:ascii="Arial" w:hAnsi="Arial" w:cs="Arial"/>
                <w:b/>
                <w:bCs/>
                <w:szCs w:val="20"/>
                <w:lang w:val="en-GB" w:eastAsia="en-GB"/>
              </w:rPr>
              <w:t>he last time</w:t>
            </w:r>
            <w:r w:rsidRPr="00D66C40">
              <w:rPr>
                <w:rFonts w:ascii="Arial" w:hAnsi="Arial" w:cs="Arial"/>
                <w:szCs w:val="20"/>
                <w:lang w:val="en-GB" w:eastAsia="en-GB"/>
              </w:rPr>
              <w:t xml:space="preserve"> </w:t>
            </w:r>
            <w:r>
              <w:rPr>
                <w:rFonts w:ascii="Arial" w:hAnsi="Arial" w:cs="Arial"/>
                <w:szCs w:val="20"/>
                <w:lang w:val="en-GB" w:eastAsia="en-GB"/>
              </w:rPr>
              <w:t>that this happened,</w:t>
            </w:r>
            <w:r w:rsidRPr="00D66C40">
              <w:rPr>
                <w:rFonts w:ascii="Arial" w:hAnsi="Arial" w:cs="Arial"/>
                <w:szCs w:val="20"/>
                <w:lang w:val="en-GB" w:eastAsia="en-GB"/>
              </w:rPr>
              <w:t xml:space="preserve"> </w:t>
            </w:r>
            <w:r w:rsidRPr="00D66C40">
              <w:rPr>
                <w:rFonts w:ascii="Arial" w:hAnsi="Arial" w:cs="Arial"/>
                <w:szCs w:val="20"/>
              </w:rPr>
              <w:t>did this happen in your home, near your own home, at your workplace, elsewhere in your city or local area, elsewhere in the country, or abroad?</w:t>
            </w:r>
          </w:p>
          <w:p w14:paraId="2E01C28A"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390273">
              <w:rPr>
                <w:rFonts w:ascii="Arial" w:hAnsi="Arial" w:cs="Arial"/>
                <w:bCs/>
                <w:szCs w:val="20"/>
              </w:rPr>
              <w:t>at</w:t>
            </w:r>
            <w:r w:rsidRPr="00E34785">
              <w:rPr>
                <w:rFonts w:ascii="Arial" w:hAnsi="Arial" w:cs="Arial"/>
                <w:szCs w:val="20"/>
              </w:rPr>
              <w:t xml:space="preserve"> your own home                                        </w:t>
            </w:r>
          </w:p>
          <w:p w14:paraId="1490E7E6"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neighborhood</w:t>
            </w:r>
            <w:r w:rsidRPr="00E34785">
              <w:rPr>
                <w:rFonts w:ascii="Arial" w:hAnsi="Arial" w:cs="Arial"/>
                <w:szCs w:val="20"/>
              </w:rPr>
              <w:t xml:space="preserve">                                      </w:t>
            </w:r>
          </w:p>
          <w:p w14:paraId="161D2C23"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14:paraId="7832FC6D"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14:paraId="570AC6E6"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14:paraId="537D5592" w14:textId="7777777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14:paraId="0A48B116" w14:textId="77777777" w:rsidR="00945B99" w:rsidRPr="00E34785"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21BE53D0" w14:textId="77777777" w:rsidR="00945B99"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1DA21C98" w14:textId="77777777" w:rsidR="00945B99" w:rsidRPr="00D66C40" w:rsidRDefault="00945B99" w:rsidP="00C910B1">
            <w:pPr>
              <w:spacing w:beforeLines="1" w:before="2" w:afterLines="1" w:after="2"/>
              <w:ind w:left="-23" w:firstLine="23"/>
              <w:rPr>
                <w:rFonts w:ascii="Arial" w:hAnsi="Arial" w:cs="Arial"/>
                <w:b/>
                <w:szCs w:val="20"/>
              </w:rPr>
            </w:pPr>
            <w:r>
              <w:rPr>
                <w:rFonts w:ascii="Arial" w:hAnsi="Arial" w:cs="Arial"/>
                <w:szCs w:val="20"/>
              </w:rPr>
              <w:t xml:space="preserve">       (99) INAP</w:t>
            </w:r>
            <w:r w:rsidRPr="00D66C40">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tcPr>
          <w:p w14:paraId="6F2FB860" w14:textId="77777777" w:rsidR="00945B99" w:rsidRPr="009E65BA" w:rsidRDefault="00945B99" w:rsidP="00D6442C">
            <w:pPr>
              <w:rPr>
                <w:rFonts w:ascii="Arial" w:hAnsi="Arial" w:cs="Arial"/>
                <w:b/>
                <w:bCs/>
                <w:szCs w:val="20"/>
              </w:rPr>
            </w:pPr>
          </w:p>
        </w:tc>
      </w:tr>
      <w:tr w:rsidR="00945B99" w:rsidRPr="009E65BA" w14:paraId="4B89B7AC"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520776FA" w14:textId="77777777" w:rsidR="00945B99" w:rsidRPr="00AC60CD"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C60CD">
              <w:rPr>
                <w:rFonts w:ascii="Arial" w:hAnsi="Arial" w:cs="Arial"/>
                <w:b/>
                <w:szCs w:val="20"/>
              </w:rPr>
              <w:t>IVOL6D.</w:t>
            </w:r>
            <w:r w:rsidRPr="00AC60CD">
              <w:rPr>
                <w:rFonts w:ascii="Arial" w:hAnsi="Arial" w:cs="Arial"/>
                <w:szCs w:val="20"/>
              </w:rPr>
              <w:t xml:space="preserve"> The </w:t>
            </w:r>
            <w:r w:rsidRPr="00390273">
              <w:rPr>
                <w:rFonts w:ascii="Arial" w:hAnsi="Arial" w:cs="Arial"/>
                <w:b/>
                <w:szCs w:val="20"/>
              </w:rPr>
              <w:t>last time</w:t>
            </w:r>
            <w:r w:rsidR="00337129">
              <w:rPr>
                <w:rFonts w:ascii="Arial" w:hAnsi="Arial" w:cs="Arial"/>
                <w:szCs w:val="20"/>
              </w:rPr>
              <w:t xml:space="preserve"> that this happened h</w:t>
            </w:r>
            <w:r w:rsidRPr="00AC60CD">
              <w:rPr>
                <w:rFonts w:ascii="Arial" w:hAnsi="Arial" w:cs="Arial"/>
                <w:szCs w:val="20"/>
              </w:rPr>
              <w:t>ow many people were involved in committing the offence?</w:t>
            </w:r>
          </w:p>
          <w:p w14:paraId="036C3CAD" w14:textId="77777777"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14:paraId="6A6062E1" w14:textId="77777777"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14:paraId="0EBE4E1F" w14:textId="77777777" w:rsidR="00945B99" w:rsidRPr="00542367" w:rsidRDefault="00945B99" w:rsidP="00D6442C">
            <w:pPr>
              <w:tabs>
                <w:tab w:val="left" w:pos="567"/>
              </w:tabs>
              <w:spacing w:line="240" w:lineRule="exact"/>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r w:rsidRPr="00AC60CD">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tcPr>
          <w:p w14:paraId="35C7C2D2" w14:textId="77777777" w:rsidR="00945B99" w:rsidRPr="009E65BA" w:rsidRDefault="00945B99" w:rsidP="00D6442C">
            <w:pPr>
              <w:rPr>
                <w:rFonts w:ascii="Arial" w:hAnsi="Arial" w:cs="Arial"/>
                <w:b/>
                <w:bCs/>
                <w:szCs w:val="20"/>
              </w:rPr>
            </w:pPr>
          </w:p>
        </w:tc>
      </w:tr>
    </w:tbl>
    <w:p w14:paraId="7D5822F6" w14:textId="77777777" w:rsidR="00945B99" w:rsidRDefault="00945B99" w:rsidP="00945B99">
      <w:pPr>
        <w:rPr>
          <w:rFonts w:ascii="Calibri" w:hAnsi="Calibri"/>
          <w:b/>
          <w:sz w:val="22"/>
          <w:szCs w:val="22"/>
        </w:rPr>
      </w:pPr>
    </w:p>
    <w:p w14:paraId="7C247516" w14:textId="77777777" w:rsidR="00EA1274" w:rsidRDefault="00EA1274" w:rsidP="00945B99">
      <w:pPr>
        <w:rPr>
          <w:rFonts w:ascii="Calibri" w:hAnsi="Calibri"/>
          <w:b/>
          <w:sz w:val="22"/>
          <w:szCs w:val="22"/>
        </w:rPr>
      </w:pPr>
    </w:p>
    <w:p w14:paraId="1DACBF69" w14:textId="77777777" w:rsidR="00EA1274" w:rsidRDefault="00EA1274" w:rsidP="00945B99">
      <w:pPr>
        <w:rPr>
          <w:rFonts w:ascii="Calibri" w:hAnsi="Calibri"/>
          <w:b/>
          <w:sz w:val="22"/>
          <w:szCs w:val="22"/>
        </w:rPr>
      </w:pPr>
    </w:p>
    <w:p w14:paraId="0737E0B6" w14:textId="77777777" w:rsidR="00EA1274" w:rsidRDefault="00EA1274" w:rsidP="00945B99">
      <w:pPr>
        <w:rPr>
          <w:rFonts w:ascii="Calibri" w:hAnsi="Calibri"/>
          <w:b/>
          <w:sz w:val="22"/>
          <w:szCs w:val="22"/>
        </w:rPr>
      </w:pPr>
    </w:p>
    <w:p w14:paraId="05B45720" w14:textId="77777777" w:rsidR="00EA1274" w:rsidRDefault="00EA1274" w:rsidP="00945B99">
      <w:pPr>
        <w:rPr>
          <w:rFonts w:ascii="Calibri" w:hAnsi="Calibri"/>
          <w:b/>
          <w:sz w:val="22"/>
          <w:szCs w:val="22"/>
        </w:rPr>
      </w:pPr>
    </w:p>
    <w:p w14:paraId="727F1228" w14:textId="77777777" w:rsidR="00EA1274" w:rsidRDefault="00EA1274" w:rsidP="00945B99">
      <w:pPr>
        <w:rPr>
          <w:rFonts w:ascii="Calibri" w:hAnsi="Calibri"/>
          <w:b/>
          <w:sz w:val="22"/>
          <w:szCs w:val="22"/>
        </w:rPr>
      </w:pPr>
    </w:p>
    <w:p w14:paraId="0FE876D4" w14:textId="77777777" w:rsidR="00EA1274" w:rsidRDefault="00EA1274" w:rsidP="00945B99">
      <w:pPr>
        <w:rPr>
          <w:rFonts w:ascii="Calibri" w:hAnsi="Calibri"/>
          <w:b/>
          <w:sz w:val="22"/>
          <w:szCs w:val="22"/>
        </w:rPr>
      </w:pPr>
    </w:p>
    <w:p w14:paraId="394243A2" w14:textId="77777777" w:rsidR="00945B99" w:rsidRPr="008D4D3E" w:rsidRDefault="00945B99" w:rsidP="00945B99">
      <w:pPr>
        <w:rPr>
          <w:b/>
        </w:rPr>
      </w:pPr>
      <w:r w:rsidRPr="008D4D3E">
        <w:rPr>
          <w:rFonts w:ascii="Calibri" w:hAnsi="Calibri"/>
          <w:b/>
          <w:sz w:val="22"/>
          <w:szCs w:val="22"/>
        </w:rPr>
        <w:lastRenderedPageBreak/>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9E65BA" w14:paraId="1473BF82"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3E2978E4"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b/>
                <w:szCs w:val="20"/>
              </w:rPr>
              <w:t>IVOL6</w:t>
            </w:r>
            <w:r w:rsidRPr="005D1903">
              <w:rPr>
                <w:rFonts w:ascii="Arial" w:hAnsi="Arial" w:cs="Arial"/>
                <w:b/>
                <w:szCs w:val="20"/>
              </w:rPr>
              <w:t xml:space="preserve">E. </w:t>
            </w:r>
            <w:r w:rsidRPr="005D1903">
              <w:rPr>
                <w:rFonts w:ascii="Arial" w:hAnsi="Arial" w:cs="Arial"/>
                <w:szCs w:val="20"/>
              </w:rPr>
              <w:t xml:space="preserve">Which of the following statements most accurately describes </w:t>
            </w:r>
            <w:r w:rsidRPr="00C2681D">
              <w:rPr>
                <w:rFonts w:ascii="Arial" w:hAnsi="Arial" w:cs="Arial"/>
                <w:b/>
                <w:szCs w:val="20"/>
              </w:rPr>
              <w:t>[THE/AT LEAST ONE]</w:t>
            </w:r>
            <w:r w:rsidRPr="005D1903">
              <w:rPr>
                <w:rFonts w:ascii="Arial" w:hAnsi="Arial" w:cs="Arial"/>
                <w:szCs w:val="20"/>
              </w:rPr>
              <w:t xml:space="preserve"> offender? </w:t>
            </w:r>
            <w:r w:rsidRPr="005D1903">
              <w:rPr>
                <w:rFonts w:ascii="Arial" w:hAnsi="Arial" w:cs="Arial"/>
                <w:b/>
                <w:szCs w:val="20"/>
              </w:rPr>
              <w:t>[Read alternatives]</w:t>
            </w:r>
          </w:p>
          <w:p w14:paraId="580F90E7"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(1) I did not know an/the offender(s) by name or by sight.                       </w:t>
            </w:r>
          </w:p>
          <w:p w14:paraId="6836D218"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(2) I knew an/the offender(s) by sight only                                </w:t>
            </w:r>
          </w:p>
          <w:p w14:paraId="1A26DD4E"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(3) I knew an/the offender(s) by name                                       </w:t>
            </w:r>
          </w:p>
          <w:p w14:paraId="6004B31B"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(88) </w:t>
            </w:r>
            <w:r w:rsidRPr="005D1903">
              <w:rPr>
                <w:rFonts w:ascii="Arial" w:hAnsi="Arial" w:cs="Arial"/>
                <w:b/>
                <w:szCs w:val="20"/>
              </w:rPr>
              <w:t>[Do not read]</w:t>
            </w:r>
            <w:r w:rsidRPr="005D1903">
              <w:rPr>
                <w:rFonts w:ascii="Arial" w:hAnsi="Arial" w:cs="Arial"/>
                <w:szCs w:val="20"/>
              </w:rPr>
              <w:t xml:space="preserve"> DK (I did not see an/the offender(s))</w:t>
            </w:r>
          </w:p>
          <w:p w14:paraId="5B608B00" w14:textId="44815339" w:rsidR="00945B99" w:rsidRPr="00AC60CD" w:rsidRDefault="00945B99" w:rsidP="006D277D">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Pr>
                <w:rFonts w:ascii="Arial" w:hAnsi="Arial" w:cs="Arial"/>
                <w:szCs w:val="20"/>
              </w:rPr>
              <w:t xml:space="preserve"> </w:t>
            </w:r>
            <w:r w:rsidRPr="005D1903">
              <w:rPr>
                <w:rFonts w:ascii="Arial" w:hAnsi="Arial" w:cs="Arial"/>
                <w:szCs w:val="20"/>
              </w:rPr>
              <w:t xml:space="preserve">    (98) </w:t>
            </w:r>
            <w:r w:rsidRPr="005D1903">
              <w:rPr>
                <w:rFonts w:ascii="Arial" w:hAnsi="Arial" w:cs="Arial"/>
                <w:b/>
                <w:szCs w:val="20"/>
              </w:rPr>
              <w:t>[Do not read]</w:t>
            </w:r>
            <w:r w:rsidRPr="005D1903">
              <w:rPr>
                <w:rFonts w:ascii="Arial" w:hAnsi="Arial" w:cs="Arial"/>
                <w:szCs w:val="20"/>
              </w:rPr>
              <w:t xml:space="preserve"> DA (refused)</w:t>
            </w:r>
            <w:r w:rsidR="006D277D">
              <w:rPr>
                <w:rFonts w:ascii="Arial" w:hAnsi="Arial" w:cs="Arial"/>
                <w:szCs w:val="20"/>
              </w:rPr>
              <w:t xml:space="preserve">                                                         </w:t>
            </w:r>
            <w:r w:rsidRPr="005D1903">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tcPr>
          <w:p w14:paraId="21C16CB2" w14:textId="77777777" w:rsidR="00945B99" w:rsidRPr="009E65BA" w:rsidRDefault="00945B99" w:rsidP="00D6442C">
            <w:pPr>
              <w:rPr>
                <w:rFonts w:ascii="Arial" w:hAnsi="Arial" w:cs="Arial"/>
                <w:b/>
                <w:bCs/>
                <w:szCs w:val="20"/>
              </w:rPr>
            </w:pPr>
          </w:p>
        </w:tc>
      </w:tr>
      <w:tr w:rsidR="00945B99" w:rsidRPr="00846FF9" w14:paraId="56F0D0AA" w14:textId="77777777">
        <w:trPr>
          <w:trHeight w:val="575"/>
        </w:trPr>
        <w:tc>
          <w:tcPr>
            <w:tcW w:w="4471" w:type="pct"/>
            <w:tcBorders>
              <w:top w:val="dotted" w:sz="4" w:space="0" w:color="auto"/>
              <w:left w:val="dotted" w:sz="4" w:space="0" w:color="auto"/>
              <w:bottom w:val="dotted" w:sz="4" w:space="0" w:color="auto"/>
              <w:right w:val="dotted" w:sz="4" w:space="0" w:color="000000"/>
            </w:tcBorders>
          </w:tcPr>
          <w:p w14:paraId="438FF588"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IVOL6F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04CB4803"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p>
          <w:p w14:paraId="05965A42" w14:textId="5AAD1D16"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00877C50">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tcPr>
          <w:p w14:paraId="74114E2C" w14:textId="77777777" w:rsidR="00945B99" w:rsidRPr="00846FF9" w:rsidRDefault="00945B99" w:rsidP="00D6442C">
            <w:pPr>
              <w:rPr>
                <w:rFonts w:ascii="Arial" w:hAnsi="Arial" w:cs="Arial"/>
                <w:b/>
                <w:bCs/>
                <w:szCs w:val="20"/>
              </w:rPr>
            </w:pPr>
          </w:p>
        </w:tc>
      </w:tr>
      <w:tr w:rsidR="00945B99" w:rsidRPr="00846FF9" w14:paraId="4447D0FC"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6F81EC23"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IVOL6F</w:t>
            </w:r>
            <w:r w:rsidRPr="00BE7033">
              <w:rPr>
                <w:rFonts w:ascii="Arial" w:hAnsi="Arial" w:cs="Arial"/>
                <w:b/>
                <w:szCs w:val="20"/>
              </w:rPr>
              <w:t>1.</w:t>
            </w:r>
            <w:r>
              <w:rPr>
                <w:rFonts w:ascii="Arial" w:hAnsi="Arial" w:cs="Arial"/>
                <w:szCs w:val="20"/>
              </w:rPr>
              <w:t xml:space="preserve"> </w:t>
            </w:r>
            <w:r w:rsidR="003572FC">
              <w:rPr>
                <w:rFonts w:ascii="Arial" w:hAnsi="Arial" w:cs="Arial"/>
                <w:szCs w:val="20"/>
              </w:rPr>
              <w:t xml:space="preserve">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14:paraId="664CE782"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14:paraId="2F5A5C8A"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14:paraId="773195AC" w14:textId="642364E0" w:rsidR="00945B99" w:rsidRPr="002B3A0F" w:rsidRDefault="00945B99" w:rsidP="00EA1274">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(88) NR             (98) DA              (99) INAP</w:t>
            </w:r>
          </w:p>
        </w:tc>
      </w:tr>
      <w:tr w:rsidR="00945B99" w:rsidRPr="009E65BA" w14:paraId="5AA9824A" w14:textId="77777777">
        <w:trPr>
          <w:trHeight w:val="440"/>
        </w:trPr>
        <w:tc>
          <w:tcPr>
            <w:tcW w:w="4471" w:type="pct"/>
            <w:tcBorders>
              <w:top w:val="dotted" w:sz="4" w:space="0" w:color="auto"/>
              <w:left w:val="dotted" w:sz="4" w:space="0" w:color="auto"/>
              <w:bottom w:val="dotted" w:sz="4" w:space="0" w:color="auto"/>
              <w:right w:val="dotted" w:sz="4" w:space="0" w:color="000000"/>
            </w:tcBorders>
          </w:tcPr>
          <w:p w14:paraId="122923CC"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L6G</w:t>
            </w:r>
            <w:r w:rsidRPr="009E65BA">
              <w:rPr>
                <w:rFonts w:ascii="Arial" w:hAnsi="Arial" w:cs="Arial"/>
                <w:b/>
                <w:szCs w:val="20"/>
              </w:rPr>
              <w:t>.</w:t>
            </w:r>
            <w:r w:rsidRPr="009E65BA">
              <w:rPr>
                <w:rFonts w:ascii="Arial" w:hAnsi="Arial" w:cs="Arial"/>
                <w:szCs w:val="20"/>
              </w:rPr>
              <w:t xml:space="preserve"> The </w:t>
            </w:r>
            <w:r w:rsidRPr="00051C11">
              <w:rPr>
                <w:rFonts w:ascii="Arial" w:hAnsi="Arial" w:cs="Arial"/>
                <w:b/>
                <w:szCs w:val="20"/>
              </w:rPr>
              <w:t>last</w:t>
            </w:r>
            <w:r w:rsidRPr="009E65BA">
              <w:rPr>
                <w:rFonts w:ascii="Arial" w:hAnsi="Arial" w:cs="Arial"/>
                <w:szCs w:val="20"/>
              </w:rPr>
              <w:t xml:space="preserve"> </w:t>
            </w:r>
            <w:r w:rsidRPr="00051C11">
              <w:rPr>
                <w:rFonts w:ascii="Arial" w:hAnsi="Arial" w:cs="Arial"/>
                <w:b/>
                <w:szCs w:val="20"/>
              </w:rPr>
              <w:t>time</w:t>
            </w:r>
            <w:r w:rsidRPr="009E65BA">
              <w:rPr>
                <w:rFonts w:ascii="Arial" w:hAnsi="Arial" w:cs="Arial"/>
                <w:szCs w:val="20"/>
              </w:rPr>
              <w:t xml:space="preserve"> this happened did you or anyone else report the incident to the police? </w:t>
            </w:r>
          </w:p>
          <w:p w14:paraId="4F4F1131" w14:textId="77777777" w:rsidR="00945B99" w:rsidRDefault="00945B99" w:rsidP="00D6442C">
            <w:pPr>
              <w:tabs>
                <w:tab w:val="left" w:pos="567"/>
              </w:tabs>
              <w:spacing w:before="60" w:line="240" w:lineRule="exact"/>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 No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      (99) INAP</w:t>
            </w:r>
          </w:p>
          <w:p w14:paraId="2753549A" w14:textId="77777777" w:rsidR="00945B99" w:rsidRDefault="00945B99" w:rsidP="00D6442C">
            <w:pPr>
              <w:tabs>
                <w:tab w:val="left" w:pos="567"/>
              </w:tabs>
              <w:spacing w:before="60" w:line="240" w:lineRule="exact"/>
              <w:jc w:val="both"/>
              <w:rPr>
                <w:rFonts w:ascii="Arial" w:hAnsi="Arial" w:cs="Arial"/>
                <w:b/>
                <w:szCs w:val="20"/>
              </w:rPr>
            </w:pPr>
            <w:r>
              <w:rPr>
                <w:rFonts w:ascii="Calibri" w:hAnsi="Calibri"/>
                <w:b/>
                <w:color w:val="000000"/>
                <w:sz w:val="22"/>
                <w:szCs w:val="22"/>
              </w:rPr>
              <w:t xml:space="preserve">[GO TO NEXT SECTION – </w:t>
            </w:r>
            <w:r w:rsidR="00D6442C" w:rsidRPr="00D02FC8">
              <w:rPr>
                <w:rFonts w:ascii="Arial" w:hAnsi="Arial" w:cs="Arial"/>
                <w:b/>
                <w:szCs w:val="20"/>
              </w:rPr>
              <w:t>POLE2N</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tcPr>
          <w:p w14:paraId="42E15C94" w14:textId="77777777" w:rsidR="00945B99" w:rsidRPr="009E65BA" w:rsidRDefault="00945B99" w:rsidP="00D6442C">
            <w:pPr>
              <w:rPr>
                <w:rFonts w:ascii="Arial" w:hAnsi="Arial" w:cs="Arial"/>
                <w:b/>
                <w:bCs/>
                <w:szCs w:val="20"/>
              </w:rPr>
            </w:pPr>
          </w:p>
        </w:tc>
      </w:tr>
    </w:tbl>
    <w:p w14:paraId="33F839A2"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2D03E30D" w14:textId="77777777" w:rsidTr="00DB6F6B">
        <w:trPr>
          <w:trHeight w:val="602"/>
        </w:trPr>
        <w:tc>
          <w:tcPr>
            <w:tcW w:w="4474" w:type="pct"/>
          </w:tcPr>
          <w:p w14:paraId="54C7D324" w14:textId="77777777" w:rsidR="008959A2" w:rsidRDefault="008959A2" w:rsidP="00D6442C">
            <w:pPr>
              <w:rPr>
                <w:rFonts w:ascii="Arial" w:hAnsi="Arial" w:cs="Arial"/>
                <w:b/>
                <w:szCs w:val="20"/>
              </w:rPr>
            </w:pPr>
            <w:r w:rsidRPr="00D02FC8">
              <w:rPr>
                <w:rFonts w:ascii="Arial" w:hAnsi="Arial" w:cs="Arial"/>
                <w:b/>
                <w:szCs w:val="20"/>
              </w:rPr>
              <w:t xml:space="preserve">POLE2N.  </w:t>
            </w:r>
            <w:r w:rsidRPr="008778F2">
              <w:rPr>
                <w:rFonts w:ascii="Arial" w:hAnsi="Arial" w:cs="Arial"/>
                <w:szCs w:val="20"/>
              </w:rPr>
              <w:t xml:space="preserve">In general, are you very satisfied, satisfied, </w:t>
            </w:r>
            <w:r>
              <w:rPr>
                <w:rFonts w:ascii="Arial" w:hAnsi="Arial" w:cs="Arial"/>
                <w:b/>
                <w:szCs w:val="20"/>
              </w:rPr>
              <w:t>dis</w:t>
            </w:r>
            <w:r w:rsidRPr="008778F2">
              <w:rPr>
                <w:rFonts w:ascii="Arial" w:hAnsi="Arial" w:cs="Arial"/>
                <w:szCs w:val="20"/>
              </w:rPr>
              <w:t xml:space="preserve">satisfied, or </w:t>
            </w:r>
            <w:r>
              <w:rPr>
                <w:rFonts w:ascii="Arial" w:hAnsi="Arial" w:cs="Arial"/>
                <w:szCs w:val="20"/>
              </w:rPr>
              <w:t>very</w:t>
            </w:r>
            <w:r w:rsidRPr="008778F2">
              <w:rPr>
                <w:rFonts w:ascii="Arial" w:hAnsi="Arial" w:cs="Arial"/>
                <w:szCs w:val="20"/>
              </w:rPr>
              <w:t xml:space="preserve"> </w:t>
            </w:r>
            <w:r w:rsidRPr="00526387">
              <w:rPr>
                <w:rFonts w:ascii="Arial" w:hAnsi="Arial" w:cs="Arial"/>
                <w:b/>
                <w:szCs w:val="20"/>
              </w:rPr>
              <w:t>dis</w:t>
            </w:r>
            <w:r w:rsidRPr="008778F2">
              <w:rPr>
                <w:rFonts w:ascii="Arial" w:hAnsi="Arial" w:cs="Arial"/>
                <w:szCs w:val="20"/>
              </w:rPr>
              <w:t xml:space="preserve">satisfied </w:t>
            </w:r>
            <w:r>
              <w:rPr>
                <w:rFonts w:ascii="Arial" w:hAnsi="Arial" w:cs="Arial"/>
                <w:szCs w:val="20"/>
              </w:rPr>
              <w:t>with the performance of</w:t>
            </w:r>
            <w:r w:rsidRPr="008778F2">
              <w:rPr>
                <w:rFonts w:ascii="Arial" w:hAnsi="Arial" w:cs="Arial"/>
                <w:szCs w:val="20"/>
              </w:rPr>
              <w:t xml:space="preserve"> the police in your </w:t>
            </w:r>
            <w:r w:rsidRPr="0007035F">
              <w:rPr>
                <w:rFonts w:ascii="Arial" w:hAnsi="Arial" w:cs="Arial"/>
                <w:szCs w:val="20"/>
              </w:rPr>
              <w:t>neighborhood</w:t>
            </w:r>
            <w:r w:rsidRPr="008778F2">
              <w:rPr>
                <w:rFonts w:ascii="Arial" w:hAnsi="Arial" w:cs="Arial"/>
                <w:szCs w:val="20"/>
              </w:rPr>
              <w:t>?</w:t>
            </w:r>
            <w:r w:rsidRPr="00D02FC8">
              <w:rPr>
                <w:rFonts w:ascii="Arial" w:hAnsi="Arial" w:cs="Arial"/>
                <w:b/>
                <w:szCs w:val="20"/>
              </w:rPr>
              <w:t xml:space="preserve"> </w:t>
            </w:r>
          </w:p>
          <w:p w14:paraId="10FBFD5F" w14:textId="77777777" w:rsidR="00F311FE" w:rsidRPr="00DB6F6B" w:rsidRDefault="00F311FE" w:rsidP="00D6442C">
            <w:pPr>
              <w:rPr>
                <w:rFonts w:ascii="Arial" w:hAnsi="Arial" w:cs="Arial"/>
                <w:b/>
                <w:szCs w:val="20"/>
              </w:rPr>
            </w:pPr>
            <w:r w:rsidRPr="00DB6F6B">
              <w:rPr>
                <w:rFonts w:ascii="Arial" w:hAnsi="Arial" w:cs="Arial"/>
                <w:b/>
                <w:szCs w:val="20"/>
              </w:rPr>
              <w:t>[If respondent says there is no police, mark 4 “Very dissatisfied”]</w:t>
            </w:r>
          </w:p>
          <w:p w14:paraId="2E33F191" w14:textId="77777777" w:rsidR="00DB6F6B" w:rsidRDefault="008959A2" w:rsidP="00D6442C">
            <w:pPr>
              <w:rPr>
                <w:rFonts w:ascii="Arial" w:hAnsi="Arial" w:cs="Arial"/>
                <w:szCs w:val="20"/>
              </w:rPr>
            </w:pPr>
            <w:r w:rsidRPr="00D02FC8">
              <w:rPr>
                <w:rFonts w:ascii="Arial" w:hAnsi="Arial" w:cs="Arial"/>
                <w:szCs w:val="20"/>
              </w:rPr>
              <w:t xml:space="preserve">(1) Very satisfied    (2) Satisfied        (3) </w:t>
            </w:r>
            <w:r>
              <w:rPr>
                <w:rFonts w:ascii="Arial" w:hAnsi="Arial" w:cs="Arial"/>
                <w:szCs w:val="20"/>
              </w:rPr>
              <w:t>Diss</w:t>
            </w:r>
            <w:r w:rsidRPr="008778F2">
              <w:rPr>
                <w:rFonts w:ascii="Arial" w:hAnsi="Arial" w:cs="Arial"/>
                <w:szCs w:val="20"/>
              </w:rPr>
              <w:t>atisfied</w:t>
            </w:r>
            <w:r w:rsidRPr="00FE104E">
              <w:rPr>
                <w:rFonts w:ascii="Arial" w:hAnsi="Arial" w:cs="Arial"/>
                <w:szCs w:val="20"/>
              </w:rPr>
              <w:t xml:space="preserve"> </w:t>
            </w:r>
            <w:r w:rsidRPr="00D02FC8">
              <w:rPr>
                <w:rFonts w:ascii="Arial" w:hAnsi="Arial" w:cs="Arial"/>
                <w:szCs w:val="20"/>
              </w:rPr>
              <w:t xml:space="preserve">   (4) </w:t>
            </w:r>
            <w:r>
              <w:rPr>
                <w:rFonts w:ascii="Arial" w:hAnsi="Arial" w:cs="Arial"/>
                <w:szCs w:val="20"/>
              </w:rPr>
              <w:t>Very dissatisfied</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(88) NS   </w:t>
            </w:r>
          </w:p>
          <w:p w14:paraId="19C7092A" w14:textId="77777777" w:rsidR="008959A2" w:rsidRPr="005C56B6" w:rsidRDefault="008959A2" w:rsidP="00D6442C">
            <w:pPr>
              <w:rPr>
                <w:rFonts w:ascii="Arial" w:hAnsi="Arial" w:cs="Arial"/>
                <w:b/>
                <w:bCs/>
                <w:szCs w:val="20"/>
              </w:rPr>
            </w:pPr>
            <w:r w:rsidRPr="00D02FC8">
              <w:rPr>
                <w:rFonts w:ascii="Arial" w:hAnsi="Arial" w:cs="Arial"/>
                <w:szCs w:val="20"/>
              </w:rPr>
              <w:t>(98) NR</w:t>
            </w:r>
          </w:p>
        </w:tc>
        <w:tc>
          <w:tcPr>
            <w:tcW w:w="526" w:type="pct"/>
            <w:vAlign w:val="center"/>
          </w:tcPr>
          <w:p w14:paraId="03B760A9" w14:textId="77777777" w:rsidR="008959A2" w:rsidRPr="005C56B6" w:rsidRDefault="008959A2" w:rsidP="00DB6F6B">
            <w:pPr>
              <w:jc w:val="center"/>
              <w:rPr>
                <w:rFonts w:ascii="Arial" w:hAnsi="Arial" w:cs="Arial"/>
                <w:b/>
                <w:bCs/>
                <w:szCs w:val="20"/>
              </w:rPr>
            </w:pPr>
            <w:r w:rsidRPr="00D02FC8">
              <w:rPr>
                <w:rFonts w:ascii="Arial" w:hAnsi="Arial" w:cs="Arial"/>
                <w:b/>
                <w:szCs w:val="20"/>
              </w:rPr>
              <w:t>|__|__|</w:t>
            </w:r>
          </w:p>
        </w:tc>
      </w:tr>
      <w:tr w:rsidR="00AB4CBC" w:rsidRPr="005C56B6" w14:paraId="05B7213B" w14:textId="77777777">
        <w:trPr>
          <w:trHeight w:val="683"/>
        </w:trPr>
        <w:tc>
          <w:tcPr>
            <w:tcW w:w="4474" w:type="pct"/>
          </w:tcPr>
          <w:p w14:paraId="092A3148" w14:textId="473561F4" w:rsidR="00AB4CBC" w:rsidRPr="00962AA1"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w:t>
            </w:r>
            <w:r>
              <w:rPr>
                <w:rFonts w:ascii="Arial" w:hAnsi="Arial" w:cs="Arial"/>
                <w:b/>
                <w:szCs w:val="20"/>
              </w:rPr>
              <w:t>14</w:t>
            </w:r>
            <w:r w:rsidRPr="00956B41">
              <w:rPr>
                <w:rFonts w:ascii="Arial" w:hAnsi="Arial" w:cs="Arial"/>
                <w:b/>
                <w:szCs w:val="20"/>
              </w:rPr>
              <w:t>.</w:t>
            </w:r>
            <w:r w:rsidRPr="00956B41">
              <w:rPr>
                <w:rFonts w:ascii="Arial" w:hAnsi="Arial" w:cs="Arial"/>
                <w:szCs w:val="20"/>
              </w:rPr>
              <w:t xml:space="preserve"> </w:t>
            </w:r>
            <w:r w:rsidRPr="00962AA1">
              <w:rPr>
                <w:rFonts w:ascii="Arial" w:hAnsi="Arial" w:cs="Arial"/>
                <w:szCs w:val="20"/>
              </w:rPr>
              <w:t>Taking everything into account, how good do you think the police in your neighborhood are in controlling crime?  Do you</w:t>
            </w:r>
            <w:r w:rsidR="00A03AAD">
              <w:rPr>
                <w:rFonts w:ascii="Arial" w:hAnsi="Arial" w:cs="Arial"/>
                <w:szCs w:val="20"/>
              </w:rPr>
              <w:t xml:space="preserve"> think they do a very good job, </w:t>
            </w:r>
            <w:r w:rsidRPr="00962AA1">
              <w:rPr>
                <w:rFonts w:ascii="Arial" w:hAnsi="Arial" w:cs="Arial"/>
                <w:szCs w:val="20"/>
              </w:rPr>
              <w:t>a fairly good</w:t>
            </w:r>
            <w:r w:rsidR="00C65BDE">
              <w:rPr>
                <w:rFonts w:ascii="Arial" w:hAnsi="Arial" w:cs="Arial"/>
                <w:szCs w:val="20"/>
              </w:rPr>
              <w:t xml:space="preserve"> job</w:t>
            </w:r>
            <w:r w:rsidRPr="00962AA1">
              <w:rPr>
                <w:rFonts w:ascii="Arial" w:hAnsi="Arial" w:cs="Arial"/>
                <w:szCs w:val="20"/>
              </w:rPr>
              <w:t xml:space="preserve">, </w:t>
            </w:r>
            <w:r w:rsidR="001232A4">
              <w:rPr>
                <w:rFonts w:ascii="Arial" w:hAnsi="Arial" w:cs="Arial"/>
                <w:szCs w:val="20"/>
              </w:rPr>
              <w:t xml:space="preserve">neither good nor poor job, </w:t>
            </w:r>
            <w:r w:rsidRPr="00962AA1">
              <w:rPr>
                <w:rFonts w:ascii="Arial" w:hAnsi="Arial" w:cs="Arial"/>
                <w:szCs w:val="20"/>
              </w:rPr>
              <w:t>a fairly poor job</w:t>
            </w:r>
            <w:r w:rsidR="00AF57EC">
              <w:rPr>
                <w:rFonts w:ascii="Arial" w:hAnsi="Arial" w:cs="Arial"/>
                <w:szCs w:val="20"/>
              </w:rPr>
              <w:t>,</w:t>
            </w:r>
            <w:r w:rsidRPr="00962AA1">
              <w:rPr>
                <w:rFonts w:ascii="Arial" w:hAnsi="Arial" w:cs="Arial"/>
                <w:szCs w:val="20"/>
              </w:rPr>
              <w:t xml:space="preserve"> or a very poor job?            </w:t>
            </w:r>
          </w:p>
          <w:p w14:paraId="32B15C8A" w14:textId="77777777" w:rsidR="00AB4CBC" w:rsidRPr="00962AA1"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962AA1">
              <w:rPr>
                <w:rFonts w:ascii="Arial" w:hAnsi="Arial" w:cs="Arial"/>
                <w:szCs w:val="20"/>
              </w:rPr>
              <w:t xml:space="preserve">      (1) very good job                      (2) fairly good job  </w:t>
            </w:r>
            <w:r>
              <w:rPr>
                <w:rFonts w:ascii="Arial" w:hAnsi="Arial" w:cs="Arial"/>
                <w:szCs w:val="20"/>
              </w:rPr>
              <w:t xml:space="preserve"> </w:t>
            </w:r>
            <w:r w:rsidRPr="00962AA1">
              <w:rPr>
                <w:rFonts w:ascii="Arial" w:hAnsi="Arial" w:cs="Arial"/>
                <w:szCs w:val="20"/>
              </w:rPr>
              <w:t xml:space="preserve">      (3) neither good nor poor job                                    </w:t>
            </w:r>
          </w:p>
          <w:p w14:paraId="5937FB9D" w14:textId="77777777" w:rsidR="00AB4CBC" w:rsidRPr="005C56B6" w:rsidRDefault="00AB4CBC" w:rsidP="00D6442C">
            <w:pPr>
              <w:jc w:val="both"/>
              <w:rPr>
                <w:rFonts w:ascii="Arial" w:hAnsi="Arial" w:cs="Arial"/>
                <w:b/>
                <w:bCs/>
                <w:szCs w:val="20"/>
              </w:rPr>
            </w:pPr>
            <w:r w:rsidRPr="00962AA1">
              <w:rPr>
                <w:rFonts w:ascii="Arial" w:hAnsi="Arial" w:cs="Arial"/>
                <w:szCs w:val="20"/>
              </w:rPr>
              <w:t xml:space="preserve">      (4) fairly poor job</w:t>
            </w:r>
            <w:r>
              <w:rPr>
                <w:rFonts w:ascii="Arial" w:hAnsi="Arial" w:cs="Arial"/>
                <w:szCs w:val="20"/>
              </w:rPr>
              <w:t xml:space="preserve">                </w:t>
            </w:r>
            <w:r w:rsidRPr="00962AA1">
              <w:rPr>
                <w:rFonts w:ascii="Arial" w:hAnsi="Arial" w:cs="Arial"/>
                <w:szCs w:val="20"/>
              </w:rPr>
              <w:t xml:space="preserve">      (5) very poor job</w:t>
            </w:r>
            <w:r>
              <w:rPr>
                <w:rFonts w:ascii="Arial" w:hAnsi="Arial" w:cs="Arial"/>
                <w:szCs w:val="20"/>
              </w:rPr>
              <w:t xml:space="preserve">    </w:t>
            </w:r>
            <w:r w:rsidRPr="00962AA1">
              <w:rPr>
                <w:rFonts w:ascii="Arial" w:hAnsi="Arial" w:cs="Arial"/>
                <w:szCs w:val="20"/>
              </w:rPr>
              <w:t xml:space="preserve">      (88) DK</w:t>
            </w:r>
            <w:r>
              <w:rPr>
                <w:rFonts w:ascii="Arial" w:hAnsi="Arial" w:cs="Arial"/>
                <w:szCs w:val="20"/>
              </w:rPr>
              <w:t xml:space="preserve">        (98) DA (</w:t>
            </w:r>
            <w:r w:rsidRPr="00962AA1">
              <w:rPr>
                <w:rFonts w:ascii="Arial" w:hAnsi="Arial" w:cs="Arial"/>
                <w:szCs w:val="20"/>
              </w:rPr>
              <w:t>Refused</w:t>
            </w:r>
            <w:r>
              <w:rPr>
                <w:rFonts w:ascii="Arial" w:hAnsi="Arial" w:cs="Arial"/>
                <w:szCs w:val="20"/>
              </w:rPr>
              <w:t>)</w:t>
            </w:r>
          </w:p>
        </w:tc>
        <w:tc>
          <w:tcPr>
            <w:tcW w:w="526" w:type="pct"/>
          </w:tcPr>
          <w:p w14:paraId="53BC9BF0" w14:textId="77777777" w:rsidR="00AB4CBC" w:rsidRPr="00D02FC8" w:rsidRDefault="00AB4CBC" w:rsidP="00D6442C">
            <w:pPr>
              <w:jc w:val="center"/>
              <w:rPr>
                <w:rFonts w:ascii="Arial" w:hAnsi="Arial" w:cs="Arial"/>
                <w:b/>
                <w:szCs w:val="20"/>
              </w:rPr>
            </w:pPr>
          </w:p>
        </w:tc>
      </w:tr>
      <w:tr w:rsidR="00AB4CBC" w:rsidRPr="005C56B6" w14:paraId="6DACBB45" w14:textId="77777777">
        <w:trPr>
          <w:trHeight w:val="683"/>
        </w:trPr>
        <w:tc>
          <w:tcPr>
            <w:tcW w:w="4474" w:type="pct"/>
          </w:tcPr>
          <w:p w14:paraId="5D827C25" w14:textId="77777777" w:rsidR="00AB4CBC" w:rsidRPr="00896830" w:rsidRDefault="00AB4CBC"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IVOL15</w:t>
            </w:r>
            <w:r w:rsidRPr="00896830">
              <w:rPr>
                <w:rFonts w:ascii="Arial" w:hAnsi="Arial" w:cs="Arial"/>
                <w:b/>
                <w:szCs w:val="20"/>
              </w:rPr>
              <w:t xml:space="preserve">. </w:t>
            </w:r>
            <w:r w:rsidRPr="00896830">
              <w:rPr>
                <w:rFonts w:ascii="Arial" w:hAnsi="Arial" w:cs="Arial"/>
                <w:szCs w:val="20"/>
              </w:rPr>
              <w:t>To what extent is police harassment a problem in your neighborhood? Is it:</w:t>
            </w:r>
            <w:r>
              <w:rPr>
                <w:rFonts w:ascii="Arial" w:hAnsi="Arial" w:cs="Arial"/>
                <w:szCs w:val="20"/>
              </w:rPr>
              <w:t xml:space="preserve"> </w:t>
            </w:r>
            <w:r w:rsidRPr="00896830">
              <w:rPr>
                <w:rFonts w:ascii="Arial" w:hAnsi="Arial" w:cs="Arial"/>
                <w:b/>
                <w:szCs w:val="20"/>
              </w:rPr>
              <w:t>[Read alternatives]</w:t>
            </w:r>
          </w:p>
          <w:p w14:paraId="71E17B9E" w14:textId="77777777" w:rsidR="00AB4CBC" w:rsidRPr="00896830"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(1) A very big problem</w:t>
            </w:r>
            <w:r>
              <w:rPr>
                <w:rFonts w:ascii="Arial" w:hAnsi="Arial" w:cs="Arial"/>
                <w:szCs w:val="20"/>
              </w:rPr>
              <w:t xml:space="preserve">             </w:t>
            </w:r>
            <w:r w:rsidRPr="00896830">
              <w:rPr>
                <w:rFonts w:ascii="Arial" w:hAnsi="Arial" w:cs="Arial"/>
                <w:szCs w:val="20"/>
              </w:rPr>
              <w:t>(2) A big problem</w:t>
            </w:r>
            <w:r>
              <w:rPr>
                <w:rFonts w:ascii="Arial" w:hAnsi="Arial" w:cs="Arial"/>
                <w:szCs w:val="20"/>
              </w:rPr>
              <w:t xml:space="preserve">          </w:t>
            </w:r>
            <w:r w:rsidRPr="00896830">
              <w:rPr>
                <w:rFonts w:ascii="Arial" w:hAnsi="Arial" w:cs="Arial"/>
                <w:szCs w:val="20"/>
              </w:rPr>
              <w:t>(3) Neither a big nor small problem</w:t>
            </w:r>
          </w:p>
          <w:p w14:paraId="725056FA" w14:textId="77777777" w:rsidR="00AB4CBC"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(4) A small problem</w:t>
            </w:r>
            <w:r>
              <w:rPr>
                <w:rFonts w:ascii="Arial" w:hAnsi="Arial" w:cs="Arial"/>
                <w:szCs w:val="20"/>
              </w:rPr>
              <w:t xml:space="preserve">                 </w:t>
            </w:r>
            <w:r w:rsidRPr="00896830">
              <w:rPr>
                <w:rFonts w:ascii="Arial" w:hAnsi="Arial" w:cs="Arial"/>
                <w:szCs w:val="20"/>
              </w:rPr>
              <w:t xml:space="preserve">(5) </w:t>
            </w:r>
            <w:r w:rsidR="005553CF">
              <w:rPr>
                <w:rFonts w:ascii="Arial" w:hAnsi="Arial" w:cs="Arial"/>
                <w:szCs w:val="20"/>
              </w:rPr>
              <w:t xml:space="preserve">No </w:t>
            </w:r>
            <w:r w:rsidRPr="00896830">
              <w:rPr>
                <w:rFonts w:ascii="Arial" w:hAnsi="Arial" w:cs="Arial"/>
                <w:szCs w:val="20"/>
              </w:rPr>
              <w:t>problem</w:t>
            </w:r>
          </w:p>
          <w:p w14:paraId="0F25BB52" w14:textId="77777777" w:rsidR="00AB4CBC" w:rsidRPr="005C56B6" w:rsidRDefault="00AB4CBC" w:rsidP="00D6442C">
            <w:pPr>
              <w:jc w:val="both"/>
              <w:rPr>
                <w:rFonts w:ascii="Arial" w:hAnsi="Arial" w:cs="Arial"/>
                <w:b/>
                <w:bCs/>
                <w:szCs w:val="20"/>
              </w:rPr>
            </w:pPr>
            <w:r w:rsidRPr="00896830">
              <w:rPr>
                <w:rFonts w:ascii="Arial" w:hAnsi="Arial" w:cs="Arial"/>
                <w:szCs w:val="20"/>
              </w:rPr>
              <w:t>(88) DK</w:t>
            </w:r>
            <w:r>
              <w:rPr>
                <w:rFonts w:ascii="Arial" w:hAnsi="Arial" w:cs="Arial"/>
                <w:szCs w:val="20"/>
              </w:rPr>
              <w:t xml:space="preserve">                                    </w:t>
            </w:r>
            <w:r w:rsidRPr="00896830">
              <w:rPr>
                <w:rFonts w:ascii="Arial" w:hAnsi="Arial" w:cs="Arial"/>
                <w:szCs w:val="20"/>
              </w:rPr>
              <w:t>(9</w:t>
            </w:r>
            <w:r>
              <w:rPr>
                <w:rFonts w:ascii="Arial" w:hAnsi="Arial" w:cs="Arial"/>
                <w:szCs w:val="20"/>
              </w:rPr>
              <w:t>8</w:t>
            </w:r>
            <w:r w:rsidRPr="00896830">
              <w:rPr>
                <w:rFonts w:ascii="Arial" w:hAnsi="Arial" w:cs="Arial"/>
                <w:szCs w:val="20"/>
              </w:rPr>
              <w:t>)</w:t>
            </w:r>
            <w:r>
              <w:rPr>
                <w:rFonts w:ascii="Arial" w:hAnsi="Arial" w:cs="Arial"/>
                <w:szCs w:val="20"/>
              </w:rPr>
              <w:t xml:space="preserve"> DA (R</w:t>
            </w:r>
            <w:r w:rsidRPr="00896830">
              <w:rPr>
                <w:rFonts w:ascii="Arial" w:hAnsi="Arial" w:cs="Arial"/>
                <w:szCs w:val="20"/>
              </w:rPr>
              <w:t>efused</w:t>
            </w:r>
            <w:r>
              <w:rPr>
                <w:rFonts w:ascii="Arial" w:hAnsi="Arial" w:cs="Arial"/>
                <w:szCs w:val="20"/>
              </w:rPr>
              <w:t>)</w:t>
            </w:r>
          </w:p>
        </w:tc>
        <w:tc>
          <w:tcPr>
            <w:tcW w:w="526" w:type="pct"/>
          </w:tcPr>
          <w:p w14:paraId="358FEE10" w14:textId="77777777" w:rsidR="00AB4CBC" w:rsidRPr="00D02FC8" w:rsidRDefault="00AB4CBC" w:rsidP="00D6442C">
            <w:pPr>
              <w:jc w:val="center"/>
              <w:rPr>
                <w:rFonts w:ascii="Arial" w:hAnsi="Arial" w:cs="Arial"/>
                <w:b/>
                <w:szCs w:val="20"/>
              </w:rPr>
            </w:pPr>
          </w:p>
        </w:tc>
      </w:tr>
      <w:tr w:rsidR="00AB4CBC" w:rsidRPr="005C56B6" w14:paraId="536AAEDF" w14:textId="77777777" w:rsidTr="00DB6F6B">
        <w:trPr>
          <w:trHeight w:val="683"/>
        </w:trPr>
        <w:tc>
          <w:tcPr>
            <w:tcW w:w="4474" w:type="pct"/>
          </w:tcPr>
          <w:p w14:paraId="16992FA5" w14:textId="77777777" w:rsidR="00AB4CBC" w:rsidRPr="005C56B6" w:rsidRDefault="00AB4CBC" w:rsidP="00D6442C">
            <w:pPr>
              <w:jc w:val="both"/>
              <w:rPr>
                <w:rFonts w:ascii="Arial" w:hAnsi="Arial" w:cs="Arial"/>
                <w:szCs w:val="20"/>
              </w:rPr>
            </w:pPr>
            <w:r w:rsidRPr="005C56B6">
              <w:rPr>
                <w:rFonts w:ascii="Arial" w:hAnsi="Arial" w:cs="Arial"/>
                <w:b/>
                <w:bCs/>
                <w:szCs w:val="20"/>
              </w:rPr>
              <w:t>AOJ11</w:t>
            </w:r>
            <w:r w:rsidRPr="005C56B6">
              <w:rPr>
                <w:rFonts w:ascii="Arial" w:hAnsi="Arial" w:cs="Arial"/>
                <w:szCs w:val="20"/>
              </w:rPr>
              <w:t xml:space="preserve">. Speaking of the </w:t>
            </w:r>
            <w:r w:rsidRPr="0007035F">
              <w:rPr>
                <w:rFonts w:ascii="Arial" w:hAnsi="Arial" w:cs="Arial"/>
                <w:szCs w:val="20"/>
              </w:rPr>
              <w:t>neighborhood</w:t>
            </w:r>
            <w:r w:rsidRPr="005C56B6">
              <w:rPr>
                <w:rFonts w:ascii="Arial" w:hAnsi="Arial" w:cs="Arial"/>
                <w:szCs w:val="20"/>
              </w:rPr>
              <w:t xml:space="preserve"> where you live and thinking of the possibility of </w:t>
            </w:r>
            <w:r w:rsidRPr="005C56B6">
              <w:rPr>
                <w:rFonts w:ascii="Arial" w:hAnsi="Arial"/>
              </w:rPr>
              <w:t>being assaulted or robbed</w:t>
            </w:r>
            <w:r w:rsidRPr="005C56B6">
              <w:rPr>
                <w:rFonts w:ascii="Arial" w:hAnsi="Arial" w:cs="Arial"/>
                <w:szCs w:val="20"/>
              </w:rPr>
              <w:t xml:space="preserve">, do you feel very safe, somewhat safe, somewhat </w:t>
            </w:r>
            <w:r w:rsidRPr="008778F2">
              <w:rPr>
                <w:rFonts w:ascii="Arial" w:hAnsi="Arial" w:cs="Arial"/>
                <w:b/>
                <w:szCs w:val="20"/>
              </w:rPr>
              <w:t>un</w:t>
            </w:r>
            <w:r w:rsidRPr="005C56B6">
              <w:rPr>
                <w:rFonts w:ascii="Arial" w:hAnsi="Arial" w:cs="Arial"/>
                <w:szCs w:val="20"/>
              </w:rPr>
              <w:t xml:space="preserve">safe or very </w:t>
            </w:r>
            <w:r w:rsidRPr="005C56B6">
              <w:rPr>
                <w:rFonts w:ascii="Arial" w:hAnsi="Arial" w:cs="Arial"/>
                <w:b/>
                <w:szCs w:val="20"/>
              </w:rPr>
              <w:t>un</w:t>
            </w:r>
            <w:r w:rsidRPr="005C56B6">
              <w:rPr>
                <w:rFonts w:ascii="Arial" w:hAnsi="Arial" w:cs="Arial"/>
                <w:szCs w:val="20"/>
              </w:rPr>
              <w:t xml:space="preserve">safe? </w:t>
            </w:r>
          </w:p>
          <w:p w14:paraId="0DC57DDF" w14:textId="77777777" w:rsidR="00AB4CBC" w:rsidRPr="005C56B6" w:rsidRDefault="00AB4CBC" w:rsidP="00D6442C">
            <w:pPr>
              <w:rPr>
                <w:rFonts w:ascii="Arial" w:hAnsi="Arial" w:cs="Arial"/>
                <w:szCs w:val="20"/>
              </w:rPr>
            </w:pPr>
            <w:r w:rsidRPr="005C56B6">
              <w:rPr>
                <w:rFonts w:ascii="Arial" w:hAnsi="Arial" w:cs="Arial"/>
                <w:szCs w:val="20"/>
              </w:rPr>
              <w:t>(1) Very safe              (2) Somewhat safe                      (3) Somewhat unsafe</w:t>
            </w:r>
          </w:p>
          <w:p w14:paraId="6C7A9EF0" w14:textId="77777777" w:rsidR="00AB4CBC" w:rsidRPr="005C56B6" w:rsidRDefault="00AB4CBC" w:rsidP="00D6442C">
            <w:pPr>
              <w:rPr>
                <w:rFonts w:ascii="Arial" w:hAnsi="Arial"/>
              </w:rPr>
            </w:pPr>
            <w:r w:rsidRPr="005C56B6">
              <w:rPr>
                <w:rFonts w:ascii="Arial" w:hAnsi="Arial" w:cs="Arial"/>
                <w:szCs w:val="20"/>
              </w:rPr>
              <w:t>(4) Very unsafe          (88) DK                                       (98) DA</w:t>
            </w:r>
          </w:p>
        </w:tc>
        <w:tc>
          <w:tcPr>
            <w:tcW w:w="526" w:type="pct"/>
            <w:vAlign w:val="center"/>
          </w:tcPr>
          <w:p w14:paraId="37304F9B" w14:textId="77777777" w:rsidR="00AB4CBC" w:rsidRPr="005C56B6" w:rsidRDefault="00AB4CBC" w:rsidP="00DB6F6B">
            <w:pPr>
              <w:jc w:val="center"/>
              <w:rPr>
                <w:rFonts w:ascii="Arial" w:hAnsi="Arial" w:cs="Arial"/>
                <w:b/>
                <w:bCs/>
                <w:szCs w:val="20"/>
              </w:rPr>
            </w:pPr>
            <w:r w:rsidRPr="00D02FC8">
              <w:rPr>
                <w:rFonts w:ascii="Arial" w:hAnsi="Arial" w:cs="Arial"/>
                <w:b/>
                <w:szCs w:val="20"/>
              </w:rPr>
              <w:t>|__|__|</w:t>
            </w:r>
          </w:p>
        </w:tc>
      </w:tr>
    </w:tbl>
    <w:p w14:paraId="3EC37861" w14:textId="77777777" w:rsidR="003B6DC0" w:rsidRDefault="003B6DC0" w:rsidP="00AB0CAF">
      <w:pPr>
        <w:rPr>
          <w:rFonts w:ascii="Arial" w:hAnsi="Arial" w:cs="Arial"/>
          <w:b/>
          <w:szCs w:val="20"/>
        </w:rPr>
      </w:pPr>
    </w:p>
    <w:p w14:paraId="6BEDF322" w14:textId="77777777" w:rsidR="00AB0CAF" w:rsidRDefault="008A595B" w:rsidP="00AB0CAF">
      <w:pPr>
        <w:rPr>
          <w:rFonts w:ascii="Arial" w:hAnsi="Arial" w:cs="Arial"/>
          <w:b/>
          <w:szCs w:val="20"/>
        </w:rPr>
      </w:pPr>
      <w:r>
        <w:rPr>
          <w:rFonts w:ascii="Arial" w:hAnsi="Arial" w:cs="Arial"/>
          <w:b/>
          <w:szCs w:val="20"/>
        </w:rPr>
        <w:t>Now thinking about specific situations, h</w:t>
      </w:r>
      <w:r w:rsidR="00AB0CAF" w:rsidRPr="00956B41">
        <w:rPr>
          <w:rFonts w:ascii="Arial" w:hAnsi="Arial" w:cs="Arial"/>
          <w:b/>
          <w:szCs w:val="20"/>
        </w:rPr>
        <w:t>ow safe do you feel in the following situations?</w:t>
      </w:r>
      <w:r w:rsidR="00AB0CAF">
        <w:rPr>
          <w:rFonts w:ascii="Arial" w:hAnsi="Arial" w:cs="Arial"/>
          <w:b/>
          <w:szCs w:val="20"/>
        </w:rPr>
        <w:t xml:space="preserve">  </w:t>
      </w: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003"/>
        <w:gridCol w:w="720"/>
        <w:gridCol w:w="630"/>
        <w:gridCol w:w="990"/>
        <w:gridCol w:w="900"/>
        <w:gridCol w:w="900"/>
        <w:gridCol w:w="630"/>
        <w:gridCol w:w="720"/>
        <w:gridCol w:w="877"/>
        <w:gridCol w:w="985"/>
      </w:tblGrid>
      <w:tr w:rsidR="00AB0CAF" w:rsidRPr="00956B41" w14:paraId="1E5350CA" w14:textId="77777777" w:rsidTr="0007035F">
        <w:trPr>
          <w:tblHeader/>
        </w:trPr>
        <w:tc>
          <w:tcPr>
            <w:tcW w:w="2003" w:type="dxa"/>
            <w:shd w:val="clear" w:color="auto" w:fill="auto"/>
          </w:tcPr>
          <w:p w14:paraId="22954DA6" w14:textId="77777777"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c>
          <w:tcPr>
            <w:tcW w:w="720" w:type="dxa"/>
            <w:shd w:val="clear" w:color="auto" w:fill="auto"/>
            <w:vAlign w:val="center"/>
          </w:tcPr>
          <w:p w14:paraId="54D09B2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Safe</w:t>
            </w:r>
          </w:p>
        </w:tc>
        <w:tc>
          <w:tcPr>
            <w:tcW w:w="630" w:type="dxa"/>
            <w:shd w:val="clear" w:color="auto" w:fill="auto"/>
            <w:vAlign w:val="center"/>
          </w:tcPr>
          <w:p w14:paraId="61DD8D7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Safe</w:t>
            </w:r>
          </w:p>
        </w:tc>
        <w:tc>
          <w:tcPr>
            <w:tcW w:w="990" w:type="dxa"/>
            <w:vAlign w:val="center"/>
          </w:tcPr>
          <w:p w14:paraId="0B8A28E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highlight w:val="yellow"/>
              </w:rPr>
            </w:pPr>
            <w:r w:rsidRPr="00956B41">
              <w:rPr>
                <w:rFonts w:ascii="Arial" w:hAnsi="Arial" w:cs="Arial"/>
                <w:b/>
                <w:sz w:val="18"/>
                <w:szCs w:val="18"/>
              </w:rPr>
              <w:t>Neither Safe nor Unsafe</w:t>
            </w:r>
          </w:p>
        </w:tc>
        <w:tc>
          <w:tcPr>
            <w:tcW w:w="900" w:type="dxa"/>
            <w:shd w:val="clear" w:color="auto" w:fill="auto"/>
            <w:vAlign w:val="center"/>
          </w:tcPr>
          <w:p w14:paraId="4E506270"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Unsafe</w:t>
            </w:r>
          </w:p>
        </w:tc>
        <w:tc>
          <w:tcPr>
            <w:tcW w:w="900" w:type="dxa"/>
            <w:shd w:val="clear" w:color="auto" w:fill="auto"/>
            <w:vAlign w:val="center"/>
          </w:tcPr>
          <w:p w14:paraId="7CDD3CD3"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Unsafe</w:t>
            </w:r>
          </w:p>
        </w:tc>
        <w:tc>
          <w:tcPr>
            <w:tcW w:w="630" w:type="dxa"/>
            <w:vAlign w:val="center"/>
          </w:tcPr>
          <w:p w14:paraId="4E735832"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DK</w:t>
            </w:r>
          </w:p>
        </w:tc>
        <w:tc>
          <w:tcPr>
            <w:tcW w:w="720" w:type="dxa"/>
            <w:vAlign w:val="center"/>
          </w:tcPr>
          <w:p w14:paraId="3A0B6595" w14:textId="77777777" w:rsidR="00AB0CAF"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DA</w:t>
            </w:r>
          </w:p>
          <w:p w14:paraId="6244E2C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(Refused)</w:t>
            </w:r>
          </w:p>
        </w:tc>
        <w:tc>
          <w:tcPr>
            <w:tcW w:w="877" w:type="dxa"/>
            <w:vAlign w:val="center"/>
          </w:tcPr>
          <w:p w14:paraId="07BD3B2C"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157097">
              <w:rPr>
                <w:rFonts w:ascii="Arial" w:hAnsi="Arial" w:cs="Arial"/>
                <w:b/>
                <w:sz w:val="18"/>
                <w:szCs w:val="18"/>
              </w:rPr>
              <w:t>Not Applicable</w:t>
            </w:r>
          </w:p>
        </w:tc>
        <w:tc>
          <w:tcPr>
            <w:tcW w:w="985" w:type="dxa"/>
          </w:tcPr>
          <w:p w14:paraId="0193CE05" w14:textId="77777777"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r>
      <w:tr w:rsidR="0007035F" w:rsidRPr="00956B41" w14:paraId="1C2EE7CC" w14:textId="77777777" w:rsidTr="0007035F">
        <w:tc>
          <w:tcPr>
            <w:tcW w:w="2003" w:type="dxa"/>
            <w:shd w:val="clear" w:color="auto" w:fill="auto"/>
          </w:tcPr>
          <w:p w14:paraId="7D4F06FC" w14:textId="77777777" w:rsidR="00AB0CAF" w:rsidRPr="00956B41" w:rsidRDefault="00AB0CAF" w:rsidP="00332C49">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IVOL10.</w:t>
            </w:r>
            <w:r w:rsidRPr="00956B41">
              <w:rPr>
                <w:rFonts w:ascii="Arial" w:hAnsi="Arial" w:cs="Arial"/>
                <w:szCs w:val="20"/>
              </w:rPr>
              <w:t xml:space="preserve"> Walking alone in your neighborhood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720" w:type="dxa"/>
            <w:shd w:val="clear" w:color="auto" w:fill="auto"/>
            <w:vAlign w:val="center"/>
          </w:tcPr>
          <w:p w14:paraId="5BCBE054"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30" w:type="dxa"/>
            <w:shd w:val="clear" w:color="auto" w:fill="auto"/>
            <w:vAlign w:val="center"/>
          </w:tcPr>
          <w:p w14:paraId="3769D29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990" w:type="dxa"/>
            <w:vAlign w:val="center"/>
          </w:tcPr>
          <w:p w14:paraId="71C140D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900" w:type="dxa"/>
            <w:shd w:val="clear" w:color="auto" w:fill="auto"/>
            <w:vAlign w:val="center"/>
          </w:tcPr>
          <w:p w14:paraId="1DE1BC0C"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900" w:type="dxa"/>
            <w:shd w:val="clear" w:color="auto" w:fill="auto"/>
            <w:vAlign w:val="center"/>
          </w:tcPr>
          <w:p w14:paraId="77F7CB88"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630" w:type="dxa"/>
            <w:vAlign w:val="center"/>
          </w:tcPr>
          <w:p w14:paraId="784822EE"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720" w:type="dxa"/>
            <w:vAlign w:val="center"/>
          </w:tcPr>
          <w:p w14:paraId="0270EE7D"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877" w:type="dxa"/>
            <w:vAlign w:val="center"/>
          </w:tcPr>
          <w:p w14:paraId="4179E5C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tcPr>
          <w:p w14:paraId="7C712895"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p>
        </w:tc>
      </w:tr>
      <w:tr w:rsidR="0007035F" w:rsidRPr="00956B41" w14:paraId="3D9D32EB" w14:textId="77777777" w:rsidTr="0007035F">
        <w:tc>
          <w:tcPr>
            <w:tcW w:w="2003" w:type="dxa"/>
            <w:shd w:val="clear" w:color="auto" w:fill="auto"/>
          </w:tcPr>
          <w:p w14:paraId="4E7F46C3" w14:textId="77777777" w:rsidR="00AB0CAF" w:rsidRPr="00956B41" w:rsidRDefault="00AB0CAF" w:rsidP="00332C49">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lastRenderedPageBreak/>
              <w:t>IVOL11.</w:t>
            </w:r>
            <w:r w:rsidRPr="00956B41">
              <w:rPr>
                <w:rFonts w:ascii="Arial" w:hAnsi="Arial" w:cs="Arial"/>
                <w:szCs w:val="20"/>
              </w:rPr>
              <w:t xml:space="preserve"> Walking alone in your neighborhood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720" w:type="dxa"/>
            <w:shd w:val="clear" w:color="auto" w:fill="auto"/>
            <w:vAlign w:val="center"/>
          </w:tcPr>
          <w:p w14:paraId="03CA95E3"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30" w:type="dxa"/>
            <w:shd w:val="clear" w:color="auto" w:fill="auto"/>
            <w:vAlign w:val="center"/>
          </w:tcPr>
          <w:p w14:paraId="0DE4E04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990" w:type="dxa"/>
            <w:vAlign w:val="center"/>
          </w:tcPr>
          <w:p w14:paraId="207D1A8D"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900" w:type="dxa"/>
            <w:shd w:val="clear" w:color="auto" w:fill="auto"/>
            <w:vAlign w:val="center"/>
          </w:tcPr>
          <w:p w14:paraId="7A70586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900" w:type="dxa"/>
            <w:shd w:val="clear" w:color="auto" w:fill="auto"/>
            <w:vAlign w:val="center"/>
          </w:tcPr>
          <w:p w14:paraId="42FB742E"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630" w:type="dxa"/>
            <w:vAlign w:val="center"/>
          </w:tcPr>
          <w:p w14:paraId="43A4D4C3"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720" w:type="dxa"/>
            <w:vAlign w:val="center"/>
          </w:tcPr>
          <w:p w14:paraId="258324B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877" w:type="dxa"/>
            <w:vAlign w:val="center"/>
          </w:tcPr>
          <w:p w14:paraId="33236AB3"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tcPr>
          <w:p w14:paraId="70C12B0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p>
        </w:tc>
      </w:tr>
      <w:tr w:rsidR="0007035F" w:rsidRPr="00956B41" w14:paraId="1AE68739" w14:textId="77777777" w:rsidTr="0007035F">
        <w:tc>
          <w:tcPr>
            <w:tcW w:w="2003" w:type="dxa"/>
            <w:shd w:val="clear" w:color="auto" w:fill="auto"/>
          </w:tcPr>
          <w:p w14:paraId="52B726D4" w14:textId="77777777" w:rsidR="00AB0CAF" w:rsidRPr="00956B41" w:rsidRDefault="00AB0CAF" w:rsidP="00332C49">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IVOL12.</w:t>
            </w:r>
            <w:r w:rsidRPr="00956B41">
              <w:rPr>
                <w:rFonts w:ascii="Arial" w:hAnsi="Arial" w:cs="Arial"/>
                <w:szCs w:val="20"/>
              </w:rPr>
              <w:t xml:space="preserve"> Walking alone outside your neighborhood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720" w:type="dxa"/>
            <w:shd w:val="clear" w:color="auto" w:fill="auto"/>
            <w:vAlign w:val="center"/>
          </w:tcPr>
          <w:p w14:paraId="57597B77"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30" w:type="dxa"/>
            <w:shd w:val="clear" w:color="auto" w:fill="auto"/>
            <w:vAlign w:val="center"/>
          </w:tcPr>
          <w:p w14:paraId="1EE26604"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990" w:type="dxa"/>
            <w:vAlign w:val="center"/>
          </w:tcPr>
          <w:p w14:paraId="6E705C80"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900" w:type="dxa"/>
            <w:shd w:val="clear" w:color="auto" w:fill="auto"/>
            <w:vAlign w:val="center"/>
          </w:tcPr>
          <w:p w14:paraId="67998B6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900" w:type="dxa"/>
            <w:shd w:val="clear" w:color="auto" w:fill="auto"/>
            <w:vAlign w:val="center"/>
          </w:tcPr>
          <w:p w14:paraId="0886578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630" w:type="dxa"/>
            <w:vAlign w:val="center"/>
          </w:tcPr>
          <w:p w14:paraId="24D8666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720" w:type="dxa"/>
            <w:vAlign w:val="center"/>
          </w:tcPr>
          <w:p w14:paraId="1CDC61A5"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877" w:type="dxa"/>
            <w:vAlign w:val="center"/>
          </w:tcPr>
          <w:p w14:paraId="4D9AB894"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tcPr>
          <w:p w14:paraId="43A7E41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p>
        </w:tc>
      </w:tr>
      <w:tr w:rsidR="0007035F" w:rsidRPr="00956B41" w14:paraId="313DE406" w14:textId="77777777" w:rsidTr="0007035F">
        <w:tc>
          <w:tcPr>
            <w:tcW w:w="2003" w:type="dxa"/>
            <w:shd w:val="clear" w:color="auto" w:fill="auto"/>
          </w:tcPr>
          <w:p w14:paraId="18DE5E04" w14:textId="77777777" w:rsidR="00AB0CAF" w:rsidRPr="00956B41" w:rsidRDefault="00AB0CAF" w:rsidP="00332C49">
            <w:pPr>
              <w:tabs>
                <w:tab w:val="left" w:pos="342"/>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IVOL13.</w:t>
            </w:r>
            <w:r w:rsidRPr="00956B41">
              <w:rPr>
                <w:rFonts w:ascii="Arial" w:hAnsi="Arial" w:cs="Arial"/>
                <w:szCs w:val="20"/>
              </w:rPr>
              <w:t xml:space="preserve"> Walking alone outside your neighborhood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720" w:type="dxa"/>
            <w:shd w:val="clear" w:color="auto" w:fill="auto"/>
            <w:vAlign w:val="center"/>
          </w:tcPr>
          <w:p w14:paraId="25C97DCC"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30" w:type="dxa"/>
            <w:shd w:val="clear" w:color="auto" w:fill="auto"/>
            <w:vAlign w:val="center"/>
          </w:tcPr>
          <w:p w14:paraId="3DEBB362"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990" w:type="dxa"/>
            <w:vAlign w:val="center"/>
          </w:tcPr>
          <w:p w14:paraId="164D79E4"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900" w:type="dxa"/>
            <w:shd w:val="clear" w:color="auto" w:fill="auto"/>
            <w:vAlign w:val="center"/>
          </w:tcPr>
          <w:p w14:paraId="3549D7A7"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900" w:type="dxa"/>
            <w:shd w:val="clear" w:color="auto" w:fill="auto"/>
            <w:vAlign w:val="center"/>
          </w:tcPr>
          <w:p w14:paraId="6CE2E18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630" w:type="dxa"/>
            <w:vAlign w:val="center"/>
          </w:tcPr>
          <w:p w14:paraId="56F208C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720" w:type="dxa"/>
            <w:vAlign w:val="center"/>
          </w:tcPr>
          <w:p w14:paraId="1E4777F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877" w:type="dxa"/>
            <w:vAlign w:val="center"/>
          </w:tcPr>
          <w:p w14:paraId="36D1DEA7"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tcPr>
          <w:p w14:paraId="2C576EAE"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p>
        </w:tc>
      </w:tr>
    </w:tbl>
    <w:p w14:paraId="2E6199B7" w14:textId="77777777" w:rsidR="00AB0CAF" w:rsidRDefault="00AB0CAF"/>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AB4CBC" w:rsidRPr="005C56B6" w14:paraId="336EF9B2" w14:textId="77777777"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14:paraId="7152CBA8" w14:textId="77777777" w:rsidR="00AB4CBC" w:rsidRPr="005C56B6" w:rsidRDefault="00AB4CBC" w:rsidP="00D6442C">
            <w:pPr>
              <w:jc w:val="both"/>
              <w:rPr>
                <w:rFonts w:ascii="Arial" w:hAnsi="Arial" w:cs="Arial"/>
                <w:b/>
                <w:bCs/>
                <w:szCs w:val="20"/>
              </w:rPr>
            </w:pPr>
            <w:r w:rsidRPr="005C56B6">
              <w:rPr>
                <w:rFonts w:ascii="Arial" w:hAnsi="Arial" w:cs="Arial"/>
                <w:b/>
                <w:bCs/>
                <w:szCs w:val="20"/>
              </w:rPr>
              <w:t xml:space="preserve">PESE1. </w:t>
            </w:r>
            <w:r w:rsidRPr="005C56B6">
              <w:rPr>
                <w:rFonts w:ascii="Arial" w:hAnsi="Arial" w:cs="Arial"/>
                <w:bCs/>
                <w:szCs w:val="20"/>
              </w:rPr>
              <w:t xml:space="preserve">Do you think that the current level of violence in your </w:t>
            </w:r>
            <w:r w:rsidRPr="008778F2">
              <w:rPr>
                <w:rFonts w:ascii="Arial" w:hAnsi="Arial" w:cs="Arial"/>
                <w:b/>
                <w:bCs/>
                <w:szCs w:val="20"/>
              </w:rPr>
              <w:t>neighborhood</w:t>
            </w:r>
            <w:r w:rsidRPr="005C56B6">
              <w:rPr>
                <w:rFonts w:ascii="Arial" w:hAnsi="Arial" w:cs="Arial"/>
                <w:bCs/>
                <w:szCs w:val="20"/>
              </w:rPr>
              <w:t xml:space="preserve"> is </w:t>
            </w:r>
            <w:r w:rsidRPr="008778F2">
              <w:rPr>
                <w:rFonts w:ascii="Arial" w:hAnsi="Arial" w:cs="Arial"/>
                <w:b/>
                <w:bCs/>
                <w:szCs w:val="20"/>
              </w:rPr>
              <w:t xml:space="preserve">higher, about the same, or lower </w:t>
            </w:r>
            <w:r w:rsidRPr="005C56B6">
              <w:rPr>
                <w:rFonts w:ascii="Arial" w:hAnsi="Arial" w:cs="Arial"/>
                <w:bCs/>
                <w:szCs w:val="20"/>
              </w:rPr>
              <w:t>than in other neighborhoods?</w:t>
            </w:r>
            <w:r w:rsidRPr="005C56B6">
              <w:rPr>
                <w:rFonts w:ascii="Arial" w:hAnsi="Arial" w:cs="Arial"/>
                <w:b/>
                <w:bCs/>
                <w:szCs w:val="20"/>
              </w:rPr>
              <w:t xml:space="preserve"> </w:t>
            </w:r>
          </w:p>
          <w:p w14:paraId="105BE57E" w14:textId="77777777"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14:paraId="307FD72F" w14:textId="77777777" w:rsidR="00AB4CBC" w:rsidRPr="005C56B6" w:rsidRDefault="00AB4CBC" w:rsidP="003B6DC0">
            <w:pPr>
              <w:jc w:val="center"/>
              <w:rPr>
                <w:rFonts w:ascii="Arial" w:hAnsi="Arial" w:cs="Arial"/>
                <w:b/>
                <w:bCs/>
                <w:szCs w:val="20"/>
              </w:rPr>
            </w:pPr>
            <w:r w:rsidRPr="00D02FC8">
              <w:rPr>
                <w:rFonts w:ascii="Arial" w:hAnsi="Arial" w:cs="Arial"/>
                <w:b/>
                <w:szCs w:val="20"/>
              </w:rPr>
              <w:t>|__|__|</w:t>
            </w:r>
          </w:p>
        </w:tc>
      </w:tr>
      <w:tr w:rsidR="00AB4CBC" w:rsidRPr="005C56B6" w14:paraId="03048F30" w14:textId="77777777"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14:paraId="436DF06A" w14:textId="77777777" w:rsidR="00AB4CBC" w:rsidRPr="005C56B6" w:rsidRDefault="00AB4CBC" w:rsidP="00D6442C">
            <w:pPr>
              <w:jc w:val="both"/>
              <w:rPr>
                <w:rFonts w:ascii="Arial" w:hAnsi="Arial" w:cs="Arial"/>
                <w:bCs/>
                <w:szCs w:val="20"/>
              </w:rPr>
            </w:pPr>
            <w:r w:rsidRPr="005C56B6">
              <w:rPr>
                <w:rFonts w:ascii="Arial" w:hAnsi="Arial" w:cs="Arial"/>
                <w:b/>
                <w:bCs/>
                <w:szCs w:val="20"/>
              </w:rPr>
              <w:t xml:space="preserve">PESE2. </w:t>
            </w:r>
            <w:r w:rsidRPr="005C56B6">
              <w:rPr>
                <w:rFonts w:ascii="Arial" w:hAnsi="Arial" w:cs="Arial"/>
                <w:bCs/>
                <w:szCs w:val="20"/>
              </w:rPr>
              <w:t xml:space="preserve">Do you think that the current level of violence in your </w:t>
            </w:r>
            <w:r w:rsidRPr="00046892">
              <w:rPr>
                <w:rFonts w:ascii="Arial" w:hAnsi="Arial" w:cs="Arial"/>
                <w:b/>
                <w:bCs/>
                <w:szCs w:val="20"/>
              </w:rPr>
              <w:t>neighborhood</w:t>
            </w:r>
            <w:r w:rsidRPr="005C56B6">
              <w:rPr>
                <w:rFonts w:ascii="Arial" w:hAnsi="Arial" w:cs="Arial"/>
                <w:bCs/>
                <w:szCs w:val="20"/>
              </w:rPr>
              <w:t xml:space="preserve"> is </w:t>
            </w:r>
            <w:r w:rsidRPr="00046892">
              <w:rPr>
                <w:rFonts w:ascii="Arial" w:hAnsi="Arial" w:cs="Arial"/>
                <w:b/>
                <w:bCs/>
                <w:szCs w:val="20"/>
              </w:rPr>
              <w:t xml:space="preserve">higher, about the same, or lower </w:t>
            </w:r>
            <w:r w:rsidRPr="005C56B6">
              <w:rPr>
                <w:rFonts w:ascii="Arial" w:hAnsi="Arial" w:cs="Arial"/>
                <w:bCs/>
                <w:szCs w:val="20"/>
              </w:rPr>
              <w:t>than 12 months ago?</w:t>
            </w:r>
          </w:p>
          <w:p w14:paraId="6BACE8AC" w14:textId="77777777"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14:paraId="63670A57" w14:textId="77777777" w:rsidR="00AB4CBC" w:rsidRPr="005C56B6" w:rsidRDefault="00AB4CBC" w:rsidP="003B6DC0">
            <w:pPr>
              <w:jc w:val="center"/>
              <w:rPr>
                <w:rFonts w:ascii="Arial" w:hAnsi="Arial" w:cs="Arial"/>
                <w:b/>
                <w:bCs/>
                <w:szCs w:val="20"/>
              </w:rPr>
            </w:pPr>
            <w:r w:rsidRPr="00D02FC8">
              <w:rPr>
                <w:rFonts w:ascii="Arial" w:hAnsi="Arial" w:cs="Arial"/>
                <w:b/>
                <w:szCs w:val="20"/>
              </w:rPr>
              <w:t>|__|__|</w:t>
            </w:r>
          </w:p>
        </w:tc>
      </w:tr>
    </w:tbl>
    <w:p w14:paraId="60F5E746" w14:textId="77777777" w:rsidR="008959A2" w:rsidRPr="005C56B6" w:rsidRDefault="008959A2" w:rsidP="008959A2">
      <w:pPr>
        <w:ind w:left="-720"/>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22662DD1" w14:textId="77777777" w:rsidTr="00DB6F6B">
        <w:trPr>
          <w:trHeight w:val="467"/>
        </w:trPr>
        <w:tc>
          <w:tcPr>
            <w:tcW w:w="4474" w:type="pct"/>
          </w:tcPr>
          <w:p w14:paraId="54B6432B" w14:textId="77777777" w:rsidR="008959A2" w:rsidRPr="005C56B6" w:rsidRDefault="008959A2" w:rsidP="00D6442C">
            <w:pPr>
              <w:jc w:val="both"/>
              <w:rPr>
                <w:rFonts w:ascii="Arial" w:hAnsi="Arial" w:cs="Arial"/>
              </w:rPr>
            </w:pPr>
            <w:r w:rsidRPr="005C56B6">
              <w:rPr>
                <w:rFonts w:ascii="Arial" w:hAnsi="Arial" w:cs="Arial"/>
                <w:b/>
              </w:rPr>
              <w:t xml:space="preserve">AOJ17. </w:t>
            </w:r>
            <w:r w:rsidRPr="005C56B6">
              <w:rPr>
                <w:rFonts w:ascii="Arial" w:hAnsi="Arial" w:cs="Arial"/>
                <w:bCs/>
                <w:szCs w:val="20"/>
              </w:rPr>
              <w:t>To what extent do you think your neighborhood is affected by gangs?</w:t>
            </w:r>
            <w:r w:rsidRPr="005C56B6">
              <w:rPr>
                <w:rFonts w:ascii="Arial" w:hAnsi="Arial" w:cs="Arial"/>
                <w:b/>
                <w:bCs/>
                <w:szCs w:val="20"/>
              </w:rPr>
              <w:t xml:space="preserve"> </w:t>
            </w:r>
            <w:r w:rsidRPr="005C56B6">
              <w:rPr>
                <w:rFonts w:ascii="Arial" w:hAnsi="Arial" w:cs="Arial"/>
              </w:rPr>
              <w:t>Would you say a lot, somewhat, a little or none?</w:t>
            </w:r>
            <w:r w:rsidRPr="005C56B6">
              <w:rPr>
                <w:rFonts w:ascii="Arial" w:hAnsi="Arial" w:cs="Arial"/>
                <w:b/>
              </w:rPr>
              <w:t xml:space="preserve"> </w:t>
            </w:r>
          </w:p>
          <w:p w14:paraId="6F3BB830" w14:textId="77777777" w:rsidR="008959A2" w:rsidRPr="005C56B6" w:rsidRDefault="008959A2" w:rsidP="00D6442C">
            <w:pPr>
              <w:pStyle w:val="BodyTextIndent"/>
              <w:tabs>
                <w:tab w:val="right" w:pos="10530"/>
              </w:tabs>
              <w:spacing w:after="0"/>
              <w:ind w:left="0" w:right="460"/>
              <w:jc w:val="both"/>
              <w:rPr>
                <w:rFonts w:ascii="Arial" w:hAnsi="Arial" w:cs="Arial"/>
                <w:b/>
                <w:bCs/>
                <w:szCs w:val="20"/>
              </w:rPr>
            </w:pPr>
            <w:r w:rsidRPr="005C56B6">
              <w:rPr>
                <w:rFonts w:ascii="Arial" w:hAnsi="Arial" w:cs="Arial"/>
              </w:rPr>
              <w:t>(1) A lot               (2) Somewhat          (3) Little             (4) None           (88) DK      (98) DA</w:t>
            </w:r>
          </w:p>
        </w:tc>
        <w:tc>
          <w:tcPr>
            <w:tcW w:w="526" w:type="pct"/>
            <w:vAlign w:val="center"/>
          </w:tcPr>
          <w:p w14:paraId="6115F508" w14:textId="77777777"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3B6DC0" w:rsidRPr="005C56B6" w14:paraId="09B8CECA" w14:textId="77777777" w:rsidTr="00DB6F6B">
        <w:trPr>
          <w:trHeight w:val="467"/>
        </w:trPr>
        <w:tc>
          <w:tcPr>
            <w:tcW w:w="4474" w:type="pct"/>
          </w:tcPr>
          <w:p w14:paraId="44F872B5"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IVOL24.</w:t>
            </w:r>
            <w:r w:rsidRPr="00A7056E">
              <w:rPr>
                <w:rFonts w:ascii="Arial" w:hAnsi="Arial" w:cs="Arial"/>
                <w:b/>
                <w:szCs w:val="20"/>
              </w:rPr>
              <w:t xml:space="preserve"> </w:t>
            </w:r>
            <w:r w:rsidRPr="00A7056E">
              <w:rPr>
                <w:rFonts w:ascii="Arial" w:hAnsi="Arial" w:cs="Arial"/>
                <w:szCs w:val="20"/>
              </w:rPr>
              <w:t>Is there a criminal gang or gangs in your neighborhood?</w:t>
            </w:r>
          </w:p>
          <w:p w14:paraId="0A55640C" w14:textId="77777777" w:rsidR="003B6DC0"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szCs w:val="20"/>
              </w:rPr>
              <w:t xml:space="preserve">(0) No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 xml:space="preserve">] </w:t>
            </w:r>
            <w:r>
              <w:rPr>
                <w:rFonts w:ascii="Arial" w:hAnsi="Arial" w:cs="Arial"/>
                <w:szCs w:val="20"/>
              </w:rPr>
              <w:t xml:space="preserve">          </w:t>
            </w:r>
            <w:r w:rsidRPr="00A7056E">
              <w:rPr>
                <w:rFonts w:ascii="Arial" w:hAnsi="Arial" w:cs="Arial"/>
                <w:szCs w:val="20"/>
              </w:rPr>
              <w:t>(1) Yes</w:t>
            </w:r>
            <w:r>
              <w:rPr>
                <w:rFonts w:ascii="Arial" w:hAnsi="Arial" w:cs="Arial"/>
                <w:szCs w:val="20"/>
              </w:rPr>
              <w:t xml:space="preserve"> </w:t>
            </w:r>
            <w:r w:rsidRPr="00A7056E">
              <w:rPr>
                <w:rFonts w:ascii="Arial" w:hAnsi="Arial" w:cs="Arial"/>
                <w:b/>
                <w:szCs w:val="20"/>
              </w:rPr>
              <w:t>[Continue]</w:t>
            </w:r>
            <w:r>
              <w:rPr>
                <w:rFonts w:ascii="Arial" w:hAnsi="Arial" w:cs="Arial"/>
                <w:szCs w:val="20"/>
              </w:rPr>
              <w:t xml:space="preserve">          </w:t>
            </w:r>
            <w:r w:rsidRPr="00A7056E">
              <w:rPr>
                <w:rFonts w:ascii="Arial" w:hAnsi="Arial" w:cs="Arial"/>
                <w:szCs w:val="20"/>
              </w:rPr>
              <w:t>(88) D</w:t>
            </w:r>
            <w:r>
              <w:rPr>
                <w:rFonts w:ascii="Arial" w:hAnsi="Arial" w:cs="Arial"/>
                <w:szCs w:val="20"/>
              </w:rPr>
              <w:t xml:space="preserve">K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r>
              <w:rPr>
                <w:rFonts w:ascii="Arial" w:hAnsi="Arial" w:cs="Arial"/>
                <w:szCs w:val="20"/>
              </w:rPr>
              <w:t xml:space="preserve">         </w:t>
            </w:r>
          </w:p>
          <w:p w14:paraId="08EBCF1E"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(9</w:t>
            </w:r>
            <w:r>
              <w:rPr>
                <w:rFonts w:ascii="Arial" w:hAnsi="Arial" w:cs="Arial"/>
                <w:szCs w:val="20"/>
              </w:rPr>
              <w:t>8</w:t>
            </w:r>
            <w:r w:rsidRPr="00A7056E">
              <w:rPr>
                <w:rFonts w:ascii="Arial" w:hAnsi="Arial" w:cs="Arial"/>
                <w:szCs w:val="20"/>
              </w:rPr>
              <w:t xml:space="preserve">) </w:t>
            </w:r>
            <w:r>
              <w:rPr>
                <w:rFonts w:ascii="Arial" w:hAnsi="Arial" w:cs="Arial"/>
                <w:szCs w:val="20"/>
              </w:rPr>
              <w:t>DA (R</w:t>
            </w:r>
            <w:r w:rsidRPr="00A7056E">
              <w:rPr>
                <w:rFonts w:ascii="Arial" w:hAnsi="Arial" w:cs="Arial"/>
                <w:szCs w:val="20"/>
              </w:rPr>
              <w:t>efused</w:t>
            </w:r>
            <w:r>
              <w:rPr>
                <w:rFonts w:ascii="Arial" w:hAnsi="Arial" w:cs="Arial"/>
                <w:szCs w:val="20"/>
              </w:rPr>
              <w:t xml:space="preserve">)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p>
        </w:tc>
        <w:tc>
          <w:tcPr>
            <w:tcW w:w="526" w:type="pct"/>
            <w:vAlign w:val="center"/>
          </w:tcPr>
          <w:p w14:paraId="5975728F"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14:paraId="13CC09CF" w14:textId="77777777" w:rsidTr="00DB6F6B">
        <w:trPr>
          <w:trHeight w:val="467"/>
        </w:trPr>
        <w:tc>
          <w:tcPr>
            <w:tcW w:w="4474" w:type="pct"/>
          </w:tcPr>
          <w:p w14:paraId="11E1D202"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IVOL25</w:t>
            </w:r>
            <w:r w:rsidRPr="00A7056E">
              <w:rPr>
                <w:rFonts w:ascii="Arial" w:hAnsi="Arial" w:cs="Arial"/>
                <w:b/>
                <w:szCs w:val="20"/>
              </w:rPr>
              <w:t xml:space="preserve">. </w:t>
            </w:r>
            <w:r w:rsidRPr="00A7056E">
              <w:rPr>
                <w:rFonts w:ascii="Arial" w:hAnsi="Arial" w:cs="Arial"/>
                <w:szCs w:val="20"/>
              </w:rPr>
              <w:t>Compared to one year ago, do you think gangs in your neighborhood now are</w:t>
            </w:r>
            <w:r w:rsidRPr="00E72677">
              <w:rPr>
                <w:rFonts w:ascii="Arial" w:hAnsi="Arial" w:cs="Arial"/>
                <w:szCs w:val="20"/>
              </w:rPr>
              <w:t>:</w:t>
            </w:r>
            <w:r w:rsidRPr="00A7056E">
              <w:rPr>
                <w:rFonts w:ascii="Arial" w:hAnsi="Arial" w:cs="Arial"/>
                <w:b/>
                <w:szCs w:val="20"/>
              </w:rPr>
              <w:t xml:space="preserve"> [Read alternatives]</w:t>
            </w:r>
          </w:p>
          <w:p w14:paraId="1F425A2A"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sidRPr="00A7056E">
              <w:rPr>
                <w:rFonts w:ascii="Arial" w:hAnsi="Arial" w:cs="Arial"/>
                <w:szCs w:val="20"/>
              </w:rPr>
              <w:t>(1) More of a problem              (2) Less of a problem       (3) About the same</w:t>
            </w:r>
          </w:p>
          <w:p w14:paraId="4F89C304"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 xml:space="preserve">(88) DK              </w:t>
            </w:r>
            <w:r>
              <w:rPr>
                <w:rFonts w:ascii="Arial" w:hAnsi="Arial" w:cs="Arial"/>
                <w:szCs w:val="20"/>
              </w:rPr>
              <w:t xml:space="preserve">                   </w:t>
            </w:r>
            <w:r w:rsidRPr="00A7056E">
              <w:rPr>
                <w:rFonts w:ascii="Arial" w:hAnsi="Arial" w:cs="Arial"/>
                <w:szCs w:val="20"/>
              </w:rPr>
              <w:t xml:space="preserve">    (98) DA (Refused)</w:t>
            </w:r>
            <w:r>
              <w:rPr>
                <w:rFonts w:ascii="Arial" w:hAnsi="Arial" w:cs="Arial"/>
                <w:szCs w:val="20"/>
              </w:rPr>
              <w:t xml:space="preserve">                   (99) INAP</w:t>
            </w:r>
          </w:p>
        </w:tc>
        <w:tc>
          <w:tcPr>
            <w:tcW w:w="526" w:type="pct"/>
            <w:vAlign w:val="center"/>
          </w:tcPr>
          <w:p w14:paraId="730B4E69"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14:paraId="6957596F" w14:textId="77777777" w:rsidTr="00DB6F6B">
        <w:trPr>
          <w:trHeight w:val="467"/>
        </w:trPr>
        <w:tc>
          <w:tcPr>
            <w:tcW w:w="4474" w:type="pct"/>
          </w:tcPr>
          <w:p w14:paraId="15A100D3" w14:textId="3E41C1B7" w:rsidR="003B6DC0" w:rsidRPr="00061BA1" w:rsidRDefault="003B6DC0" w:rsidP="003B6DC0">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6</w:t>
            </w:r>
            <w:r w:rsidRPr="00061BA1">
              <w:rPr>
                <w:rFonts w:ascii="Arial" w:hAnsi="Arial" w:cs="Arial"/>
                <w:b/>
                <w:bCs/>
                <w:szCs w:val="20"/>
                <w:lang w:val="en-GB" w:eastAsia="en-GB"/>
              </w:rPr>
              <w:t>.</w:t>
            </w:r>
            <w:r w:rsidRPr="00061BA1">
              <w:rPr>
                <w:rFonts w:ascii="Arial" w:hAnsi="Arial" w:cs="Arial"/>
                <w:bCs/>
                <w:szCs w:val="20"/>
                <w:lang w:val="en-GB" w:eastAsia="en-GB"/>
              </w:rPr>
              <w:t xml:space="preserve"> How much do neighborhood gangs get in the way of you being able to do everyday things, like going to the store or going out at night? </w:t>
            </w:r>
            <w:r w:rsidRPr="00061BA1">
              <w:rPr>
                <w:rFonts w:ascii="Arial" w:hAnsi="Arial" w:cs="Arial"/>
                <w:b/>
                <w:bCs/>
                <w:szCs w:val="20"/>
                <w:lang w:val="en-GB" w:eastAsia="en-GB"/>
              </w:rPr>
              <w:t>[Read alternatives]</w:t>
            </w:r>
          </w:p>
          <w:p w14:paraId="5CA96216" w14:textId="77777777" w:rsidR="003B6DC0" w:rsidRPr="00061BA1" w:rsidRDefault="003B6DC0" w:rsidP="003B6DC0">
            <w:pPr>
              <w:tabs>
                <w:tab w:val="left" w:pos="900"/>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Cs/>
                <w:szCs w:val="20"/>
                <w:lang w:val="en-GB" w:eastAsia="en-GB"/>
              </w:rPr>
              <w:t>(1) A lot</w:t>
            </w:r>
            <w:r>
              <w:rPr>
                <w:rFonts w:ascii="Arial" w:hAnsi="Arial" w:cs="Arial"/>
                <w:bCs/>
                <w:szCs w:val="20"/>
                <w:lang w:val="en-GB" w:eastAsia="en-GB"/>
              </w:rPr>
              <w:t xml:space="preserve">            </w:t>
            </w:r>
            <w:r w:rsidRPr="00061BA1">
              <w:rPr>
                <w:rFonts w:ascii="Arial" w:hAnsi="Arial" w:cs="Arial"/>
                <w:bCs/>
                <w:szCs w:val="20"/>
                <w:lang w:val="en-GB" w:eastAsia="en-GB"/>
              </w:rPr>
              <w:t>(2) Some</w:t>
            </w:r>
            <w:r>
              <w:rPr>
                <w:rFonts w:ascii="Arial" w:hAnsi="Arial" w:cs="Arial"/>
                <w:bCs/>
                <w:szCs w:val="20"/>
                <w:lang w:val="en-GB" w:eastAsia="en-GB"/>
              </w:rPr>
              <w:t xml:space="preserve">                         </w:t>
            </w:r>
            <w:r w:rsidRPr="00061BA1">
              <w:rPr>
                <w:rFonts w:ascii="Arial" w:hAnsi="Arial" w:cs="Arial"/>
                <w:bCs/>
                <w:szCs w:val="20"/>
                <w:lang w:val="en-GB" w:eastAsia="en-GB"/>
              </w:rPr>
              <w:t>(3) A little</w:t>
            </w:r>
            <w:r>
              <w:rPr>
                <w:rFonts w:ascii="Arial" w:hAnsi="Arial" w:cs="Arial"/>
                <w:bCs/>
                <w:szCs w:val="20"/>
                <w:lang w:val="en-GB" w:eastAsia="en-GB"/>
              </w:rPr>
              <w:t xml:space="preserve">                    </w:t>
            </w:r>
            <w:r w:rsidRPr="00061BA1">
              <w:rPr>
                <w:rFonts w:ascii="Arial" w:hAnsi="Arial" w:cs="Arial"/>
                <w:bCs/>
                <w:szCs w:val="20"/>
                <w:lang w:val="en-GB" w:eastAsia="en-GB"/>
              </w:rPr>
              <w:t>(4) Not at all</w:t>
            </w:r>
          </w:p>
          <w:p w14:paraId="6924D21D"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061BA1">
              <w:rPr>
                <w:rFonts w:ascii="Arial" w:hAnsi="Arial" w:cs="Arial"/>
                <w:bCs/>
                <w:szCs w:val="20"/>
                <w:lang w:val="en-GB" w:eastAsia="en-GB"/>
              </w:rPr>
              <w:t>(88) D</w:t>
            </w:r>
            <w:r>
              <w:rPr>
                <w:rFonts w:ascii="Arial" w:hAnsi="Arial" w:cs="Arial"/>
                <w:bCs/>
                <w:szCs w:val="20"/>
                <w:lang w:val="en-GB" w:eastAsia="en-GB"/>
              </w:rPr>
              <w:t xml:space="preserve">K                     </w:t>
            </w:r>
            <w:r w:rsidRPr="00061BA1">
              <w:rPr>
                <w:rFonts w:ascii="Arial" w:hAnsi="Arial" w:cs="Arial"/>
                <w:bCs/>
                <w:szCs w:val="20"/>
                <w:lang w:val="en-GB" w:eastAsia="en-GB"/>
              </w:rPr>
              <w:t>(9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w:t>
            </w:r>
            <w:r w:rsidRPr="00061BA1">
              <w:rPr>
                <w:rFonts w:ascii="Arial" w:hAnsi="Arial" w:cs="Arial"/>
                <w:bCs/>
                <w:szCs w:val="20"/>
                <w:lang w:val="en-GB" w:eastAsia="en-GB"/>
              </w:rPr>
              <w:t>Refused</w:t>
            </w:r>
            <w:r>
              <w:rPr>
                <w:rFonts w:ascii="Arial" w:hAnsi="Arial" w:cs="Arial"/>
                <w:bCs/>
                <w:szCs w:val="20"/>
                <w:lang w:val="en-GB" w:eastAsia="en-GB"/>
              </w:rPr>
              <w:t>)                  (99) INAP</w:t>
            </w:r>
          </w:p>
        </w:tc>
        <w:tc>
          <w:tcPr>
            <w:tcW w:w="526" w:type="pct"/>
            <w:vAlign w:val="center"/>
          </w:tcPr>
          <w:p w14:paraId="449D807F"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8959A2" w:rsidRPr="005C56B6" w14:paraId="01B6F9E3" w14:textId="77777777" w:rsidTr="00DB6F6B">
        <w:trPr>
          <w:trHeight w:val="467"/>
        </w:trPr>
        <w:tc>
          <w:tcPr>
            <w:tcW w:w="4474" w:type="pct"/>
          </w:tcPr>
          <w:p w14:paraId="570ED43C" w14:textId="77777777" w:rsidR="008959A2" w:rsidRPr="005C56B6" w:rsidRDefault="008959A2" w:rsidP="00D6442C">
            <w:pPr>
              <w:pStyle w:val="BodyTextIndent"/>
              <w:tabs>
                <w:tab w:val="right" w:pos="10530"/>
              </w:tabs>
              <w:spacing w:after="0"/>
              <w:ind w:left="0" w:right="460"/>
              <w:jc w:val="both"/>
              <w:rPr>
                <w:rFonts w:ascii="Arial" w:hAnsi="Arial" w:cs="Arial"/>
                <w:szCs w:val="18"/>
              </w:rPr>
            </w:pPr>
            <w:r w:rsidRPr="005C56B6">
              <w:rPr>
                <w:rFonts w:ascii="Arial" w:hAnsi="Arial" w:cs="Arial"/>
                <w:b/>
                <w:bCs/>
                <w:szCs w:val="20"/>
              </w:rPr>
              <w:t>AOJ12</w:t>
            </w:r>
            <w:r w:rsidRPr="005C56B6">
              <w:rPr>
                <w:rFonts w:ascii="Arial" w:hAnsi="Arial" w:cs="Arial"/>
                <w:szCs w:val="20"/>
              </w:rPr>
              <w:t xml:space="preserve">. If you were a victim of a robbery or assault how much faith do you have that the judicial system would punish the guilty? </w:t>
            </w:r>
            <w:r w:rsidRPr="005C56B6">
              <w:rPr>
                <w:rFonts w:ascii="Arial" w:hAnsi="Arial" w:cs="Arial"/>
                <w:b/>
              </w:rPr>
              <w:t>[Read the options]</w:t>
            </w:r>
          </w:p>
          <w:p w14:paraId="6EF0E4A0" w14:textId="77777777" w:rsidR="008959A2" w:rsidRPr="005C56B6" w:rsidRDefault="008959A2" w:rsidP="00D6442C">
            <w:pPr>
              <w:jc w:val="both"/>
              <w:rPr>
                <w:rFonts w:ascii="Arial" w:hAnsi="Arial" w:cs="Arial"/>
                <w:b/>
                <w:bCs/>
                <w:szCs w:val="20"/>
              </w:rPr>
            </w:pPr>
            <w:r w:rsidRPr="005C56B6">
              <w:rPr>
                <w:rFonts w:ascii="Arial" w:hAnsi="Arial" w:cs="Arial"/>
                <w:szCs w:val="20"/>
              </w:rPr>
              <w:t xml:space="preserve"> (1) A lot               (2) Some                 (3) Little              (4) None            (88) DK     (98) DA</w:t>
            </w:r>
          </w:p>
        </w:tc>
        <w:tc>
          <w:tcPr>
            <w:tcW w:w="526" w:type="pct"/>
            <w:vAlign w:val="center"/>
          </w:tcPr>
          <w:p w14:paraId="2A7FBE5F" w14:textId="77777777"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8959A2" w:rsidRPr="005C56B6" w14:paraId="3D654431" w14:textId="77777777" w:rsidTr="00DB6F6B">
        <w:trPr>
          <w:cantSplit/>
          <w:trHeight w:val="499"/>
        </w:trPr>
        <w:tc>
          <w:tcPr>
            <w:tcW w:w="4474" w:type="pct"/>
          </w:tcPr>
          <w:p w14:paraId="639D35DB" w14:textId="77777777" w:rsidR="008959A2" w:rsidRPr="003E1290" w:rsidRDefault="008959A2" w:rsidP="00D6442C">
            <w:pPr>
              <w:rPr>
                <w:rFonts w:ascii="Arial" w:hAnsi="Arial" w:cs="Arial"/>
                <w:b/>
              </w:rPr>
            </w:pPr>
            <w:r w:rsidRPr="003E1290">
              <w:rPr>
                <w:rFonts w:ascii="Arial" w:hAnsi="Arial" w:cs="Arial"/>
                <w:b/>
              </w:rPr>
              <w:lastRenderedPageBreak/>
              <w:t xml:space="preserve">AOJ22. </w:t>
            </w:r>
            <w:r w:rsidRPr="003E1290">
              <w:rPr>
                <w:rFonts w:ascii="Arial" w:hAnsi="Arial" w:cs="Arial"/>
              </w:rPr>
              <w:t>In your opinion, what should be done to reduce crime in a country like ours: Implement preventive measures</w:t>
            </w:r>
            <w:r w:rsidRPr="003E1290">
              <w:rPr>
                <w:rFonts w:ascii="Arial" w:hAnsi="Arial" w:cs="Arial"/>
                <w:b/>
              </w:rPr>
              <w:t xml:space="preserve"> </w:t>
            </w:r>
            <w:r w:rsidRPr="003E1290">
              <w:rPr>
                <w:rFonts w:ascii="Arial" w:hAnsi="Arial" w:cs="Arial"/>
              </w:rPr>
              <w:t>or Increase punishment of criminals?</w:t>
            </w:r>
            <w:r w:rsidRPr="003E1290">
              <w:rPr>
                <w:rFonts w:ascii="Arial" w:hAnsi="Arial" w:cs="Arial"/>
                <w:b/>
              </w:rPr>
              <w:t xml:space="preserve"> </w:t>
            </w:r>
          </w:p>
          <w:p w14:paraId="2127FBD6" w14:textId="77777777" w:rsidR="008959A2" w:rsidRPr="003E1290" w:rsidRDefault="008959A2" w:rsidP="00D6442C">
            <w:pPr>
              <w:rPr>
                <w:rFonts w:ascii="Arial" w:hAnsi="Arial" w:cs="Arial"/>
              </w:rPr>
            </w:pPr>
            <w:r w:rsidRPr="003E1290">
              <w:rPr>
                <w:rFonts w:ascii="Arial" w:hAnsi="Arial" w:cs="Arial"/>
              </w:rPr>
              <w:t>(1) Implement preventive measures</w:t>
            </w:r>
          </w:p>
          <w:p w14:paraId="15F51317" w14:textId="77777777" w:rsidR="008959A2" w:rsidRPr="003E1290" w:rsidRDefault="008959A2" w:rsidP="00D6442C">
            <w:pPr>
              <w:rPr>
                <w:rFonts w:ascii="Arial" w:hAnsi="Arial" w:cs="Arial"/>
              </w:rPr>
            </w:pPr>
            <w:r w:rsidRPr="003E1290">
              <w:rPr>
                <w:rFonts w:ascii="Arial" w:hAnsi="Arial" w:cs="Arial"/>
              </w:rPr>
              <w:t>(2) Increase punishment of criminals</w:t>
            </w:r>
          </w:p>
          <w:p w14:paraId="75EA24BB" w14:textId="77777777" w:rsidR="008959A2" w:rsidRPr="003E1290" w:rsidRDefault="008959A2" w:rsidP="00D6442C">
            <w:pPr>
              <w:rPr>
                <w:rFonts w:ascii="Arial" w:hAnsi="Arial" w:cs="Arial"/>
              </w:rPr>
            </w:pPr>
            <w:r w:rsidRPr="003E1290">
              <w:rPr>
                <w:rFonts w:ascii="Arial" w:hAnsi="Arial" w:cs="Arial"/>
              </w:rPr>
              <w:t xml:space="preserve">(3) </w:t>
            </w:r>
            <w:r w:rsidRPr="003E1290">
              <w:rPr>
                <w:rFonts w:ascii="Arial" w:hAnsi="Arial" w:cs="Arial"/>
                <w:b/>
              </w:rPr>
              <w:t>[Don’t read]</w:t>
            </w:r>
            <w:r w:rsidRPr="003E1290">
              <w:rPr>
                <w:rFonts w:ascii="Arial" w:hAnsi="Arial" w:cs="Arial"/>
              </w:rPr>
              <w:t xml:space="preserve"> Both</w:t>
            </w:r>
          </w:p>
          <w:p w14:paraId="32900FCC" w14:textId="77777777" w:rsidR="008959A2" w:rsidRPr="003E1290" w:rsidRDefault="008959A2" w:rsidP="00D6442C">
            <w:pPr>
              <w:rPr>
                <w:rFonts w:ascii="Arial" w:hAnsi="Arial" w:cs="Arial"/>
              </w:rPr>
            </w:pPr>
            <w:r w:rsidRPr="003E1290">
              <w:rPr>
                <w:rFonts w:ascii="Arial" w:hAnsi="Arial" w:cs="Arial"/>
              </w:rPr>
              <w:t>(88) DK</w:t>
            </w:r>
          </w:p>
          <w:p w14:paraId="5BBAD44F" w14:textId="77777777" w:rsidR="008959A2" w:rsidRPr="003E1290" w:rsidRDefault="008959A2" w:rsidP="00D6442C">
            <w:pPr>
              <w:rPr>
                <w:rFonts w:ascii="Arial" w:hAnsi="Arial" w:cs="Arial"/>
                <w:b/>
              </w:rPr>
            </w:pPr>
            <w:r w:rsidRPr="003E1290">
              <w:rPr>
                <w:rFonts w:ascii="Arial" w:hAnsi="Arial" w:cs="Arial"/>
              </w:rPr>
              <w:t>(98) DA</w:t>
            </w:r>
          </w:p>
        </w:tc>
        <w:tc>
          <w:tcPr>
            <w:tcW w:w="526" w:type="pct"/>
            <w:vAlign w:val="center"/>
          </w:tcPr>
          <w:p w14:paraId="296FB451" w14:textId="77777777" w:rsidR="008959A2" w:rsidRPr="005C56B6" w:rsidRDefault="008959A2" w:rsidP="003B6DC0">
            <w:pPr>
              <w:jc w:val="center"/>
              <w:rPr>
                <w:rFonts w:ascii="Arial" w:hAnsi="Arial" w:cs="Arial"/>
                <w:b/>
                <w:bCs/>
                <w:szCs w:val="20"/>
              </w:rPr>
            </w:pPr>
            <w:r w:rsidRPr="003E1290">
              <w:rPr>
                <w:rFonts w:ascii="Arial" w:hAnsi="Arial" w:cs="Arial"/>
                <w:b/>
                <w:szCs w:val="20"/>
              </w:rPr>
              <w:t>|__|__|</w:t>
            </w:r>
          </w:p>
        </w:tc>
      </w:tr>
    </w:tbl>
    <w:p w14:paraId="70F5F18D" w14:textId="77777777" w:rsidR="008959A2" w:rsidRPr="005C56B6" w:rsidRDefault="008959A2" w:rsidP="008959A2">
      <w:pPr>
        <w:rPr>
          <w:rFonts w:ascii="Arial" w:hAnsi="Arial" w:cs="Arial"/>
          <w:highlight w:val="lightGray"/>
        </w:rPr>
      </w:pPr>
    </w:p>
    <w:p w14:paraId="2640A1B0" w14:textId="77777777" w:rsidR="008959A2" w:rsidRPr="005C56B6" w:rsidRDefault="008959A2" w:rsidP="008959A2">
      <w:pPr>
        <w:widowControl/>
        <w:rPr>
          <w:rFonts w:ascii="Arial" w:hAnsi="Arial" w:cs="Arial"/>
          <w:b/>
        </w:rPr>
      </w:pPr>
      <w:r w:rsidRPr="005C56B6">
        <w:rPr>
          <w:rFonts w:ascii="Arial" w:hAnsi="Arial" w:cs="Arial"/>
          <w:b/>
        </w:rPr>
        <w:t>[</w:t>
      </w:r>
      <w:r w:rsidRPr="005C56B6">
        <w:rPr>
          <w:rFonts w:ascii="Arial" w:hAnsi="Arial" w:cs="Arial"/>
          <w:b/>
          <w:caps/>
        </w:rPr>
        <w:t>Give card B to the respondent]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019"/>
        <w:gridCol w:w="1019"/>
        <w:gridCol w:w="1019"/>
        <w:gridCol w:w="414"/>
        <w:gridCol w:w="605"/>
        <w:gridCol w:w="1019"/>
        <w:gridCol w:w="1019"/>
        <w:gridCol w:w="1019"/>
        <w:gridCol w:w="1260"/>
        <w:gridCol w:w="176"/>
        <w:gridCol w:w="1007"/>
      </w:tblGrid>
      <w:tr w:rsidR="008959A2" w:rsidRPr="005C56B6" w14:paraId="28F787EA" w14:textId="77777777">
        <w:trPr>
          <w:trHeight w:val="1295"/>
        </w:trPr>
        <w:tc>
          <w:tcPr>
            <w:tcW w:w="5000" w:type="pct"/>
            <w:gridSpan w:val="11"/>
            <w:tcBorders>
              <w:top w:val="dotted" w:sz="4" w:space="0" w:color="auto"/>
            </w:tcBorders>
          </w:tcPr>
          <w:p w14:paraId="1887B355" w14:textId="77777777" w:rsidR="008959A2" w:rsidRPr="005C56B6" w:rsidDel="009D2199" w:rsidRDefault="008959A2" w:rsidP="00D6442C">
            <w:pPr>
              <w:widowControl/>
              <w:rPr>
                <w:rFonts w:ascii="Arial" w:hAnsi="Arial" w:cs="Arial"/>
              </w:rPr>
            </w:pPr>
            <w:r w:rsidRPr="005C56B6">
              <w:rPr>
                <w:rFonts w:ascii="Arial" w:hAnsi="Arial" w:cs="Arial"/>
              </w:rPr>
              <w:t xml:space="preserve">On this card there is a ladder with steps numbered 1 to 7, where 1 is the lowest step and means NOT AT ALL and 7 the highest and means A LOT. For example, if I asked you to what extent do you like watching television, if you don’t like watching it at all, you would choose a score of 1, and if, in contrast, you like watching television a lot, you would indicate the number 7 to me. If your opinion is between not at all and a lot, you would choose an intermediate score. So, to what extent do you like watching television? Read me the number. </w:t>
            </w:r>
            <w:r w:rsidRPr="00FE34A0">
              <w:rPr>
                <w:rFonts w:ascii="Arial" w:hAnsi="Arial" w:cs="Arial"/>
                <w:b/>
                <w:bCs/>
                <w:i/>
              </w:rPr>
              <w:t>[Make sure that the respondent understands correctly]</w:t>
            </w:r>
            <w:r w:rsidRPr="00FE34A0">
              <w:rPr>
                <w:rFonts w:ascii="Arial" w:hAnsi="Arial" w:cs="Arial"/>
                <w:i/>
              </w:rPr>
              <w:t>.</w:t>
            </w:r>
          </w:p>
        </w:tc>
      </w:tr>
      <w:tr w:rsidR="008959A2" w:rsidRPr="005C56B6" w14:paraId="596B4DE3"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532" w:type="pct"/>
            <w:tcBorders>
              <w:top w:val="dotted" w:sz="4" w:space="0" w:color="auto"/>
              <w:left w:val="dotted" w:sz="4" w:space="0" w:color="auto"/>
              <w:bottom w:val="dotted" w:sz="4" w:space="0" w:color="auto"/>
              <w:right w:val="dotted" w:sz="4" w:space="0" w:color="auto"/>
            </w:tcBorders>
          </w:tcPr>
          <w:p w14:paraId="3B25F326" w14:textId="77777777" w:rsidR="008959A2" w:rsidRPr="005C56B6" w:rsidRDefault="008959A2" w:rsidP="00D6442C">
            <w:pPr>
              <w:widowControl/>
              <w:jc w:val="center"/>
              <w:rPr>
                <w:rFonts w:ascii="Arial" w:hAnsi="Arial" w:cs="Arial"/>
                <w:szCs w:val="20"/>
              </w:rPr>
            </w:pPr>
            <w:r w:rsidRPr="005C56B6">
              <w:rPr>
                <w:rFonts w:ascii="Arial" w:hAnsi="Arial" w:cs="Arial"/>
                <w:szCs w:val="20"/>
              </w:rPr>
              <w:t>1</w:t>
            </w:r>
          </w:p>
        </w:tc>
        <w:tc>
          <w:tcPr>
            <w:tcW w:w="532" w:type="pct"/>
            <w:tcBorders>
              <w:top w:val="dotted" w:sz="4" w:space="0" w:color="auto"/>
              <w:left w:val="nil"/>
              <w:bottom w:val="dotted" w:sz="4" w:space="0" w:color="auto"/>
              <w:right w:val="dotted" w:sz="4" w:space="0" w:color="auto"/>
            </w:tcBorders>
          </w:tcPr>
          <w:p w14:paraId="39EDDC29" w14:textId="77777777" w:rsidR="008959A2" w:rsidRPr="005C56B6" w:rsidRDefault="008959A2" w:rsidP="00D6442C">
            <w:pPr>
              <w:widowControl/>
              <w:jc w:val="center"/>
              <w:rPr>
                <w:rFonts w:ascii="Arial" w:hAnsi="Arial" w:cs="Arial"/>
                <w:szCs w:val="20"/>
              </w:rPr>
            </w:pPr>
            <w:r w:rsidRPr="005C56B6">
              <w:rPr>
                <w:rFonts w:ascii="Arial" w:hAnsi="Arial" w:cs="Arial"/>
                <w:szCs w:val="20"/>
              </w:rPr>
              <w:t>2</w:t>
            </w:r>
          </w:p>
        </w:tc>
        <w:tc>
          <w:tcPr>
            <w:tcW w:w="532" w:type="pct"/>
            <w:tcBorders>
              <w:top w:val="dotted" w:sz="4" w:space="0" w:color="auto"/>
              <w:left w:val="nil"/>
              <w:bottom w:val="dotted" w:sz="4" w:space="0" w:color="auto"/>
              <w:right w:val="dotted" w:sz="4" w:space="0" w:color="auto"/>
            </w:tcBorders>
          </w:tcPr>
          <w:p w14:paraId="7523E530" w14:textId="77777777" w:rsidR="008959A2" w:rsidRPr="005C56B6" w:rsidRDefault="008959A2" w:rsidP="00D6442C">
            <w:pPr>
              <w:widowControl/>
              <w:jc w:val="center"/>
              <w:rPr>
                <w:rFonts w:ascii="Arial" w:hAnsi="Arial" w:cs="Arial"/>
                <w:szCs w:val="20"/>
              </w:rPr>
            </w:pPr>
            <w:r w:rsidRPr="005C56B6">
              <w:rPr>
                <w:rFonts w:ascii="Arial" w:hAnsi="Arial" w:cs="Arial"/>
                <w:szCs w:val="20"/>
              </w:rPr>
              <w:t>3</w:t>
            </w:r>
          </w:p>
        </w:tc>
        <w:tc>
          <w:tcPr>
            <w:tcW w:w="532" w:type="pct"/>
            <w:gridSpan w:val="2"/>
            <w:tcBorders>
              <w:top w:val="dotted" w:sz="4" w:space="0" w:color="auto"/>
              <w:left w:val="nil"/>
              <w:bottom w:val="dotted" w:sz="4" w:space="0" w:color="auto"/>
              <w:right w:val="dotted" w:sz="4" w:space="0" w:color="000000"/>
            </w:tcBorders>
          </w:tcPr>
          <w:p w14:paraId="7D1C4989" w14:textId="77777777" w:rsidR="008959A2" w:rsidRPr="005C56B6" w:rsidRDefault="008959A2" w:rsidP="00D6442C">
            <w:pPr>
              <w:widowControl/>
              <w:jc w:val="center"/>
              <w:rPr>
                <w:rFonts w:ascii="Arial" w:hAnsi="Arial" w:cs="Arial"/>
                <w:szCs w:val="20"/>
              </w:rPr>
            </w:pPr>
            <w:r w:rsidRPr="005C56B6">
              <w:rPr>
                <w:rFonts w:ascii="Arial" w:hAnsi="Arial" w:cs="Arial"/>
                <w:szCs w:val="20"/>
              </w:rPr>
              <w:t>4</w:t>
            </w:r>
          </w:p>
        </w:tc>
        <w:tc>
          <w:tcPr>
            <w:tcW w:w="532" w:type="pct"/>
            <w:tcBorders>
              <w:top w:val="dotted" w:sz="4" w:space="0" w:color="auto"/>
              <w:left w:val="nil"/>
              <w:bottom w:val="dotted" w:sz="4" w:space="0" w:color="auto"/>
              <w:right w:val="dotted" w:sz="4" w:space="0" w:color="auto"/>
            </w:tcBorders>
          </w:tcPr>
          <w:p w14:paraId="413E0A93" w14:textId="77777777" w:rsidR="008959A2" w:rsidRPr="005C56B6" w:rsidRDefault="008959A2" w:rsidP="00D6442C">
            <w:pPr>
              <w:widowControl/>
              <w:jc w:val="center"/>
              <w:rPr>
                <w:rFonts w:ascii="Arial" w:hAnsi="Arial" w:cs="Arial"/>
                <w:szCs w:val="20"/>
              </w:rPr>
            </w:pPr>
            <w:r w:rsidRPr="005C56B6">
              <w:rPr>
                <w:rFonts w:ascii="Arial" w:hAnsi="Arial" w:cs="Arial"/>
                <w:szCs w:val="20"/>
              </w:rPr>
              <w:t>5</w:t>
            </w:r>
          </w:p>
        </w:tc>
        <w:tc>
          <w:tcPr>
            <w:tcW w:w="532" w:type="pct"/>
            <w:tcBorders>
              <w:top w:val="dotted" w:sz="4" w:space="0" w:color="auto"/>
              <w:left w:val="nil"/>
              <w:bottom w:val="dotted" w:sz="4" w:space="0" w:color="auto"/>
              <w:right w:val="dotted" w:sz="4" w:space="0" w:color="auto"/>
            </w:tcBorders>
          </w:tcPr>
          <w:p w14:paraId="04288259" w14:textId="77777777" w:rsidR="008959A2" w:rsidRPr="005C56B6" w:rsidRDefault="008959A2" w:rsidP="00D6442C">
            <w:pPr>
              <w:widowControl/>
              <w:jc w:val="center"/>
              <w:rPr>
                <w:rFonts w:ascii="Arial" w:hAnsi="Arial" w:cs="Arial"/>
                <w:szCs w:val="20"/>
              </w:rPr>
            </w:pPr>
            <w:r w:rsidRPr="005C56B6">
              <w:rPr>
                <w:rFonts w:ascii="Arial" w:hAnsi="Arial" w:cs="Arial"/>
                <w:szCs w:val="20"/>
              </w:rPr>
              <w:t>6</w:t>
            </w:r>
          </w:p>
        </w:tc>
        <w:tc>
          <w:tcPr>
            <w:tcW w:w="532" w:type="pct"/>
            <w:tcBorders>
              <w:top w:val="dotted" w:sz="4" w:space="0" w:color="auto"/>
              <w:left w:val="nil"/>
              <w:bottom w:val="dotted" w:sz="4" w:space="0" w:color="auto"/>
              <w:right w:val="dotted" w:sz="4" w:space="0" w:color="auto"/>
            </w:tcBorders>
          </w:tcPr>
          <w:p w14:paraId="211D34C0" w14:textId="77777777" w:rsidR="008959A2" w:rsidRPr="005C56B6" w:rsidRDefault="008959A2" w:rsidP="00D6442C">
            <w:pPr>
              <w:widowControl/>
              <w:jc w:val="center"/>
              <w:rPr>
                <w:rFonts w:ascii="Arial" w:hAnsi="Arial" w:cs="Arial"/>
                <w:szCs w:val="20"/>
              </w:rPr>
            </w:pPr>
            <w:r w:rsidRPr="005C56B6">
              <w:rPr>
                <w:rFonts w:ascii="Arial" w:hAnsi="Arial" w:cs="Arial"/>
                <w:szCs w:val="20"/>
              </w:rPr>
              <w:t>7</w:t>
            </w:r>
          </w:p>
        </w:tc>
        <w:tc>
          <w:tcPr>
            <w:tcW w:w="658" w:type="pct"/>
            <w:tcBorders>
              <w:top w:val="dotted" w:sz="4" w:space="0" w:color="auto"/>
              <w:left w:val="nil"/>
              <w:bottom w:val="dotted" w:sz="4" w:space="0" w:color="auto"/>
              <w:right w:val="dotted" w:sz="4" w:space="0" w:color="auto"/>
            </w:tcBorders>
          </w:tcPr>
          <w:p w14:paraId="787D67DD" w14:textId="77777777" w:rsidR="008959A2" w:rsidRPr="005C56B6" w:rsidRDefault="008959A2" w:rsidP="00D6442C">
            <w:pPr>
              <w:widowControl/>
              <w:jc w:val="center"/>
              <w:rPr>
                <w:rFonts w:ascii="Arial" w:hAnsi="Arial" w:cs="Arial"/>
                <w:szCs w:val="20"/>
              </w:rPr>
            </w:pPr>
            <w:r w:rsidRPr="005C56B6">
              <w:rPr>
                <w:rFonts w:ascii="Arial" w:hAnsi="Arial" w:cs="Arial"/>
                <w:szCs w:val="20"/>
              </w:rPr>
              <w:t>88</w:t>
            </w:r>
          </w:p>
        </w:tc>
        <w:tc>
          <w:tcPr>
            <w:tcW w:w="618" w:type="pct"/>
            <w:gridSpan w:val="2"/>
            <w:tcBorders>
              <w:top w:val="dotted" w:sz="4" w:space="0" w:color="auto"/>
              <w:left w:val="nil"/>
              <w:bottom w:val="dotted" w:sz="4" w:space="0" w:color="auto"/>
              <w:right w:val="dotted" w:sz="4" w:space="0" w:color="auto"/>
            </w:tcBorders>
          </w:tcPr>
          <w:p w14:paraId="7E067960" w14:textId="77777777" w:rsidR="008959A2" w:rsidRPr="005C56B6" w:rsidRDefault="008959A2" w:rsidP="00D6442C">
            <w:pPr>
              <w:widowControl/>
              <w:jc w:val="center"/>
              <w:rPr>
                <w:rFonts w:ascii="Arial" w:hAnsi="Arial" w:cs="Arial"/>
                <w:szCs w:val="20"/>
              </w:rPr>
            </w:pPr>
            <w:r w:rsidRPr="005C56B6">
              <w:rPr>
                <w:rFonts w:ascii="Arial" w:hAnsi="Arial" w:cs="Arial"/>
                <w:szCs w:val="20"/>
              </w:rPr>
              <w:t>98</w:t>
            </w:r>
          </w:p>
        </w:tc>
      </w:tr>
      <w:tr w:rsidR="008959A2" w:rsidRPr="005C56B6" w14:paraId="7C507B9C"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812" w:type="pct"/>
            <w:gridSpan w:val="4"/>
            <w:tcBorders>
              <w:top w:val="dotted" w:sz="4" w:space="0" w:color="auto"/>
              <w:left w:val="dotted" w:sz="4" w:space="0" w:color="auto"/>
              <w:bottom w:val="dotted" w:sz="4" w:space="0" w:color="auto"/>
              <w:right w:val="dotted" w:sz="4" w:space="0" w:color="000000"/>
            </w:tcBorders>
          </w:tcPr>
          <w:p w14:paraId="0497DA9B" w14:textId="77777777" w:rsidR="008959A2" w:rsidRPr="005C56B6" w:rsidRDefault="008959A2" w:rsidP="00D6442C">
            <w:pPr>
              <w:widowControl/>
              <w:rPr>
                <w:rFonts w:ascii="Arial" w:hAnsi="Arial" w:cs="Arial"/>
                <w:b/>
              </w:rPr>
            </w:pPr>
            <w:r w:rsidRPr="005C56B6">
              <w:rPr>
                <w:rFonts w:ascii="Arial" w:hAnsi="Arial" w:cs="Arial"/>
                <w:b/>
              </w:rPr>
              <w:t>Not at all</w:t>
            </w:r>
          </w:p>
        </w:tc>
        <w:tc>
          <w:tcPr>
            <w:tcW w:w="1912" w:type="pct"/>
            <w:gridSpan w:val="4"/>
            <w:tcBorders>
              <w:top w:val="dotted" w:sz="4" w:space="0" w:color="auto"/>
              <w:left w:val="nil"/>
              <w:bottom w:val="dotted" w:sz="4" w:space="0" w:color="auto"/>
              <w:right w:val="dotted" w:sz="4" w:space="0" w:color="000000"/>
            </w:tcBorders>
          </w:tcPr>
          <w:p w14:paraId="50AA1751" w14:textId="77777777" w:rsidR="008959A2" w:rsidRPr="005C56B6" w:rsidRDefault="008959A2" w:rsidP="00D6442C">
            <w:pPr>
              <w:widowControl/>
              <w:jc w:val="right"/>
              <w:rPr>
                <w:rFonts w:ascii="Arial" w:hAnsi="Arial" w:cs="Arial"/>
                <w:b/>
                <w:bCs/>
                <w:szCs w:val="20"/>
              </w:rPr>
            </w:pPr>
            <w:r w:rsidRPr="005C56B6">
              <w:rPr>
                <w:rFonts w:ascii="Arial" w:hAnsi="Arial" w:cs="Arial"/>
                <w:b/>
                <w:bCs/>
                <w:szCs w:val="20"/>
              </w:rPr>
              <w:t>A lot</w:t>
            </w:r>
          </w:p>
        </w:tc>
        <w:tc>
          <w:tcPr>
            <w:tcW w:w="658" w:type="pct"/>
            <w:tcBorders>
              <w:top w:val="dotted" w:sz="4" w:space="0" w:color="auto"/>
              <w:left w:val="nil"/>
              <w:bottom w:val="dotted" w:sz="4" w:space="0" w:color="auto"/>
              <w:right w:val="dotted" w:sz="4" w:space="0" w:color="000000"/>
            </w:tcBorders>
          </w:tcPr>
          <w:p w14:paraId="284D624F" w14:textId="77777777" w:rsidR="008959A2" w:rsidRPr="005C56B6" w:rsidRDefault="008959A2" w:rsidP="00D6442C">
            <w:pPr>
              <w:widowControl/>
              <w:jc w:val="center"/>
              <w:rPr>
                <w:rFonts w:ascii="Arial" w:hAnsi="Arial" w:cs="Arial"/>
                <w:b/>
                <w:szCs w:val="20"/>
              </w:rPr>
            </w:pPr>
            <w:r w:rsidRPr="005C56B6">
              <w:rPr>
                <w:rFonts w:ascii="Arial" w:hAnsi="Arial" w:cs="Arial"/>
                <w:b/>
                <w:szCs w:val="20"/>
              </w:rPr>
              <w:t>Doesn’t know</w:t>
            </w:r>
          </w:p>
        </w:tc>
        <w:tc>
          <w:tcPr>
            <w:tcW w:w="618" w:type="pct"/>
            <w:gridSpan w:val="2"/>
            <w:tcBorders>
              <w:top w:val="dotted" w:sz="4" w:space="0" w:color="auto"/>
              <w:left w:val="nil"/>
              <w:bottom w:val="dotted" w:sz="4" w:space="0" w:color="auto"/>
              <w:right w:val="dotted" w:sz="4" w:space="0" w:color="000000"/>
            </w:tcBorders>
          </w:tcPr>
          <w:p w14:paraId="3BC1290C" w14:textId="77777777" w:rsidR="008959A2" w:rsidRPr="005C56B6" w:rsidRDefault="008959A2" w:rsidP="00D6442C">
            <w:pPr>
              <w:widowControl/>
              <w:jc w:val="center"/>
              <w:rPr>
                <w:rFonts w:ascii="Arial" w:hAnsi="Arial" w:cs="Arial"/>
                <w:b/>
                <w:szCs w:val="20"/>
              </w:rPr>
            </w:pPr>
            <w:r w:rsidRPr="005C56B6">
              <w:rPr>
                <w:rFonts w:ascii="Arial" w:hAnsi="Arial" w:cs="Arial"/>
                <w:b/>
                <w:szCs w:val="20"/>
              </w:rPr>
              <w:t>Doesn’t Answer</w:t>
            </w:r>
          </w:p>
        </w:tc>
      </w:tr>
      <w:tr w:rsidR="008959A2" w:rsidRPr="005C56B6" w14:paraId="28AD75CF"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39"/>
          <w:tblHeader/>
        </w:trPr>
        <w:tc>
          <w:tcPr>
            <w:tcW w:w="5000" w:type="pct"/>
            <w:gridSpan w:val="11"/>
            <w:tcBorders>
              <w:top w:val="dotted" w:sz="4" w:space="0" w:color="auto"/>
              <w:left w:val="dotted" w:sz="4" w:space="0" w:color="auto"/>
              <w:bottom w:val="dotted" w:sz="4" w:space="0" w:color="000000"/>
              <w:right w:val="dotted" w:sz="4" w:space="0" w:color="auto"/>
            </w:tcBorders>
          </w:tcPr>
          <w:p w14:paraId="36A3101A" w14:textId="77777777" w:rsidR="008959A2" w:rsidRPr="005C56B6" w:rsidRDefault="008959A2" w:rsidP="00D6442C">
            <w:pPr>
              <w:keepNext/>
              <w:widowControl/>
              <w:ind w:left="-48"/>
              <w:jc w:val="right"/>
              <w:rPr>
                <w:rFonts w:ascii="Arial" w:hAnsi="Arial" w:cs="Arial"/>
                <w:b/>
              </w:rPr>
            </w:pPr>
            <w:r w:rsidRPr="00D02FC8">
              <w:rPr>
                <w:rFonts w:ascii="Arial" w:hAnsi="Arial"/>
              </w:rPr>
              <w:t xml:space="preserve">                                            </w:t>
            </w:r>
            <w:r w:rsidRPr="005C56B6">
              <w:rPr>
                <w:rFonts w:ascii="Arial" w:hAnsi="Arial" w:cs="Arial"/>
                <w:b/>
              </w:rPr>
              <w:t>Note down a number 1-7, or 88 DK and 98 DA </w:t>
            </w:r>
          </w:p>
        </w:tc>
      </w:tr>
      <w:tr w:rsidR="008959A2" w:rsidRPr="005C56B6" w14:paraId="42AE9ED6"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771"/>
        </w:trPr>
        <w:tc>
          <w:tcPr>
            <w:tcW w:w="4474" w:type="pct"/>
            <w:gridSpan w:val="10"/>
            <w:tcBorders>
              <w:top w:val="dotted" w:sz="4" w:space="0" w:color="auto"/>
              <w:left w:val="dotted" w:sz="4" w:space="0" w:color="auto"/>
              <w:bottom w:val="dotted" w:sz="4" w:space="0" w:color="auto"/>
              <w:right w:val="dotted" w:sz="4" w:space="0" w:color="000000"/>
            </w:tcBorders>
          </w:tcPr>
          <w:p w14:paraId="218D612A" w14:textId="77777777" w:rsidR="008959A2" w:rsidRPr="005C56B6" w:rsidRDefault="008959A2" w:rsidP="00D6442C">
            <w:pPr>
              <w:jc w:val="both"/>
              <w:rPr>
                <w:rFonts w:ascii="Arial" w:hAnsi="Arial" w:cs="Arial"/>
                <w:b/>
                <w:bCs/>
                <w:szCs w:val="20"/>
              </w:rPr>
            </w:pPr>
            <w:r w:rsidRPr="005C56B6">
              <w:rPr>
                <w:rFonts w:ascii="Arial" w:hAnsi="Arial" w:cs="Arial"/>
                <w:szCs w:val="20"/>
              </w:rPr>
              <w:t xml:space="preserve">I am going to ask you a series of questions. I am going to ask that you use the numbers provided in the ladder to answer. Remember, you can use any number. </w:t>
            </w:r>
          </w:p>
          <w:p w14:paraId="47D54F5D" w14:textId="77777777" w:rsidR="008959A2" w:rsidRPr="005C56B6" w:rsidRDefault="008959A2" w:rsidP="00D6442C">
            <w:pPr>
              <w:keepNext/>
              <w:widowControl/>
              <w:jc w:val="both"/>
              <w:rPr>
                <w:rFonts w:ascii="Arial" w:hAnsi="Arial" w:cs="Arial"/>
                <w:b/>
                <w:bCs/>
                <w:szCs w:val="20"/>
              </w:rPr>
            </w:pPr>
            <w:r w:rsidRPr="005C56B6">
              <w:rPr>
                <w:rFonts w:ascii="Arial" w:hAnsi="Arial" w:cs="Arial"/>
                <w:b/>
                <w:bCs/>
                <w:szCs w:val="20"/>
              </w:rPr>
              <w:t>B1</w:t>
            </w:r>
            <w:r w:rsidRPr="005C56B6">
              <w:rPr>
                <w:rFonts w:ascii="Arial" w:hAnsi="Arial" w:cs="Arial"/>
                <w:szCs w:val="20"/>
              </w:rPr>
              <w:t xml:space="preserve">. </w:t>
            </w:r>
            <w:r w:rsidRPr="005C56B6">
              <w:rPr>
                <w:rFonts w:ascii="Arial" w:hAnsi="Arial" w:cs="Arial"/>
              </w:rPr>
              <w:t xml:space="preserve">To what extent do you think the courts in </w:t>
            </w:r>
            <w:r w:rsidR="00332C49">
              <w:rPr>
                <w:rFonts w:ascii="Arial" w:hAnsi="Arial" w:cs="Arial"/>
              </w:rPr>
              <w:t>Trinidad</w:t>
            </w:r>
            <w:r w:rsidR="00332C49" w:rsidRPr="0041013B">
              <w:rPr>
                <w:rFonts w:ascii="Arial" w:hAnsi="Arial" w:cs="Arial"/>
              </w:rPr>
              <w:t xml:space="preserve"> </w:t>
            </w:r>
            <w:r w:rsidR="00332C49">
              <w:rPr>
                <w:rFonts w:ascii="Arial" w:hAnsi="Arial" w:cs="Arial"/>
              </w:rPr>
              <w:t>&amp; Tobago</w:t>
            </w:r>
            <w:r w:rsidRPr="005C56B6">
              <w:rPr>
                <w:rFonts w:ascii="Arial" w:hAnsi="Arial" w:cs="Arial"/>
              </w:rPr>
              <w:t xml:space="preserve"> guarantee a fair trial?</w:t>
            </w:r>
            <w:r w:rsidRPr="005C56B6">
              <w:rPr>
                <w:rFonts w:ascii="Arial" w:hAnsi="Arial" w:cs="Arial"/>
                <w:b/>
                <w:bCs/>
                <w:i/>
                <w:iCs/>
                <w:szCs w:val="20"/>
              </w:rPr>
              <w:t xml:space="preserve"> </w:t>
            </w:r>
            <w:r w:rsidRPr="005C56B6">
              <w:rPr>
                <w:rFonts w:ascii="Arial" w:hAnsi="Arial" w:cs="Arial"/>
                <w:bCs/>
                <w:iCs/>
                <w:szCs w:val="20"/>
              </w:rPr>
              <w:t>(</w:t>
            </w:r>
            <w:r w:rsidRPr="005C56B6">
              <w:rPr>
                <w:rFonts w:ascii="Arial" w:hAnsi="Arial"/>
                <w:b/>
              </w:rPr>
              <w:t>Read</w:t>
            </w:r>
            <w:r w:rsidRPr="005C56B6">
              <w:rPr>
                <w:rFonts w:ascii="Arial" w:hAnsi="Arial" w:cs="Arial"/>
                <w:b/>
                <w:bCs/>
                <w:i/>
                <w:iCs/>
                <w:szCs w:val="20"/>
              </w:rPr>
              <w:t>:</w:t>
            </w:r>
            <w:r w:rsidRPr="005C56B6">
              <w:rPr>
                <w:rFonts w:ascii="Arial" w:hAnsi="Arial" w:cs="Arial"/>
                <w:szCs w:val="20"/>
              </w:rPr>
              <w:t xml:space="preserve"> If you think the courts do not ensure justice </w:t>
            </w:r>
            <w:r w:rsidRPr="005C56B6">
              <w:rPr>
                <w:rFonts w:ascii="Arial" w:hAnsi="Arial" w:cs="Arial"/>
                <w:szCs w:val="20"/>
                <w:u w:val="single"/>
              </w:rPr>
              <w:t>at all</w:t>
            </w:r>
            <w:r w:rsidRPr="005C56B6">
              <w:rPr>
                <w:rFonts w:ascii="Arial" w:hAnsi="Arial" w:cs="Arial"/>
                <w:szCs w:val="20"/>
              </w:rPr>
              <w:t xml:space="preserve">, choose number 1; if you think the courts ensure justice </w:t>
            </w:r>
            <w:r w:rsidRPr="00526387">
              <w:rPr>
                <w:rFonts w:ascii="Arial" w:hAnsi="Arial" w:cs="Arial"/>
                <w:szCs w:val="20"/>
                <w:u w:val="single"/>
              </w:rPr>
              <w:t>a lot</w:t>
            </w:r>
            <w:r w:rsidRPr="005C56B6">
              <w:rPr>
                <w:rFonts w:ascii="Arial" w:hAnsi="Arial" w:cs="Arial"/>
                <w:szCs w:val="20"/>
              </w:rPr>
              <w:t>, choose number 7</w:t>
            </w:r>
            <w:r>
              <w:rPr>
                <w:rFonts w:ascii="Arial" w:hAnsi="Arial" w:cs="Arial"/>
                <w:szCs w:val="20"/>
              </w:rPr>
              <w:t>,</w:t>
            </w:r>
            <w:r w:rsidRPr="005C56B6">
              <w:rPr>
                <w:rFonts w:ascii="Arial" w:hAnsi="Arial" w:cs="Arial"/>
                <w:szCs w:val="20"/>
              </w:rPr>
              <w:t xml:space="preserve"> or choose a point in between the two.</w:t>
            </w:r>
            <w:r w:rsidRPr="005C56B6">
              <w:rPr>
                <w:rFonts w:ascii="Arial" w:hAnsi="Arial" w:cs="Arial"/>
                <w:iCs/>
                <w:szCs w:val="20"/>
              </w:rPr>
              <w:t>)</w:t>
            </w:r>
          </w:p>
        </w:tc>
        <w:tc>
          <w:tcPr>
            <w:tcW w:w="526" w:type="pct"/>
            <w:tcBorders>
              <w:top w:val="dotted" w:sz="4" w:space="0" w:color="auto"/>
              <w:left w:val="nil"/>
              <w:bottom w:val="dotted" w:sz="4" w:space="0" w:color="auto"/>
              <w:right w:val="dotted" w:sz="4" w:space="0" w:color="auto"/>
            </w:tcBorders>
            <w:vAlign w:val="bottom"/>
          </w:tcPr>
          <w:p w14:paraId="5D528B15" w14:textId="77777777" w:rsidR="008959A2" w:rsidRDefault="005632C8" w:rsidP="00D6442C">
            <w:pPr>
              <w:keepNext/>
              <w:widowControl/>
              <w:jc w:val="center"/>
              <w:rPr>
                <w:rFonts w:ascii="Arial" w:hAnsi="Arial" w:cs="Arial"/>
                <w:b/>
                <w:bCs/>
                <w:szCs w:val="20"/>
              </w:rPr>
            </w:pPr>
            <w:r w:rsidRPr="00D02FC8">
              <w:rPr>
                <w:rFonts w:ascii="Arial" w:hAnsi="Arial" w:cs="Arial"/>
                <w:b/>
                <w:szCs w:val="20"/>
              </w:rPr>
              <w:t>|__|__|</w:t>
            </w:r>
          </w:p>
        </w:tc>
      </w:tr>
      <w:tr w:rsidR="008959A2" w:rsidRPr="005C56B6" w14:paraId="6412CB89" w14:textId="77777777">
        <w:tblPrEx>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tcPr>
          <w:p w14:paraId="40105B66" w14:textId="77777777" w:rsidR="008959A2" w:rsidRPr="005C56B6" w:rsidRDefault="008959A2" w:rsidP="00D6442C">
            <w:pPr>
              <w:jc w:val="both"/>
              <w:rPr>
                <w:rFonts w:ascii="Arial" w:hAnsi="Arial" w:cs="Arial"/>
                <w:b/>
                <w:bCs/>
                <w:szCs w:val="20"/>
              </w:rPr>
            </w:pPr>
            <w:r w:rsidRPr="005C56B6">
              <w:rPr>
                <w:rFonts w:ascii="Arial" w:hAnsi="Arial" w:cs="Arial"/>
                <w:b/>
                <w:bCs/>
                <w:szCs w:val="20"/>
              </w:rPr>
              <w:t>B2</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respect the political institutions of </w:t>
            </w:r>
            <w:r w:rsidR="00332C49">
              <w:rPr>
                <w:rFonts w:ascii="Arial" w:hAnsi="Arial" w:cs="Arial"/>
              </w:rPr>
              <w:t>Trinidad</w:t>
            </w:r>
            <w:r w:rsidR="00332C49" w:rsidRPr="0041013B">
              <w:rPr>
                <w:rFonts w:ascii="Arial" w:hAnsi="Arial" w:cs="Arial"/>
              </w:rPr>
              <w:t xml:space="preserve"> </w:t>
            </w:r>
            <w:r w:rsidR="00332C49">
              <w:rPr>
                <w:rFonts w:ascii="Arial" w:hAnsi="Arial" w:cs="Arial"/>
              </w:rPr>
              <w:t>&amp; Tobago</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tcPr>
          <w:p w14:paraId="4E8F21DC" w14:textId="77777777" w:rsidR="008959A2" w:rsidRDefault="008959A2" w:rsidP="00D6442C">
            <w:pPr>
              <w:keepNext/>
              <w:widowControl/>
              <w:jc w:val="center"/>
              <w:rPr>
                <w:rFonts w:ascii="Arial" w:hAnsi="Arial" w:cs="Arial"/>
                <w:b/>
                <w:bCs/>
                <w:szCs w:val="20"/>
              </w:rPr>
            </w:pPr>
            <w:r w:rsidRPr="00D02FC8">
              <w:rPr>
                <w:rFonts w:ascii="Arial" w:hAnsi="Arial" w:cs="Arial"/>
                <w:b/>
                <w:szCs w:val="20"/>
              </w:rPr>
              <w:t>|__|__|</w:t>
            </w:r>
          </w:p>
        </w:tc>
      </w:tr>
      <w:tr w:rsidR="008959A2" w:rsidRPr="005C56B6" w14:paraId="7CFB24B0" w14:textId="77777777">
        <w:tblPrEx>
          <w:tblLook w:val="0000" w:firstRow="0" w:lastRow="0" w:firstColumn="0" w:lastColumn="0" w:noHBand="0" w:noVBand="0"/>
        </w:tblPrEx>
        <w:trPr>
          <w:trHeight w:val="499"/>
        </w:trPr>
        <w:tc>
          <w:tcPr>
            <w:tcW w:w="4474" w:type="pct"/>
            <w:gridSpan w:val="10"/>
            <w:tcBorders>
              <w:top w:val="dotted" w:sz="4" w:space="0" w:color="auto"/>
              <w:left w:val="dotted" w:sz="4" w:space="0" w:color="auto"/>
              <w:bottom w:val="dotted" w:sz="4" w:space="0" w:color="auto"/>
              <w:right w:val="dotted" w:sz="4" w:space="0" w:color="000000"/>
            </w:tcBorders>
          </w:tcPr>
          <w:p w14:paraId="40174613" w14:textId="77777777" w:rsidR="008959A2" w:rsidRPr="005C56B6" w:rsidRDefault="008959A2" w:rsidP="00D6442C">
            <w:pPr>
              <w:jc w:val="both"/>
              <w:rPr>
                <w:rFonts w:ascii="Arial" w:hAnsi="Arial" w:cs="Arial"/>
                <w:b/>
                <w:bCs/>
                <w:szCs w:val="20"/>
              </w:rPr>
            </w:pPr>
            <w:r w:rsidRPr="005C56B6">
              <w:rPr>
                <w:rFonts w:ascii="Arial" w:hAnsi="Arial" w:cs="Arial"/>
                <w:b/>
                <w:bCs/>
                <w:szCs w:val="20"/>
              </w:rPr>
              <w:t>B3</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citizens’ basic rights are well protected by the political system of </w:t>
            </w:r>
            <w:r w:rsidR="00332C49">
              <w:rPr>
                <w:rFonts w:ascii="Arial" w:hAnsi="Arial" w:cs="Arial"/>
              </w:rPr>
              <w:t>Trinidad</w:t>
            </w:r>
            <w:r w:rsidR="00332C49" w:rsidRPr="0041013B">
              <w:rPr>
                <w:rFonts w:ascii="Arial" w:hAnsi="Arial" w:cs="Arial"/>
              </w:rPr>
              <w:t xml:space="preserve"> </w:t>
            </w:r>
            <w:r w:rsidR="00332C49">
              <w:rPr>
                <w:rFonts w:ascii="Arial" w:hAnsi="Arial" w:cs="Arial"/>
              </w:rPr>
              <w:t>&amp; Tobago</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tcPr>
          <w:p w14:paraId="57E811AE" w14:textId="77777777" w:rsidR="008959A2" w:rsidRDefault="008959A2" w:rsidP="00D6442C">
            <w:pPr>
              <w:keepNext/>
              <w:widowControl/>
              <w:jc w:val="center"/>
              <w:rPr>
                <w:rFonts w:ascii="Arial" w:hAnsi="Arial" w:cs="Arial"/>
                <w:b/>
                <w:bCs/>
                <w:szCs w:val="20"/>
              </w:rPr>
            </w:pPr>
            <w:r w:rsidRPr="00D02FC8">
              <w:rPr>
                <w:rFonts w:ascii="Arial" w:hAnsi="Arial" w:cs="Arial"/>
                <w:b/>
                <w:szCs w:val="20"/>
              </w:rPr>
              <w:t>|__|__|</w:t>
            </w:r>
          </w:p>
        </w:tc>
      </w:tr>
      <w:tr w:rsidR="008959A2" w:rsidRPr="005C56B6" w14:paraId="5C7A62A5" w14:textId="77777777">
        <w:tblPrEx>
          <w:tblLook w:val="0000" w:firstRow="0" w:lastRow="0" w:firstColumn="0" w:lastColumn="0" w:noHBand="0" w:noVBand="0"/>
        </w:tblPrEx>
        <w:trPr>
          <w:trHeight w:val="134"/>
        </w:trPr>
        <w:tc>
          <w:tcPr>
            <w:tcW w:w="4474" w:type="pct"/>
            <w:gridSpan w:val="10"/>
            <w:tcBorders>
              <w:top w:val="dotted" w:sz="4" w:space="0" w:color="auto"/>
              <w:left w:val="dotted" w:sz="4" w:space="0" w:color="auto"/>
              <w:bottom w:val="dotted" w:sz="4" w:space="0" w:color="auto"/>
              <w:right w:val="dotted" w:sz="4" w:space="0" w:color="000000"/>
            </w:tcBorders>
          </w:tcPr>
          <w:p w14:paraId="49BB6408" w14:textId="77777777" w:rsidR="008959A2" w:rsidRPr="005C56B6" w:rsidRDefault="008959A2" w:rsidP="00D6442C">
            <w:pPr>
              <w:widowControl/>
              <w:jc w:val="both"/>
              <w:rPr>
                <w:rFonts w:ascii="Arial" w:hAnsi="Arial" w:cs="Arial"/>
                <w:b/>
                <w:bCs/>
                <w:szCs w:val="20"/>
              </w:rPr>
            </w:pPr>
            <w:r w:rsidRPr="005C56B6">
              <w:rPr>
                <w:rFonts w:ascii="Arial" w:hAnsi="Arial" w:cs="Arial"/>
                <w:b/>
                <w:bCs/>
                <w:szCs w:val="20"/>
              </w:rPr>
              <w:t>B4</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feel proud of living under the political system of </w:t>
            </w:r>
            <w:r w:rsidR="00332C49">
              <w:rPr>
                <w:rFonts w:ascii="Arial" w:hAnsi="Arial" w:cs="Arial"/>
              </w:rPr>
              <w:t>Trinidad</w:t>
            </w:r>
            <w:r w:rsidR="00332C49" w:rsidRPr="0041013B">
              <w:rPr>
                <w:rFonts w:ascii="Arial" w:hAnsi="Arial" w:cs="Arial"/>
              </w:rPr>
              <w:t xml:space="preserve"> </w:t>
            </w:r>
            <w:r w:rsidR="00332C49">
              <w:rPr>
                <w:rFonts w:ascii="Arial" w:hAnsi="Arial" w:cs="Arial"/>
              </w:rPr>
              <w:t>&amp; Tobago</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tcPr>
          <w:p w14:paraId="34F9568E"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0FC6B974" w14:textId="77777777">
        <w:tblPrEx>
          <w:tblLook w:val="0000" w:firstRow="0" w:lastRow="0" w:firstColumn="0" w:lastColumn="0" w:noHBand="0" w:noVBand="0"/>
        </w:tblPrEx>
        <w:trPr>
          <w:trHeight w:val="260"/>
        </w:trPr>
        <w:tc>
          <w:tcPr>
            <w:tcW w:w="4474" w:type="pct"/>
            <w:gridSpan w:val="10"/>
            <w:tcBorders>
              <w:top w:val="dotted" w:sz="4" w:space="0" w:color="auto"/>
              <w:left w:val="dotted" w:sz="4" w:space="0" w:color="auto"/>
              <w:bottom w:val="dotted" w:sz="4" w:space="0" w:color="auto"/>
              <w:right w:val="dotted" w:sz="4" w:space="0" w:color="000000"/>
            </w:tcBorders>
          </w:tcPr>
          <w:p w14:paraId="5E2744B5" w14:textId="77777777" w:rsidR="008959A2" w:rsidRPr="005C56B6" w:rsidRDefault="008959A2" w:rsidP="00D6442C">
            <w:pPr>
              <w:widowControl/>
              <w:jc w:val="both"/>
              <w:rPr>
                <w:rFonts w:ascii="Arial" w:hAnsi="Arial" w:cs="Arial"/>
                <w:b/>
                <w:bCs/>
                <w:szCs w:val="20"/>
              </w:rPr>
            </w:pPr>
            <w:r w:rsidRPr="005C56B6">
              <w:rPr>
                <w:rFonts w:ascii="Arial" w:hAnsi="Arial" w:cs="Arial"/>
                <w:b/>
                <w:bCs/>
                <w:szCs w:val="20"/>
              </w:rPr>
              <w:t>B6</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one should support the political system of </w:t>
            </w:r>
            <w:r w:rsidR="00332C49">
              <w:rPr>
                <w:rFonts w:ascii="Arial" w:hAnsi="Arial" w:cs="Arial"/>
              </w:rPr>
              <w:t>Trinidad</w:t>
            </w:r>
            <w:r w:rsidR="00332C49" w:rsidRPr="0041013B">
              <w:rPr>
                <w:rFonts w:ascii="Arial" w:hAnsi="Arial" w:cs="Arial"/>
              </w:rPr>
              <w:t xml:space="preserve"> </w:t>
            </w:r>
            <w:r w:rsidR="00332C49">
              <w:rPr>
                <w:rFonts w:ascii="Arial" w:hAnsi="Arial" w:cs="Arial"/>
              </w:rPr>
              <w:t>&amp; Tobago</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tcPr>
          <w:p w14:paraId="2383BBC2"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3D6C3088" w14:textId="77777777">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14:paraId="55C53E8D" w14:textId="77777777" w:rsidR="008959A2" w:rsidRPr="005C56B6" w:rsidRDefault="008959A2" w:rsidP="00D6442C">
            <w:pPr>
              <w:widowControl/>
              <w:jc w:val="both"/>
              <w:rPr>
                <w:rFonts w:ascii="Arial" w:hAnsi="Arial" w:cs="Arial"/>
                <w:b/>
                <w:bCs/>
                <w:szCs w:val="20"/>
              </w:rPr>
            </w:pPr>
            <w:r w:rsidRPr="005C56B6">
              <w:rPr>
                <w:rFonts w:ascii="Arial" w:hAnsi="Arial" w:cs="Arial"/>
                <w:b/>
                <w:bCs/>
                <w:szCs w:val="20"/>
              </w:rPr>
              <w:t xml:space="preserve">B10A.  </w:t>
            </w:r>
            <w:r w:rsidRPr="005C56B6">
              <w:rPr>
                <w:rFonts w:ascii="Arial" w:hAnsi="Arial" w:cs="Arial"/>
              </w:rPr>
              <w:t>To what extent do you trust the justice system?</w:t>
            </w:r>
          </w:p>
        </w:tc>
        <w:tc>
          <w:tcPr>
            <w:tcW w:w="526" w:type="pct"/>
            <w:tcBorders>
              <w:top w:val="dotted" w:sz="4" w:space="0" w:color="auto"/>
              <w:left w:val="nil"/>
              <w:bottom w:val="dotted" w:sz="4" w:space="0" w:color="auto"/>
              <w:right w:val="dotted" w:sz="4" w:space="0" w:color="auto"/>
            </w:tcBorders>
          </w:tcPr>
          <w:p w14:paraId="0AFD95E5"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74E1FD7D" w14:textId="77777777">
        <w:tblPrEx>
          <w:tblLook w:val="0000" w:firstRow="0" w:lastRow="0" w:firstColumn="0" w:lastColumn="0" w:noHBand="0" w:noVBand="0"/>
        </w:tblPrEx>
        <w:trPr>
          <w:trHeight w:val="287"/>
        </w:trPr>
        <w:tc>
          <w:tcPr>
            <w:tcW w:w="4474" w:type="pct"/>
            <w:gridSpan w:val="10"/>
            <w:tcBorders>
              <w:top w:val="dotted" w:sz="4" w:space="0" w:color="auto"/>
              <w:left w:val="dotted" w:sz="4" w:space="0" w:color="auto"/>
              <w:bottom w:val="dotted" w:sz="4" w:space="0" w:color="auto"/>
              <w:right w:val="dotted" w:sz="4" w:space="0" w:color="000000"/>
            </w:tcBorders>
          </w:tcPr>
          <w:p w14:paraId="7A8EB00A" w14:textId="5FC0A654" w:rsidR="008959A2" w:rsidRPr="005C56B6" w:rsidRDefault="008959A2" w:rsidP="001E2CA2">
            <w:pPr>
              <w:widowControl/>
              <w:jc w:val="both"/>
              <w:rPr>
                <w:rFonts w:ascii="Arial" w:hAnsi="Arial" w:cs="Arial"/>
                <w:b/>
                <w:bCs/>
                <w:szCs w:val="20"/>
              </w:rPr>
            </w:pPr>
            <w:r w:rsidRPr="005C56B6">
              <w:rPr>
                <w:rFonts w:ascii="Arial" w:hAnsi="Arial" w:cs="Arial"/>
                <w:b/>
                <w:bCs/>
                <w:szCs w:val="20"/>
              </w:rPr>
              <w:t>B12</w:t>
            </w:r>
            <w:r w:rsidRPr="005C56B6">
              <w:rPr>
                <w:rFonts w:ascii="Arial" w:hAnsi="Arial" w:cs="Arial"/>
                <w:szCs w:val="20"/>
              </w:rPr>
              <w:t xml:space="preserve">. </w:t>
            </w:r>
            <w:r w:rsidRPr="005C56B6">
              <w:rPr>
                <w:rFonts w:ascii="Arial" w:hAnsi="Arial" w:cs="Arial"/>
              </w:rPr>
              <w:t xml:space="preserve">To what extent do you trust the </w:t>
            </w:r>
            <w:r w:rsidR="00332C49" w:rsidRPr="00C458B2">
              <w:rPr>
                <w:rFonts w:ascii="Arial" w:hAnsi="Arial" w:cs="Arial"/>
              </w:rPr>
              <w:t>Trinidad &amp; Tobago Defen</w:t>
            </w:r>
            <w:r w:rsidR="00E23EB7">
              <w:rPr>
                <w:rFonts w:ascii="Arial" w:hAnsi="Arial" w:cs="Arial"/>
              </w:rPr>
              <w:t>c</w:t>
            </w:r>
            <w:r w:rsidR="00332C49" w:rsidRPr="00C458B2">
              <w:rPr>
                <w:rFonts w:ascii="Arial" w:hAnsi="Arial" w:cs="Arial"/>
              </w:rPr>
              <w:t>e Force</w:t>
            </w:r>
            <w:r w:rsidRPr="005C56B6">
              <w:rPr>
                <w:rFonts w:ascii="Arial" w:hAnsi="Arial" w:cs="Arial"/>
              </w:rPr>
              <w:t>?</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tcPr>
          <w:p w14:paraId="4F045948"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1D33DC7E" w14:textId="77777777">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1CC6988D" w14:textId="77777777" w:rsidR="008959A2" w:rsidRPr="005C56B6" w:rsidRDefault="008959A2" w:rsidP="00D6442C">
            <w:pPr>
              <w:widowControl/>
              <w:autoSpaceDE w:val="0"/>
              <w:autoSpaceDN w:val="0"/>
              <w:adjustRightInd w:val="0"/>
              <w:rPr>
                <w:rFonts w:ascii="Arial" w:hAnsi="Arial"/>
              </w:rPr>
            </w:pPr>
            <w:r w:rsidRPr="005C56B6">
              <w:rPr>
                <w:rFonts w:ascii="Arial" w:hAnsi="Arial" w:cs="Arial"/>
                <w:b/>
              </w:rPr>
              <w:t>B13</w:t>
            </w:r>
            <w:r w:rsidRPr="005C56B6">
              <w:rPr>
                <w:rFonts w:ascii="Arial" w:hAnsi="Arial" w:cs="Arial"/>
              </w:rPr>
              <w:t>.</w:t>
            </w:r>
            <w:r w:rsidRPr="005C56B6">
              <w:rPr>
                <w:rFonts w:ascii="Arial" w:hAnsi="Arial"/>
              </w:rPr>
              <w:t xml:space="preserve"> </w:t>
            </w:r>
            <w:r w:rsidRPr="005C56B6">
              <w:rPr>
                <w:rFonts w:ascii="Arial" w:hAnsi="Arial" w:cs="Arial"/>
              </w:rPr>
              <w:t xml:space="preserve">To what extent do you trust </w:t>
            </w:r>
            <w:r w:rsidRPr="0007035F">
              <w:rPr>
                <w:rFonts w:ascii="Arial" w:hAnsi="Arial" w:cs="Arial"/>
              </w:rPr>
              <w:t xml:space="preserve">the </w:t>
            </w:r>
            <w:r w:rsidR="00332C49" w:rsidRPr="00E56448">
              <w:rPr>
                <w:rFonts w:ascii="Arial" w:hAnsi="Arial" w:cs="Arial"/>
              </w:rPr>
              <w:t>Parliament</w:t>
            </w:r>
            <w:r w:rsidRPr="005C56B6">
              <w:rPr>
                <w:rFonts w:ascii="Arial" w:hAnsi="Arial" w:cs="Arial"/>
              </w:rPr>
              <w:t>?</w:t>
            </w:r>
            <w:r w:rsidRPr="005C56B6">
              <w:rPr>
                <w:rFonts w:ascii="Arial" w:hAnsi="Arial"/>
              </w:rPr>
              <w:t xml:space="preserve"> </w:t>
            </w:r>
          </w:p>
        </w:tc>
        <w:tc>
          <w:tcPr>
            <w:tcW w:w="526" w:type="pct"/>
            <w:tcBorders>
              <w:top w:val="dotted" w:sz="4" w:space="0" w:color="auto"/>
              <w:left w:val="nil"/>
              <w:bottom w:val="dotted" w:sz="4" w:space="0" w:color="auto"/>
              <w:right w:val="dotted" w:sz="4" w:space="0" w:color="auto"/>
            </w:tcBorders>
          </w:tcPr>
          <w:p w14:paraId="09D721AF"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26CD4128" w14:textId="77777777">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14:paraId="699E7DCD" w14:textId="77777777" w:rsidR="008959A2" w:rsidRPr="005C56B6" w:rsidRDefault="008959A2" w:rsidP="00D6442C">
            <w:pPr>
              <w:widowControl/>
              <w:jc w:val="both"/>
              <w:rPr>
                <w:rFonts w:ascii="Arial" w:hAnsi="Arial" w:cs="Arial"/>
                <w:b/>
                <w:bCs/>
                <w:szCs w:val="20"/>
              </w:rPr>
            </w:pPr>
            <w:r w:rsidRPr="005C56B6">
              <w:rPr>
                <w:rFonts w:ascii="Arial" w:hAnsi="Arial" w:cs="Arial"/>
                <w:b/>
                <w:bCs/>
                <w:szCs w:val="20"/>
              </w:rPr>
              <w:t>B18</w:t>
            </w:r>
            <w:r w:rsidRPr="005C56B6">
              <w:rPr>
                <w:rFonts w:ascii="Arial" w:hAnsi="Arial" w:cs="Arial"/>
                <w:szCs w:val="20"/>
              </w:rPr>
              <w:t xml:space="preserve">. </w:t>
            </w:r>
            <w:r w:rsidRPr="005C56B6">
              <w:rPr>
                <w:rFonts w:ascii="Arial" w:hAnsi="Arial" w:cs="Arial"/>
              </w:rPr>
              <w:t xml:space="preserve">To what extent do you trust </w:t>
            </w:r>
            <w:r w:rsidRPr="005C56B6">
              <w:rPr>
                <w:rFonts w:ascii="Arial" w:hAnsi="Arial" w:cs="Arial"/>
                <w:szCs w:val="20"/>
              </w:rPr>
              <w:t xml:space="preserve">the </w:t>
            </w:r>
            <w:r w:rsidR="00332C49">
              <w:rPr>
                <w:rFonts w:ascii="Arial" w:hAnsi="Arial" w:cs="Arial"/>
                <w:szCs w:val="20"/>
              </w:rPr>
              <w:t xml:space="preserve">Trinidad &amp; </w:t>
            </w:r>
            <w:r w:rsidR="00332C49" w:rsidRPr="00B61D3C">
              <w:rPr>
                <w:rFonts w:ascii="Arial" w:hAnsi="Arial" w:cs="Arial"/>
                <w:szCs w:val="20"/>
              </w:rPr>
              <w:t>Tobago</w:t>
            </w:r>
            <w:r w:rsidR="00332C49" w:rsidRPr="00E56448">
              <w:rPr>
                <w:rFonts w:ascii="Arial" w:hAnsi="Arial" w:cs="Arial"/>
                <w:szCs w:val="20"/>
              </w:rPr>
              <w:t xml:space="preserve"> Police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tcPr>
          <w:p w14:paraId="004D0BE0"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254C7EBB" w14:textId="77777777">
        <w:tblPrEx>
          <w:tblLook w:val="0000" w:firstRow="0" w:lastRow="0" w:firstColumn="0" w:lastColumn="0" w:noHBand="0" w:noVBand="0"/>
        </w:tblPrEx>
        <w:trPr>
          <w:trHeight w:val="204"/>
        </w:trPr>
        <w:tc>
          <w:tcPr>
            <w:tcW w:w="4474" w:type="pct"/>
            <w:gridSpan w:val="10"/>
            <w:tcBorders>
              <w:top w:val="dotted" w:sz="4" w:space="0" w:color="auto"/>
              <w:left w:val="dotted" w:sz="4" w:space="0" w:color="auto"/>
              <w:bottom w:val="dotted" w:sz="4" w:space="0" w:color="auto"/>
              <w:right w:val="dotted" w:sz="4" w:space="0" w:color="000000"/>
            </w:tcBorders>
          </w:tcPr>
          <w:p w14:paraId="2B495887" w14:textId="77777777" w:rsidR="008959A2" w:rsidRPr="005C56B6" w:rsidRDefault="008959A2" w:rsidP="00D6442C">
            <w:pPr>
              <w:widowControl/>
              <w:jc w:val="both"/>
              <w:rPr>
                <w:rFonts w:ascii="Arial" w:hAnsi="Arial" w:cs="Arial"/>
                <w:b/>
                <w:bCs/>
                <w:szCs w:val="20"/>
              </w:rPr>
            </w:pPr>
            <w:r w:rsidRPr="005C56B6">
              <w:rPr>
                <w:rFonts w:ascii="Arial" w:hAnsi="Arial" w:cs="Arial"/>
                <w:b/>
                <w:bCs/>
                <w:szCs w:val="20"/>
              </w:rPr>
              <w:t>B20</w:t>
            </w:r>
            <w:r w:rsidRPr="005C56B6">
              <w:rPr>
                <w:rFonts w:ascii="Arial" w:hAnsi="Arial" w:cs="Arial"/>
                <w:szCs w:val="20"/>
              </w:rPr>
              <w:t xml:space="preserve">. </w:t>
            </w:r>
            <w:r w:rsidRPr="00526387">
              <w:rPr>
                <w:rFonts w:ascii="Arial" w:hAnsi="Arial" w:cs="Arial"/>
              </w:rPr>
              <w:t>To what extent do you trust the Catholic Church?</w:t>
            </w:r>
            <w:r w:rsidRPr="005C56B6">
              <w:rPr>
                <w:rFonts w:ascii="Arial" w:hAnsi="Arial" w:cs="Arial"/>
              </w:rPr>
              <w:t xml:space="preserve"> </w:t>
            </w:r>
          </w:p>
        </w:tc>
        <w:tc>
          <w:tcPr>
            <w:tcW w:w="526" w:type="pct"/>
            <w:tcBorders>
              <w:top w:val="dotted" w:sz="4" w:space="0" w:color="auto"/>
              <w:left w:val="nil"/>
              <w:bottom w:val="dotted" w:sz="4" w:space="0" w:color="auto"/>
              <w:right w:val="dotted" w:sz="4" w:space="0" w:color="auto"/>
            </w:tcBorders>
          </w:tcPr>
          <w:p w14:paraId="37D5EF5C"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5EF849D2" w14:textId="77777777">
        <w:tblPrEx>
          <w:tblLook w:val="0000" w:firstRow="0" w:lastRow="0" w:firstColumn="0" w:lastColumn="0" w:noHBand="0" w:noVBand="0"/>
        </w:tblPrEx>
        <w:trPr>
          <w:trHeight w:val="206"/>
        </w:trPr>
        <w:tc>
          <w:tcPr>
            <w:tcW w:w="4474" w:type="pct"/>
            <w:gridSpan w:val="10"/>
            <w:tcBorders>
              <w:top w:val="dotted" w:sz="4" w:space="0" w:color="auto"/>
              <w:left w:val="dotted" w:sz="4" w:space="0" w:color="auto"/>
              <w:bottom w:val="dotted" w:sz="4" w:space="0" w:color="auto"/>
              <w:right w:val="dotted" w:sz="4" w:space="0" w:color="000000"/>
            </w:tcBorders>
          </w:tcPr>
          <w:p w14:paraId="02A68B67" w14:textId="77777777" w:rsidR="008959A2" w:rsidRPr="005C56B6" w:rsidRDefault="008959A2" w:rsidP="00332C49">
            <w:pPr>
              <w:widowControl/>
              <w:jc w:val="both"/>
              <w:rPr>
                <w:rFonts w:ascii="Arial" w:hAnsi="Arial" w:cs="Arial"/>
                <w:bCs/>
                <w:szCs w:val="20"/>
              </w:rPr>
            </w:pPr>
            <w:r w:rsidRPr="005C56B6">
              <w:rPr>
                <w:rFonts w:ascii="Arial" w:hAnsi="Arial" w:cs="Arial"/>
                <w:b/>
                <w:bCs/>
                <w:szCs w:val="20"/>
              </w:rPr>
              <w:t xml:space="preserve">B21A.  </w:t>
            </w:r>
            <w:r w:rsidRPr="005C56B6">
              <w:rPr>
                <w:rFonts w:ascii="Arial" w:hAnsi="Arial" w:cs="Arial"/>
                <w:bCs/>
                <w:szCs w:val="20"/>
              </w:rPr>
              <w:t xml:space="preserve">To what extent do you trust the </w:t>
            </w:r>
            <w:r w:rsidRPr="0007035F">
              <w:rPr>
                <w:rFonts w:ascii="Arial" w:hAnsi="Arial" w:cs="Arial"/>
                <w:bCs/>
                <w:szCs w:val="20"/>
              </w:rPr>
              <w:t>Prime Minister</w:t>
            </w:r>
            <w:r w:rsidRPr="005C56B6">
              <w:rPr>
                <w:rFonts w:ascii="Arial" w:hAnsi="Arial" w:cs="Arial"/>
                <w:bCs/>
                <w:szCs w:val="20"/>
              </w:rPr>
              <w:t>?</w:t>
            </w:r>
          </w:p>
        </w:tc>
        <w:tc>
          <w:tcPr>
            <w:tcW w:w="526" w:type="pct"/>
            <w:tcBorders>
              <w:top w:val="dotted" w:sz="4" w:space="0" w:color="auto"/>
              <w:left w:val="nil"/>
              <w:bottom w:val="dotted" w:sz="4" w:space="0" w:color="auto"/>
              <w:right w:val="dotted" w:sz="4" w:space="0" w:color="auto"/>
            </w:tcBorders>
          </w:tcPr>
          <w:p w14:paraId="4A3E9C20"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2A0CF9DF" w14:textId="77777777">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tcPr>
          <w:p w14:paraId="7634F818" w14:textId="77777777" w:rsidR="008959A2" w:rsidRDefault="008959A2" w:rsidP="00D6442C">
            <w:pPr>
              <w:widowControl/>
              <w:jc w:val="both"/>
              <w:rPr>
                <w:rFonts w:ascii="Arial" w:hAnsi="Arial" w:cs="Arial"/>
              </w:rPr>
            </w:pPr>
            <w:r w:rsidRPr="005C56B6">
              <w:rPr>
                <w:rFonts w:ascii="Arial" w:hAnsi="Arial" w:cs="Arial"/>
                <w:b/>
                <w:bCs/>
                <w:szCs w:val="20"/>
              </w:rPr>
              <w:t>B32</w:t>
            </w:r>
            <w:r w:rsidRPr="005C56B6">
              <w:rPr>
                <w:rFonts w:ascii="Arial" w:hAnsi="Arial" w:cs="Arial"/>
                <w:szCs w:val="20"/>
              </w:rPr>
              <w:t xml:space="preserve">. </w:t>
            </w:r>
            <w:r w:rsidRPr="005C56B6">
              <w:rPr>
                <w:rFonts w:ascii="Arial" w:hAnsi="Arial" w:cs="Arial"/>
              </w:rPr>
              <w:t xml:space="preserve">To what extent do you trust the </w:t>
            </w:r>
            <w:r w:rsidRPr="0007035F">
              <w:rPr>
                <w:rFonts w:ascii="Arial" w:hAnsi="Arial"/>
              </w:rPr>
              <w:t>local or municipal government</w:t>
            </w:r>
            <w:r w:rsidRPr="005C56B6">
              <w:rPr>
                <w:rFonts w:ascii="Arial" w:hAnsi="Arial" w:cs="Arial"/>
              </w:rPr>
              <w:t xml:space="preserve">? </w:t>
            </w:r>
          </w:p>
          <w:p w14:paraId="691EA5C1" w14:textId="77777777" w:rsidR="00332C49" w:rsidRDefault="00332C49" w:rsidP="00D6442C">
            <w:pPr>
              <w:widowControl/>
              <w:jc w:val="both"/>
              <w:rPr>
                <w:rFonts w:ascii="Arial" w:hAnsi="Arial" w:cs="Arial"/>
              </w:rPr>
            </w:pPr>
          </w:p>
          <w:p w14:paraId="57C9D2D3" w14:textId="77777777" w:rsidR="00332C49" w:rsidRPr="00E56448" w:rsidRDefault="00332C49" w:rsidP="00332C49">
            <w:pPr>
              <w:widowControl/>
              <w:jc w:val="both"/>
              <w:rPr>
                <w:rFonts w:ascii="Arial" w:hAnsi="Arial" w:cs="Arial"/>
                <w:b/>
                <w:snapToGrid w:val="0"/>
              </w:rPr>
            </w:pPr>
            <w:r w:rsidRPr="00E56448">
              <w:rPr>
                <w:rFonts w:ascii="Arial" w:hAnsi="Arial" w:cs="Arial"/>
                <w:b/>
                <w:snapToGrid w:val="0"/>
              </w:rPr>
              <w:t>If strata=5 (</w:t>
            </w:r>
            <w:smartTag w:uri="urn:schemas-microsoft-com:office:smarttags" w:element="place">
              <w:r w:rsidRPr="00E56448">
                <w:rPr>
                  <w:rFonts w:ascii="Arial" w:hAnsi="Arial" w:cs="Arial"/>
                  <w:b/>
                  <w:snapToGrid w:val="0"/>
                </w:rPr>
                <w:t>Tobago</w:t>
              </w:r>
            </w:smartTag>
            <w:r w:rsidRPr="00E56448">
              <w:rPr>
                <w:rFonts w:ascii="Arial" w:hAnsi="Arial" w:cs="Arial"/>
                <w:b/>
                <w:snapToGrid w:val="0"/>
              </w:rPr>
              <w:t>)</w:t>
            </w:r>
          </w:p>
          <w:p w14:paraId="74A9D033" w14:textId="77777777" w:rsidR="00332C49" w:rsidRPr="005C56B6" w:rsidRDefault="00332C49" w:rsidP="00332C49">
            <w:pPr>
              <w:widowControl/>
              <w:jc w:val="both"/>
              <w:rPr>
                <w:rFonts w:ascii="Arial" w:hAnsi="Arial" w:cs="Arial"/>
                <w:b/>
                <w:bCs/>
                <w:szCs w:val="20"/>
              </w:rPr>
            </w:pPr>
            <w:r w:rsidRPr="00C74182">
              <w:rPr>
                <w:rFonts w:ascii="Arial" w:hAnsi="Arial" w:cs="Arial"/>
                <w:snapToGrid w:val="0"/>
              </w:rPr>
              <w:t>To what extent do you trust the Tobago House of Assembly (THA)?</w:t>
            </w:r>
          </w:p>
        </w:tc>
        <w:tc>
          <w:tcPr>
            <w:tcW w:w="526" w:type="pct"/>
            <w:tcBorders>
              <w:top w:val="dotted" w:sz="4" w:space="0" w:color="auto"/>
              <w:left w:val="nil"/>
              <w:bottom w:val="dotted" w:sz="4" w:space="0" w:color="auto"/>
              <w:right w:val="dotted" w:sz="4" w:space="0" w:color="auto"/>
            </w:tcBorders>
          </w:tcPr>
          <w:p w14:paraId="31A535C8"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bl>
    <w:p w14:paraId="4EDAAD0A" w14:textId="77777777" w:rsidR="008959A2" w:rsidRPr="005C56B6" w:rsidRDefault="008959A2" w:rsidP="008959A2">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209"/>
        <w:gridCol w:w="1367"/>
      </w:tblGrid>
      <w:tr w:rsidR="008959A2" w:rsidRPr="005C56B6" w14:paraId="7655EA87" w14:textId="77777777">
        <w:trPr>
          <w:trHeight w:val="467"/>
          <w:tblHeader/>
        </w:trPr>
        <w:tc>
          <w:tcPr>
            <w:tcW w:w="4286" w:type="pct"/>
          </w:tcPr>
          <w:p w14:paraId="362D27FC" w14:textId="77777777" w:rsidR="008959A2" w:rsidRPr="005C56B6" w:rsidRDefault="008959A2" w:rsidP="00D6442C">
            <w:pPr>
              <w:pStyle w:val="BodyTextIndent"/>
              <w:keepNext/>
              <w:tabs>
                <w:tab w:val="right" w:pos="10530"/>
              </w:tabs>
              <w:spacing w:after="0"/>
              <w:ind w:left="0" w:right="461"/>
              <w:jc w:val="both"/>
              <w:rPr>
                <w:rFonts w:ascii="Arial" w:hAnsi="Arial" w:cs="Arial"/>
                <w:b/>
              </w:rPr>
            </w:pPr>
            <w:r w:rsidRPr="005C56B6">
              <w:rPr>
                <w:rFonts w:ascii="Arial" w:hAnsi="Arial" w:cs="Arial"/>
                <w:noProof/>
              </w:rPr>
              <w:t xml:space="preserve">Now, </w:t>
            </w:r>
            <w:r w:rsidRPr="005C56B6">
              <w:rPr>
                <w:rFonts w:ascii="Arial" w:hAnsi="Arial"/>
              </w:rPr>
              <w:t>using</w:t>
            </w:r>
            <w:r w:rsidRPr="005C56B6">
              <w:rPr>
                <w:rFonts w:ascii="Arial" w:hAnsi="Arial" w:cs="Arial"/>
                <w:noProof/>
              </w:rPr>
              <w:t xml:space="preserve"> the same ladder,</w:t>
            </w:r>
            <w:r w:rsidRPr="005C56B6">
              <w:rPr>
                <w:rFonts w:ascii="Arial" w:hAnsi="Arial" w:cs="Arial"/>
                <w:b/>
                <w:i/>
                <w:noProof/>
              </w:rPr>
              <w:t xml:space="preserve"> [continue with Card B: 1-7 point scale]</w:t>
            </w:r>
            <w:r w:rsidRPr="005C56B6">
              <w:rPr>
                <w:rFonts w:ascii="Arial" w:hAnsi="Arial" w:cs="Arial"/>
                <w:b/>
              </w:rPr>
              <w:t xml:space="preserve"> </w:t>
            </w:r>
          </w:p>
          <w:p w14:paraId="7D63AFBB" w14:textId="77777777" w:rsidR="008959A2" w:rsidRPr="005C56B6" w:rsidRDefault="008959A2" w:rsidP="00D6442C">
            <w:pPr>
              <w:pStyle w:val="BodyTextIndent"/>
              <w:keepNext/>
              <w:tabs>
                <w:tab w:val="right" w:pos="10530"/>
              </w:tabs>
              <w:spacing w:after="0"/>
              <w:ind w:left="0" w:right="461"/>
              <w:jc w:val="both"/>
              <w:rPr>
                <w:rFonts w:ascii="Arial" w:hAnsi="Arial" w:cs="Arial"/>
                <w:b/>
                <w:i/>
                <w:noProof/>
              </w:rPr>
            </w:pPr>
            <w:r w:rsidRPr="005C56B6">
              <w:rPr>
                <w:rFonts w:ascii="Arial" w:hAnsi="Arial" w:cs="Arial"/>
                <w:b/>
              </w:rPr>
              <w:t>NOT AT ALL 1   2   3   4   5   6   7 A LOT</w:t>
            </w:r>
          </w:p>
        </w:tc>
        <w:tc>
          <w:tcPr>
            <w:tcW w:w="714" w:type="pct"/>
          </w:tcPr>
          <w:p w14:paraId="74599A2F" w14:textId="77777777"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Note </w:t>
            </w:r>
            <w:r>
              <w:rPr>
                <w:rFonts w:ascii="Arial" w:hAnsi="Arial" w:cs="Arial"/>
                <w:b/>
              </w:rPr>
              <w:t>down</w:t>
            </w:r>
          </w:p>
          <w:p w14:paraId="2C7CE3A7" w14:textId="77777777"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1-7, </w:t>
            </w:r>
          </w:p>
          <w:p w14:paraId="4E364AC5" w14:textId="77777777" w:rsidR="008959A2"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88 = DK, </w:t>
            </w:r>
          </w:p>
          <w:p w14:paraId="13DF3DE3" w14:textId="77777777" w:rsidR="008959A2" w:rsidRPr="005C56B6" w:rsidRDefault="008959A2" w:rsidP="00D6442C">
            <w:pPr>
              <w:pStyle w:val="BodyTextIndent"/>
              <w:keepNext/>
              <w:tabs>
                <w:tab w:val="right" w:pos="10530"/>
              </w:tabs>
              <w:spacing w:after="0"/>
              <w:ind w:left="0"/>
              <w:rPr>
                <w:rFonts w:ascii="Arial" w:hAnsi="Arial" w:cs="Arial"/>
                <w:b/>
                <w:i/>
              </w:rPr>
            </w:pPr>
            <w:r w:rsidRPr="005C56B6">
              <w:rPr>
                <w:rFonts w:ascii="Arial" w:hAnsi="Arial" w:cs="Arial"/>
                <w:b/>
              </w:rPr>
              <w:t>98 = DA </w:t>
            </w:r>
          </w:p>
        </w:tc>
      </w:tr>
      <w:tr w:rsidR="008959A2" w:rsidRPr="005C56B6" w14:paraId="1667C201" w14:textId="77777777" w:rsidTr="00051C11">
        <w:tc>
          <w:tcPr>
            <w:tcW w:w="4286" w:type="pct"/>
          </w:tcPr>
          <w:p w14:paraId="59133EAB" w14:textId="646DE7D4" w:rsidR="008959A2" w:rsidRPr="005C56B6" w:rsidRDefault="008959A2" w:rsidP="00D6442C">
            <w:pPr>
              <w:pStyle w:val="BodyTextIndent"/>
              <w:tabs>
                <w:tab w:val="right" w:pos="10530"/>
              </w:tabs>
              <w:spacing w:after="0"/>
              <w:ind w:left="0" w:right="461"/>
              <w:rPr>
                <w:rFonts w:ascii="Arial" w:hAnsi="Arial" w:cs="Arial"/>
              </w:rPr>
            </w:pPr>
            <w:r w:rsidRPr="005C56B6">
              <w:rPr>
                <w:rFonts w:ascii="Arial" w:hAnsi="Arial" w:cs="Arial"/>
                <w:b/>
              </w:rPr>
              <w:t>N9</w:t>
            </w:r>
            <w:r w:rsidRPr="005C56B6">
              <w:rPr>
                <w:rFonts w:ascii="Arial" w:hAnsi="Arial" w:cs="Arial"/>
              </w:rPr>
              <w:t xml:space="preserve">. </w:t>
            </w:r>
            <w:r w:rsidRPr="005C56B6">
              <w:rPr>
                <w:rFonts w:ascii="Arial" w:hAnsi="Arial" w:cs="Arial"/>
                <w:noProof/>
              </w:rPr>
              <w:t xml:space="preserve">To what extent would you say the current </w:t>
            </w:r>
            <w:r w:rsidR="009F4979" w:rsidRPr="00FC0ECA">
              <w:rPr>
                <w:rFonts w:ascii="Arial" w:hAnsi="Arial" w:cs="Arial"/>
                <w:noProof/>
              </w:rPr>
              <w:t>goverment</w:t>
            </w:r>
            <w:r w:rsidRPr="005C56B6">
              <w:rPr>
                <w:rFonts w:ascii="Arial" w:hAnsi="Arial"/>
              </w:rPr>
              <w:t xml:space="preserve"> combats</w:t>
            </w:r>
            <w:r w:rsidRPr="005C56B6">
              <w:rPr>
                <w:rFonts w:ascii="Arial" w:hAnsi="Arial" w:cs="Arial"/>
              </w:rPr>
              <w:t xml:space="preserve"> </w:t>
            </w:r>
            <w:r w:rsidR="00450498">
              <w:rPr>
                <w:rFonts w:ascii="Arial" w:hAnsi="Arial" w:cs="Arial"/>
              </w:rPr>
              <w:t xml:space="preserve">(fights) </w:t>
            </w:r>
            <w:r w:rsidRPr="005C56B6">
              <w:rPr>
                <w:rFonts w:ascii="Arial" w:hAnsi="Arial" w:cs="Arial"/>
              </w:rPr>
              <w:t>government corruption</w:t>
            </w:r>
            <w:r w:rsidRPr="005C56B6">
              <w:rPr>
                <w:rFonts w:ascii="Arial" w:hAnsi="Arial"/>
              </w:rPr>
              <w:t>?</w:t>
            </w:r>
          </w:p>
        </w:tc>
        <w:tc>
          <w:tcPr>
            <w:tcW w:w="714" w:type="pct"/>
            <w:vAlign w:val="center"/>
          </w:tcPr>
          <w:p w14:paraId="52580940" w14:textId="77777777"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8959A2" w:rsidRPr="005C56B6" w14:paraId="01D0924B" w14:textId="77777777" w:rsidTr="00051C11">
        <w:tc>
          <w:tcPr>
            <w:tcW w:w="4286" w:type="pct"/>
          </w:tcPr>
          <w:p w14:paraId="258A6D77" w14:textId="77777777" w:rsidR="008959A2" w:rsidRPr="005C56B6" w:rsidRDefault="008959A2" w:rsidP="00D6442C">
            <w:pPr>
              <w:pStyle w:val="BodyTextIndent"/>
              <w:tabs>
                <w:tab w:val="right" w:pos="10530"/>
              </w:tabs>
              <w:spacing w:after="0"/>
              <w:ind w:left="0" w:right="461"/>
              <w:rPr>
                <w:rFonts w:ascii="Arial" w:hAnsi="Arial" w:cs="Arial"/>
                <w:b/>
              </w:rPr>
            </w:pPr>
            <w:r w:rsidRPr="005C56B6">
              <w:rPr>
                <w:rFonts w:ascii="Arial" w:hAnsi="Arial" w:cs="Arial"/>
                <w:b/>
                <w:bCs/>
                <w:szCs w:val="20"/>
              </w:rPr>
              <w:t xml:space="preserve">N11. </w:t>
            </w:r>
            <w:r w:rsidRPr="005C56B6">
              <w:rPr>
                <w:rFonts w:ascii="Arial" w:hAnsi="Arial" w:cs="Arial"/>
                <w:noProof/>
              </w:rPr>
              <w:t xml:space="preserve">To what extent would you say the current </w:t>
            </w:r>
            <w:r w:rsidR="009F4979" w:rsidRPr="00FC0ECA">
              <w:rPr>
                <w:rFonts w:ascii="Arial" w:hAnsi="Arial" w:cs="Arial"/>
                <w:noProof/>
              </w:rPr>
              <w:t>goverment</w:t>
            </w:r>
            <w:r w:rsidRPr="005C56B6">
              <w:rPr>
                <w:rFonts w:ascii="Arial" w:hAnsi="Arial" w:cs="Arial"/>
                <w:noProof/>
              </w:rPr>
              <w:t xml:space="preserve"> </w:t>
            </w:r>
            <w:r w:rsidRPr="005C56B6">
              <w:rPr>
                <w:rFonts w:ascii="Arial" w:hAnsi="Arial" w:cs="Arial"/>
                <w:bCs/>
                <w:szCs w:val="20"/>
              </w:rPr>
              <w:t>improves citizen safety?</w:t>
            </w:r>
          </w:p>
        </w:tc>
        <w:tc>
          <w:tcPr>
            <w:tcW w:w="714" w:type="pct"/>
            <w:vAlign w:val="center"/>
          </w:tcPr>
          <w:p w14:paraId="4A96448C" w14:textId="77777777"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8959A2" w:rsidRPr="005C56B6" w14:paraId="7FBCF00D" w14:textId="77777777" w:rsidTr="00051C11">
        <w:tc>
          <w:tcPr>
            <w:tcW w:w="4286" w:type="pct"/>
          </w:tcPr>
          <w:p w14:paraId="3988FC25" w14:textId="77777777" w:rsidR="008959A2" w:rsidRPr="005C56B6" w:rsidRDefault="008959A2" w:rsidP="00D6442C">
            <w:pPr>
              <w:pStyle w:val="BodyTextIndent"/>
              <w:tabs>
                <w:tab w:val="right" w:pos="10530"/>
              </w:tabs>
              <w:spacing w:after="0"/>
              <w:ind w:left="0" w:right="461"/>
              <w:rPr>
                <w:rFonts w:ascii="Arial" w:hAnsi="Arial" w:cs="Arial"/>
                <w:bCs/>
                <w:szCs w:val="20"/>
              </w:rPr>
            </w:pPr>
            <w:r w:rsidRPr="005C56B6">
              <w:rPr>
                <w:rFonts w:ascii="Arial" w:hAnsi="Arial" w:cs="Arial"/>
                <w:b/>
                <w:bCs/>
                <w:szCs w:val="20"/>
              </w:rPr>
              <w:t xml:space="preserve">N15. </w:t>
            </w:r>
            <w:r w:rsidRPr="005C56B6">
              <w:rPr>
                <w:rFonts w:ascii="Arial" w:hAnsi="Arial" w:cs="Arial"/>
                <w:bCs/>
                <w:szCs w:val="20"/>
              </w:rPr>
              <w:t xml:space="preserve">To what extent would you say that the current </w:t>
            </w:r>
            <w:r w:rsidR="009F4979" w:rsidRPr="00FC0ECA">
              <w:rPr>
                <w:rFonts w:ascii="Arial" w:hAnsi="Arial" w:cs="Arial"/>
                <w:noProof/>
              </w:rPr>
              <w:t>goverment</w:t>
            </w:r>
            <w:r w:rsidRPr="005C56B6">
              <w:rPr>
                <w:rFonts w:ascii="Arial" w:hAnsi="Arial" w:cs="Arial"/>
                <w:bCs/>
                <w:szCs w:val="20"/>
              </w:rPr>
              <w:t xml:space="preserve"> is managing the economy well?</w:t>
            </w:r>
          </w:p>
        </w:tc>
        <w:tc>
          <w:tcPr>
            <w:tcW w:w="714" w:type="pct"/>
            <w:vAlign w:val="center"/>
          </w:tcPr>
          <w:p w14:paraId="573DFA6C" w14:textId="77777777"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bl>
    <w:p w14:paraId="0E52155E" w14:textId="77777777" w:rsidR="008959A2" w:rsidRPr="005C56B6" w:rsidRDefault="008959A2" w:rsidP="008959A2">
      <w:pPr>
        <w:rPr>
          <w:rFonts w:ascii="Arial" w:hAnsi="Arial" w:cs="Arial"/>
          <w:b/>
        </w:rPr>
      </w:pPr>
    </w:p>
    <w:tbl>
      <w:tblPr>
        <w:tblStyle w:val="TableGrid"/>
        <w:tblW w:w="0" w:type="auto"/>
        <w:tblLook w:val="04A0" w:firstRow="1" w:lastRow="0" w:firstColumn="1" w:lastColumn="0" w:noHBand="0" w:noVBand="1"/>
      </w:tblPr>
      <w:tblGrid>
        <w:gridCol w:w="8298"/>
        <w:gridCol w:w="1260"/>
      </w:tblGrid>
      <w:tr w:rsidR="008959A2" w:rsidRPr="005C56B6" w14:paraId="4076479F" w14:textId="77777777">
        <w:tc>
          <w:tcPr>
            <w:tcW w:w="8298" w:type="dxa"/>
            <w:tcBorders>
              <w:top w:val="dotted" w:sz="4" w:space="0" w:color="auto"/>
              <w:left w:val="dotted" w:sz="4" w:space="0" w:color="auto"/>
              <w:bottom w:val="dotted" w:sz="4" w:space="0" w:color="auto"/>
              <w:right w:val="dotted" w:sz="4" w:space="0" w:color="auto"/>
            </w:tcBorders>
          </w:tcPr>
          <w:p w14:paraId="7E0A6753" w14:textId="77777777" w:rsidR="008959A2" w:rsidRPr="00D02FC8" w:rsidRDefault="008959A2" w:rsidP="00D6442C">
            <w:pPr>
              <w:keepNext/>
              <w:widowControl/>
              <w:rPr>
                <w:rFonts w:ascii="Arial" w:hAnsi="Arial" w:cs="Arial"/>
                <w:b/>
                <w:szCs w:val="20"/>
              </w:rPr>
            </w:pPr>
            <w:r w:rsidRPr="00D02FC8">
              <w:rPr>
                <w:rFonts w:ascii="Arial" w:hAnsi="Arial" w:cs="Arial"/>
                <w:szCs w:val="20"/>
              </w:rPr>
              <w:lastRenderedPageBreak/>
              <w:t xml:space="preserve">Using the same 1 to 7 scale, where 1 is “Not at all” and 7 is “A lot,” </w:t>
            </w:r>
            <w:r w:rsidRPr="00807725">
              <w:rPr>
                <w:rFonts w:ascii="Arial" w:hAnsi="Arial" w:cs="Arial"/>
              </w:rPr>
              <w:t>how likely is it that people in your neigh</w:t>
            </w:r>
            <w:r>
              <w:rPr>
                <w:rFonts w:ascii="Arial" w:hAnsi="Arial" w:cs="Arial"/>
              </w:rPr>
              <w:t>b</w:t>
            </w:r>
            <w:r w:rsidRPr="00807725">
              <w:rPr>
                <w:rFonts w:ascii="Arial" w:hAnsi="Arial" w:cs="Arial"/>
              </w:rPr>
              <w:t>o</w:t>
            </w:r>
            <w:r>
              <w:rPr>
                <w:rFonts w:ascii="Arial" w:hAnsi="Arial" w:cs="Arial"/>
              </w:rPr>
              <w:t>rhood</w:t>
            </w:r>
            <w:r w:rsidRPr="00807725">
              <w:rPr>
                <w:rFonts w:ascii="Arial" w:hAnsi="Arial" w:cs="Arial"/>
              </w:rPr>
              <w:t xml:space="preserve"> w</w:t>
            </w:r>
            <w:r>
              <w:rPr>
                <w:rFonts w:ascii="Arial" w:hAnsi="Arial" w:cs="Arial"/>
              </w:rPr>
              <w:t>ould</w:t>
            </w:r>
            <w:r w:rsidRPr="00807725">
              <w:rPr>
                <w:rFonts w:ascii="Arial" w:hAnsi="Arial" w:cs="Arial"/>
              </w:rPr>
              <w:t xml:space="preserve"> be punish</w:t>
            </w:r>
            <w:r>
              <w:rPr>
                <w:rFonts w:ascii="Arial" w:hAnsi="Arial" w:cs="Arial"/>
              </w:rPr>
              <w:t>e</w:t>
            </w:r>
            <w:r w:rsidRPr="00807725">
              <w:rPr>
                <w:rFonts w:ascii="Arial" w:hAnsi="Arial" w:cs="Arial"/>
              </w:rPr>
              <w:t xml:space="preserve">d </w:t>
            </w:r>
            <w:r>
              <w:rPr>
                <w:rFonts w:ascii="Arial" w:hAnsi="Arial" w:cs="Arial"/>
              </w:rPr>
              <w:t xml:space="preserve">by authorities </w:t>
            </w:r>
            <w:r w:rsidRPr="00807725">
              <w:rPr>
                <w:rFonts w:ascii="Arial" w:hAnsi="Arial" w:cs="Arial"/>
              </w:rPr>
              <w:t>for</w:t>
            </w:r>
            <w:r>
              <w:rPr>
                <w:rFonts w:ascii="Arial" w:hAnsi="Arial" w:cs="Arial"/>
              </w:rPr>
              <w:t>…</w:t>
            </w:r>
            <w:r w:rsidRPr="00D02FC8">
              <w:rPr>
                <w:rFonts w:ascii="Arial" w:hAnsi="Arial" w:cs="Arial"/>
                <w:szCs w:val="20"/>
              </w:rPr>
              <w:t>:</w:t>
            </w:r>
          </w:p>
        </w:tc>
        <w:tc>
          <w:tcPr>
            <w:tcW w:w="1260" w:type="dxa"/>
            <w:tcBorders>
              <w:top w:val="dotted" w:sz="4" w:space="0" w:color="auto"/>
              <w:left w:val="dotted" w:sz="4" w:space="0" w:color="auto"/>
              <w:bottom w:val="dotted" w:sz="4" w:space="0" w:color="auto"/>
              <w:right w:val="dotted" w:sz="4" w:space="0" w:color="auto"/>
            </w:tcBorders>
          </w:tcPr>
          <w:p w14:paraId="702AD37C" w14:textId="77777777" w:rsidR="008959A2" w:rsidRPr="00DB6F6B" w:rsidRDefault="008959A2" w:rsidP="00D6442C">
            <w:pPr>
              <w:rPr>
                <w:rFonts w:ascii="Arial" w:hAnsi="Arial"/>
                <w:b/>
                <w:szCs w:val="20"/>
              </w:rPr>
            </w:pPr>
            <w:r w:rsidRPr="00DB6F6B">
              <w:rPr>
                <w:rFonts w:ascii="Arial" w:hAnsi="Arial"/>
                <w:b/>
                <w:szCs w:val="20"/>
              </w:rPr>
              <w:t>(88) DK</w:t>
            </w:r>
          </w:p>
          <w:p w14:paraId="36003176" w14:textId="77777777" w:rsidR="008959A2" w:rsidRPr="00DB6F6B" w:rsidRDefault="008959A2" w:rsidP="00D6442C">
            <w:pPr>
              <w:rPr>
                <w:rFonts w:ascii="Arial" w:hAnsi="Arial"/>
                <w:b/>
                <w:szCs w:val="20"/>
              </w:rPr>
            </w:pPr>
            <w:r w:rsidRPr="00DB6F6B">
              <w:rPr>
                <w:rFonts w:ascii="Arial" w:hAnsi="Arial"/>
                <w:b/>
                <w:szCs w:val="20"/>
              </w:rPr>
              <w:t>(98) DA</w:t>
            </w:r>
          </w:p>
        </w:tc>
      </w:tr>
      <w:tr w:rsidR="008959A2" w:rsidRPr="005C56B6" w14:paraId="3F966A04" w14:textId="77777777" w:rsidTr="00DB6F6B">
        <w:tc>
          <w:tcPr>
            <w:tcW w:w="8298" w:type="dxa"/>
            <w:tcBorders>
              <w:top w:val="dotted" w:sz="4" w:space="0" w:color="auto"/>
              <w:left w:val="dotted" w:sz="4" w:space="0" w:color="auto"/>
              <w:bottom w:val="dotted" w:sz="4" w:space="0" w:color="auto"/>
              <w:right w:val="dotted" w:sz="4" w:space="0" w:color="auto"/>
            </w:tcBorders>
          </w:tcPr>
          <w:p w14:paraId="14A66ABE" w14:textId="6763AAF9" w:rsidR="008959A2" w:rsidRPr="005C56B6" w:rsidRDefault="008959A2" w:rsidP="00D6442C">
            <w:pPr>
              <w:keepNext/>
              <w:widowControl/>
              <w:rPr>
                <w:rFonts w:ascii="Arial" w:hAnsi="Arial" w:cs="Arial"/>
                <w:szCs w:val="20"/>
              </w:rPr>
            </w:pPr>
            <w:r w:rsidRPr="005C56B6">
              <w:rPr>
                <w:rFonts w:ascii="Arial" w:hAnsi="Arial" w:cs="Arial"/>
                <w:b/>
                <w:szCs w:val="20"/>
              </w:rPr>
              <w:t>PR3A</w:t>
            </w:r>
            <w:r w:rsidRPr="005C56B6">
              <w:rPr>
                <w:rFonts w:ascii="Arial" w:hAnsi="Arial" w:cs="Arial"/>
                <w:szCs w:val="20"/>
              </w:rPr>
              <w:t xml:space="preserve">. Buying </w:t>
            </w:r>
            <w:r w:rsidRPr="00A03AAD">
              <w:rPr>
                <w:rFonts w:ascii="Arial" w:hAnsi="Arial" w:cs="Arial"/>
                <w:szCs w:val="20"/>
              </w:rPr>
              <w:t>pirated</w:t>
            </w:r>
            <w:r w:rsidRPr="005A4577">
              <w:rPr>
                <w:rFonts w:ascii="Arial" w:hAnsi="Arial" w:cs="Arial"/>
                <w:szCs w:val="20"/>
              </w:rPr>
              <w:t xml:space="preserve"> </w:t>
            </w:r>
            <w:r w:rsidR="00450498">
              <w:rPr>
                <w:rFonts w:ascii="Arial" w:hAnsi="Arial" w:cs="Arial"/>
                <w:szCs w:val="20"/>
              </w:rPr>
              <w:t xml:space="preserve">(bootleg) </w:t>
            </w:r>
            <w:r w:rsidRPr="00A03AAD">
              <w:rPr>
                <w:rFonts w:ascii="Arial" w:hAnsi="Arial" w:cs="Arial"/>
                <w:szCs w:val="20"/>
              </w:rPr>
              <w:t>DVDs</w:t>
            </w:r>
            <w:r>
              <w:rPr>
                <w:rFonts w:ascii="Arial" w:hAnsi="Arial" w:cs="Arial"/>
                <w:szCs w:val="20"/>
              </w:rPr>
              <w:t>.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4F59B58B" w14:textId="77777777" w:rsidR="008959A2" w:rsidRDefault="008959A2" w:rsidP="00DB6F6B">
            <w:pPr>
              <w:jc w:val="center"/>
              <w:rPr>
                <w:rFonts w:ascii="Arial" w:hAnsi="Arial"/>
                <w:szCs w:val="22"/>
              </w:rPr>
            </w:pPr>
            <w:r w:rsidRPr="00D02FC8">
              <w:rPr>
                <w:rFonts w:ascii="Arial" w:hAnsi="Arial" w:cs="Arial"/>
                <w:b/>
                <w:bCs/>
                <w:szCs w:val="20"/>
              </w:rPr>
              <w:t>|__|__|</w:t>
            </w:r>
          </w:p>
        </w:tc>
      </w:tr>
      <w:tr w:rsidR="008959A2" w:rsidRPr="005C56B6" w14:paraId="7CD059E1" w14:textId="77777777" w:rsidTr="00DB6F6B">
        <w:trPr>
          <w:trHeight w:val="611"/>
        </w:trPr>
        <w:tc>
          <w:tcPr>
            <w:tcW w:w="8298" w:type="dxa"/>
            <w:tcBorders>
              <w:top w:val="dotted" w:sz="4" w:space="0" w:color="auto"/>
              <w:left w:val="dotted" w:sz="4" w:space="0" w:color="auto"/>
              <w:bottom w:val="dotted" w:sz="4" w:space="0" w:color="auto"/>
              <w:right w:val="dotted" w:sz="4" w:space="0" w:color="auto"/>
            </w:tcBorders>
          </w:tcPr>
          <w:p w14:paraId="086DF11A" w14:textId="77777777" w:rsidR="008959A2" w:rsidRPr="005D45BD" w:rsidRDefault="008959A2" w:rsidP="00D6442C">
            <w:pPr>
              <w:spacing w:before="40" w:after="40"/>
              <w:rPr>
                <w:rFonts w:ascii="Arial" w:hAnsi="Arial" w:cs="Arial"/>
                <w:szCs w:val="20"/>
              </w:rPr>
            </w:pPr>
            <w:r w:rsidRPr="005D45BD">
              <w:rPr>
                <w:rFonts w:ascii="Arial" w:hAnsi="Arial" w:cs="Arial"/>
                <w:b/>
                <w:szCs w:val="20"/>
              </w:rPr>
              <w:t>PR3B</w:t>
            </w:r>
            <w:r w:rsidRPr="005D45BD">
              <w:rPr>
                <w:rFonts w:ascii="Arial" w:hAnsi="Arial" w:cs="Arial"/>
                <w:szCs w:val="20"/>
              </w:rPr>
              <w:t>. And for obtaining electricity (bypassing the meter) without paying?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7CC71728" w14:textId="77777777" w:rsidR="008959A2" w:rsidRPr="005D45BD" w:rsidRDefault="008959A2" w:rsidP="00DB6F6B">
            <w:pPr>
              <w:spacing w:before="40" w:after="40"/>
              <w:jc w:val="center"/>
              <w:rPr>
                <w:rFonts w:ascii="Arial" w:hAnsi="Arial"/>
                <w:szCs w:val="22"/>
              </w:rPr>
            </w:pPr>
            <w:r w:rsidRPr="005D45BD">
              <w:rPr>
                <w:rFonts w:ascii="Arial" w:hAnsi="Arial" w:cs="Arial"/>
                <w:b/>
                <w:bCs/>
                <w:szCs w:val="20"/>
              </w:rPr>
              <w:t>|__|__|</w:t>
            </w:r>
          </w:p>
        </w:tc>
      </w:tr>
      <w:tr w:rsidR="008959A2" w:rsidRPr="005C56B6" w14:paraId="472FC670" w14:textId="77777777" w:rsidTr="00DB6F6B">
        <w:tc>
          <w:tcPr>
            <w:tcW w:w="8298" w:type="dxa"/>
            <w:tcBorders>
              <w:top w:val="dotted" w:sz="4" w:space="0" w:color="auto"/>
              <w:left w:val="dotted" w:sz="4" w:space="0" w:color="auto"/>
              <w:bottom w:val="dotted" w:sz="4" w:space="0" w:color="auto"/>
              <w:right w:val="dotted" w:sz="4" w:space="0" w:color="auto"/>
            </w:tcBorders>
          </w:tcPr>
          <w:p w14:paraId="601512C9" w14:textId="1661D341" w:rsidR="008959A2" w:rsidRDefault="008959A2" w:rsidP="00220F87">
            <w:pPr>
              <w:keepNext/>
              <w:keepLines/>
              <w:outlineLvl w:val="8"/>
              <w:rPr>
                <w:rFonts w:ascii="Arial" w:hAnsi="Arial" w:cs="Arial"/>
                <w:szCs w:val="20"/>
              </w:rPr>
            </w:pPr>
            <w:r w:rsidRPr="00D02FC8">
              <w:rPr>
                <w:rFonts w:ascii="Arial" w:hAnsi="Arial" w:cs="Arial"/>
                <w:b/>
                <w:szCs w:val="20"/>
              </w:rPr>
              <w:t>PR3C</w:t>
            </w:r>
            <w:r w:rsidRPr="00D02FC8">
              <w:rPr>
                <w:rFonts w:ascii="Arial" w:hAnsi="Arial" w:cs="Arial"/>
                <w:szCs w:val="20"/>
              </w:rPr>
              <w:t xml:space="preserve">. </w:t>
            </w:r>
            <w:r>
              <w:rPr>
                <w:rFonts w:ascii="Arial" w:hAnsi="Arial" w:cs="Arial"/>
                <w:szCs w:val="20"/>
              </w:rPr>
              <w:t xml:space="preserve">And for </w:t>
            </w:r>
            <w:r w:rsidR="00220F87">
              <w:rPr>
                <w:rFonts w:ascii="Arial" w:hAnsi="Arial" w:cs="Arial"/>
                <w:szCs w:val="20"/>
              </w:rPr>
              <w:t>squatting on</w:t>
            </w:r>
            <w:r w:rsidRPr="00D02FC8">
              <w:rPr>
                <w:rFonts w:ascii="Arial" w:hAnsi="Arial" w:cs="Arial"/>
                <w:szCs w:val="20"/>
              </w:rPr>
              <w:t xml:space="preserve"> </w:t>
            </w:r>
            <w:r>
              <w:rPr>
                <w:rFonts w:ascii="Arial" w:hAnsi="Arial" w:cs="Arial"/>
                <w:szCs w:val="20"/>
              </w:rPr>
              <w:t>a vacant lot</w:t>
            </w:r>
            <w:r w:rsidRPr="00D02FC8">
              <w:rPr>
                <w:rFonts w:ascii="Arial" w:hAnsi="Arial" w:cs="Arial"/>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237E8136" w14:textId="77777777" w:rsidR="008959A2" w:rsidRDefault="008959A2" w:rsidP="00DB6F6B">
            <w:pPr>
              <w:jc w:val="center"/>
              <w:rPr>
                <w:rFonts w:ascii="Arial" w:hAnsi="Arial" w:cs="Arial"/>
                <w:szCs w:val="20"/>
              </w:rPr>
            </w:pPr>
            <w:r w:rsidRPr="00D02FC8">
              <w:rPr>
                <w:rFonts w:ascii="Arial" w:hAnsi="Arial" w:cs="Arial"/>
                <w:b/>
                <w:bCs/>
                <w:szCs w:val="20"/>
              </w:rPr>
              <w:t>|__|__|</w:t>
            </w:r>
          </w:p>
        </w:tc>
      </w:tr>
      <w:tr w:rsidR="003B6DC0" w:rsidRPr="005C56B6" w14:paraId="58F12630" w14:textId="77777777" w:rsidTr="00DB6F6B">
        <w:tc>
          <w:tcPr>
            <w:tcW w:w="8298" w:type="dxa"/>
            <w:tcBorders>
              <w:top w:val="dotted" w:sz="4" w:space="0" w:color="auto"/>
              <w:left w:val="dotted" w:sz="4" w:space="0" w:color="auto"/>
              <w:bottom w:val="dotted" w:sz="4" w:space="0" w:color="auto"/>
              <w:right w:val="dotted" w:sz="4" w:space="0" w:color="auto"/>
            </w:tcBorders>
          </w:tcPr>
          <w:p w14:paraId="0EDC9E04" w14:textId="77777777" w:rsidR="003B6DC0" w:rsidRPr="00D02FC8" w:rsidRDefault="003B6DC0" w:rsidP="003B6DC0">
            <w:pPr>
              <w:keepNext/>
              <w:keepLines/>
              <w:outlineLvl w:val="8"/>
              <w:rPr>
                <w:rFonts w:ascii="Arial" w:hAnsi="Arial" w:cs="Arial"/>
                <w:b/>
                <w:szCs w:val="20"/>
              </w:rPr>
            </w:pPr>
            <w:r w:rsidRPr="00D56FC9">
              <w:rPr>
                <w:rFonts w:ascii="Arial" w:hAnsi="Arial" w:cs="Arial"/>
                <w:b/>
                <w:bCs/>
                <w:szCs w:val="20"/>
              </w:rPr>
              <w:t xml:space="preserve">PR3D. </w:t>
            </w:r>
            <w:r w:rsidRPr="00D56FC9">
              <w:rPr>
                <w:rFonts w:ascii="Arial" w:hAnsi="Arial" w:cs="Arial"/>
                <w:bCs/>
                <w:szCs w:val="20"/>
              </w:rPr>
              <w:t xml:space="preserve">And for building </w:t>
            </w:r>
            <w:r w:rsidRPr="00A03AAD">
              <w:rPr>
                <w:rFonts w:ascii="Arial" w:hAnsi="Arial" w:cs="Arial"/>
                <w:bCs/>
                <w:szCs w:val="20"/>
              </w:rPr>
              <w:t>or renovating</w:t>
            </w:r>
            <w:r w:rsidRPr="00D56FC9">
              <w:rPr>
                <w:rFonts w:ascii="Arial" w:hAnsi="Arial" w:cs="Arial"/>
                <w:bCs/>
                <w:szCs w:val="20"/>
              </w:rPr>
              <w:t xml:space="preserve"> a house without a license or permit?</w:t>
            </w:r>
            <w:r>
              <w:rPr>
                <w:rFonts w:ascii="Arial" w:hAnsi="Arial" w:cs="Arial"/>
                <w:bCs/>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40A6C570" w14:textId="77777777"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3B6DC0" w:rsidRPr="005C56B6" w14:paraId="0459F126" w14:textId="77777777" w:rsidTr="00DB6F6B">
        <w:tc>
          <w:tcPr>
            <w:tcW w:w="8298" w:type="dxa"/>
            <w:tcBorders>
              <w:top w:val="dotted" w:sz="4" w:space="0" w:color="auto"/>
              <w:left w:val="dotted" w:sz="4" w:space="0" w:color="auto"/>
              <w:bottom w:val="dotted" w:sz="4" w:space="0" w:color="auto"/>
              <w:right w:val="dotted" w:sz="4" w:space="0" w:color="auto"/>
            </w:tcBorders>
          </w:tcPr>
          <w:p w14:paraId="3652EABC" w14:textId="75A2EF11" w:rsidR="003B6DC0" w:rsidRPr="00D02FC8" w:rsidRDefault="003B6DC0" w:rsidP="003B6DC0">
            <w:pPr>
              <w:keepNext/>
              <w:keepLines/>
              <w:outlineLvl w:val="8"/>
              <w:rPr>
                <w:rFonts w:ascii="Arial" w:hAnsi="Arial" w:cs="Arial"/>
                <w:b/>
                <w:szCs w:val="20"/>
              </w:rPr>
            </w:pPr>
            <w:r w:rsidRPr="00D56FC9">
              <w:rPr>
                <w:rFonts w:ascii="Arial" w:hAnsi="Arial" w:cs="Arial"/>
                <w:b/>
                <w:bCs/>
                <w:szCs w:val="20"/>
              </w:rPr>
              <w:t xml:space="preserve">PR3E. </w:t>
            </w:r>
            <w:r w:rsidRPr="00D56FC9">
              <w:rPr>
                <w:rFonts w:ascii="Arial" w:hAnsi="Arial" w:cs="Arial"/>
                <w:bCs/>
                <w:szCs w:val="20"/>
              </w:rPr>
              <w:t xml:space="preserve">And, still using the same 1 to 7 scale, if people in your neighborhood were to build </w:t>
            </w:r>
            <w:r w:rsidRPr="00A03AAD">
              <w:rPr>
                <w:rFonts w:ascii="Arial" w:hAnsi="Arial" w:cs="Arial"/>
                <w:bCs/>
                <w:szCs w:val="20"/>
              </w:rPr>
              <w:t>or renovate</w:t>
            </w:r>
            <w:r w:rsidRPr="00D56FC9">
              <w:rPr>
                <w:rFonts w:ascii="Arial" w:hAnsi="Arial" w:cs="Arial"/>
                <w:bCs/>
                <w:szCs w:val="20"/>
              </w:rPr>
              <w:t xml:space="preserve"> a house, how likely do you think it is that they would be asked to pay a bribe</w:t>
            </w:r>
            <w:r w:rsidR="00450498">
              <w:rPr>
                <w:rFonts w:ascii="Arial" w:hAnsi="Arial" w:cs="Arial"/>
                <w:bCs/>
                <w:szCs w:val="20"/>
              </w:rPr>
              <w:t xml:space="preserve"> to get a license or permit, or to ignore the construction altogether</w:t>
            </w:r>
            <w:r w:rsidRPr="00D56FC9">
              <w:rPr>
                <w:rFonts w:ascii="Arial" w:hAnsi="Arial" w:cs="Arial"/>
                <w:bCs/>
                <w:szCs w:val="20"/>
              </w:rPr>
              <w:t>?</w:t>
            </w:r>
          </w:p>
        </w:tc>
        <w:tc>
          <w:tcPr>
            <w:tcW w:w="1260" w:type="dxa"/>
            <w:tcBorders>
              <w:top w:val="dotted" w:sz="4" w:space="0" w:color="auto"/>
              <w:left w:val="dotted" w:sz="4" w:space="0" w:color="auto"/>
              <w:bottom w:val="dotted" w:sz="4" w:space="0" w:color="auto"/>
              <w:right w:val="dotted" w:sz="4" w:space="0" w:color="auto"/>
            </w:tcBorders>
            <w:vAlign w:val="center"/>
          </w:tcPr>
          <w:p w14:paraId="26040C55" w14:textId="77777777"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8959A2" w:rsidRPr="005C56B6" w14:paraId="19F424F0" w14:textId="77777777" w:rsidTr="00DB6F6B">
        <w:tc>
          <w:tcPr>
            <w:tcW w:w="8298" w:type="dxa"/>
            <w:tcBorders>
              <w:top w:val="dotted" w:sz="4" w:space="0" w:color="auto"/>
              <w:left w:val="dotted" w:sz="4" w:space="0" w:color="auto"/>
              <w:bottom w:val="dotted" w:sz="4" w:space="0" w:color="auto"/>
              <w:right w:val="dotted" w:sz="4" w:space="0" w:color="auto"/>
            </w:tcBorders>
          </w:tcPr>
          <w:p w14:paraId="0984F13C" w14:textId="77777777" w:rsidR="008959A2" w:rsidRDefault="008959A2" w:rsidP="009F4979">
            <w:pPr>
              <w:keepNext/>
              <w:keepLines/>
              <w:outlineLvl w:val="8"/>
              <w:rPr>
                <w:rFonts w:ascii="Arial" w:hAnsi="Arial" w:cs="Arial"/>
                <w:b/>
                <w:szCs w:val="20"/>
              </w:rPr>
            </w:pPr>
            <w:r>
              <w:rPr>
                <w:rFonts w:ascii="Arial" w:hAnsi="Arial" w:cs="Arial"/>
                <w:b/>
                <w:bCs/>
                <w:szCs w:val="20"/>
              </w:rPr>
              <w:t xml:space="preserve">PR4. </w:t>
            </w:r>
            <w:r w:rsidRPr="007B6E3E">
              <w:rPr>
                <w:rFonts w:ascii="Arial" w:hAnsi="Arial" w:cs="Arial"/>
                <w:bCs/>
                <w:szCs w:val="20"/>
              </w:rPr>
              <w:t>To what degree</w:t>
            </w:r>
            <w:r>
              <w:rPr>
                <w:rFonts w:ascii="Arial" w:hAnsi="Arial" w:cs="Arial"/>
                <w:b/>
                <w:bCs/>
                <w:szCs w:val="20"/>
              </w:rPr>
              <w:t xml:space="preserve"> </w:t>
            </w:r>
            <w:r w:rsidRPr="00FE34A0">
              <w:rPr>
                <w:rFonts w:ascii="Arial" w:hAnsi="Arial" w:cs="Arial"/>
                <w:bCs/>
                <w:szCs w:val="20"/>
              </w:rPr>
              <w:t xml:space="preserve">do you feel that the </w:t>
            </w:r>
            <w:r>
              <w:rPr>
                <w:rFonts w:ascii="Arial" w:hAnsi="Arial" w:cs="Arial"/>
                <w:bCs/>
                <w:szCs w:val="20"/>
              </w:rPr>
              <w:t>government</w:t>
            </w:r>
            <w:r w:rsidRPr="00FE34A0">
              <w:rPr>
                <w:rFonts w:ascii="Arial" w:hAnsi="Arial" w:cs="Arial"/>
                <w:bCs/>
                <w:szCs w:val="20"/>
              </w:rPr>
              <w:t xml:space="preserve"> </w:t>
            </w:r>
            <w:r w:rsidR="009F4979">
              <w:rPr>
                <w:rFonts w:ascii="Arial" w:hAnsi="Arial" w:cs="Arial"/>
                <w:bCs/>
                <w:szCs w:val="20"/>
              </w:rPr>
              <w:t xml:space="preserve">of Trinidad &amp; Tobago </w:t>
            </w:r>
            <w:r w:rsidRPr="00FE34A0">
              <w:rPr>
                <w:rFonts w:ascii="Arial" w:hAnsi="Arial" w:cs="Arial"/>
                <w:bCs/>
                <w:szCs w:val="20"/>
              </w:rPr>
              <w:t>respects the private property of its citizens?</w:t>
            </w:r>
            <w:r>
              <w:rPr>
                <w:rFonts w:ascii="Arial" w:hAnsi="Arial" w:cs="Arial"/>
                <w:bCs/>
                <w:szCs w:val="20"/>
              </w:rPr>
              <w:t xml:space="preserve"> Please use the same scale from 1 is “not at all” to 7 is “a lot.”</w:t>
            </w:r>
          </w:p>
        </w:tc>
        <w:tc>
          <w:tcPr>
            <w:tcW w:w="1260" w:type="dxa"/>
            <w:tcBorders>
              <w:top w:val="dotted" w:sz="4" w:space="0" w:color="auto"/>
              <w:left w:val="dotted" w:sz="4" w:space="0" w:color="auto"/>
              <w:bottom w:val="dotted" w:sz="4" w:space="0" w:color="auto"/>
              <w:right w:val="dotted" w:sz="4" w:space="0" w:color="auto"/>
            </w:tcBorders>
            <w:vAlign w:val="center"/>
          </w:tcPr>
          <w:p w14:paraId="4C2747A3" w14:textId="77777777" w:rsidR="008959A2" w:rsidRPr="00D02FC8" w:rsidRDefault="008959A2" w:rsidP="00DB6F6B">
            <w:pPr>
              <w:jc w:val="center"/>
              <w:rPr>
                <w:rFonts w:ascii="Arial" w:hAnsi="Arial" w:cs="Arial"/>
                <w:b/>
                <w:bCs/>
                <w:szCs w:val="20"/>
              </w:rPr>
            </w:pPr>
            <w:r w:rsidRPr="00D02FC8">
              <w:rPr>
                <w:rFonts w:ascii="Arial" w:hAnsi="Arial" w:cs="Arial"/>
                <w:b/>
                <w:bCs/>
                <w:szCs w:val="20"/>
              </w:rPr>
              <w:t>|__|__|</w:t>
            </w:r>
          </w:p>
        </w:tc>
      </w:tr>
    </w:tbl>
    <w:p w14:paraId="4639D42B" w14:textId="77777777" w:rsidR="008959A2" w:rsidRPr="005C56B6" w:rsidRDefault="008959A2" w:rsidP="008959A2">
      <w:pPr>
        <w:rPr>
          <w:rFonts w:ascii="Arial" w:hAnsi="Arial" w:cs="Arial"/>
          <w:b/>
        </w:rPr>
      </w:pPr>
    </w:p>
    <w:p w14:paraId="338D4C50" w14:textId="77777777" w:rsidR="008959A2" w:rsidRPr="005C56B6" w:rsidRDefault="008959A2" w:rsidP="008959A2">
      <w:pPr>
        <w:rPr>
          <w:rFonts w:ascii="Arial" w:hAnsi="Arial" w:cs="Arial"/>
          <w:b/>
        </w:rPr>
      </w:pPr>
      <w:r w:rsidRPr="005C56B6">
        <w:rPr>
          <w:rFonts w:ascii="Arial" w:hAnsi="Arial" w:cs="Arial"/>
          <w:b/>
        </w:rPr>
        <w:t>[</w:t>
      </w:r>
      <w:r w:rsidRPr="00FE34A0">
        <w:rPr>
          <w:rFonts w:ascii="Arial" w:hAnsi="Arial" w:cs="Arial"/>
          <w:b/>
          <w:caps/>
        </w:rPr>
        <w:t>Take Back Card B]</w:t>
      </w:r>
    </w:p>
    <w:p w14:paraId="4EB578F8"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14:paraId="74F6332C" w14:textId="77777777" w:rsidTr="00DB6F6B">
        <w:trPr>
          <w:trHeight w:val="809"/>
        </w:trPr>
        <w:tc>
          <w:tcPr>
            <w:tcW w:w="4474" w:type="pct"/>
            <w:tcBorders>
              <w:top w:val="dotted" w:sz="4" w:space="0" w:color="auto"/>
            </w:tcBorders>
          </w:tcPr>
          <w:p w14:paraId="22EEAF1E" w14:textId="77777777" w:rsidR="008959A2" w:rsidRPr="005C56B6" w:rsidRDefault="008959A2" w:rsidP="00D6442C">
            <w:pPr>
              <w:pStyle w:val="BodyTextIndent"/>
              <w:tabs>
                <w:tab w:val="right" w:pos="10530"/>
              </w:tabs>
              <w:spacing w:after="0"/>
              <w:ind w:left="0" w:right="460" w:hanging="18"/>
              <w:jc w:val="both"/>
              <w:rPr>
                <w:rFonts w:ascii="Arial" w:hAnsi="Arial" w:cs="Arial"/>
                <w:szCs w:val="18"/>
              </w:rPr>
            </w:pPr>
            <w:r w:rsidRPr="005C56B6">
              <w:rPr>
                <w:rFonts w:ascii="Arial" w:hAnsi="Arial" w:cs="Arial"/>
                <w:b/>
                <w:bCs/>
              </w:rPr>
              <w:t>M1</w:t>
            </w:r>
            <w:r w:rsidRPr="005C56B6">
              <w:rPr>
                <w:rFonts w:ascii="Arial" w:hAnsi="Arial" w:cs="Arial"/>
              </w:rPr>
              <w:t xml:space="preserve">. Speaking in general of the </w:t>
            </w:r>
            <w:r w:rsidRPr="005C56B6">
              <w:rPr>
                <w:rFonts w:ascii="Arial" w:hAnsi="Arial"/>
              </w:rPr>
              <w:t>current</w:t>
            </w:r>
            <w:r w:rsidRPr="005C56B6">
              <w:rPr>
                <w:rFonts w:ascii="Arial" w:hAnsi="Arial" w:cs="Arial"/>
              </w:rPr>
              <w:t xml:space="preserve"> administration, </w:t>
            </w:r>
            <w:r w:rsidRPr="005C56B6">
              <w:rPr>
                <w:rFonts w:ascii="Arial" w:hAnsi="Arial"/>
              </w:rPr>
              <w:t xml:space="preserve">how </w:t>
            </w:r>
            <w:r w:rsidRPr="005C56B6">
              <w:rPr>
                <w:rFonts w:ascii="Arial" w:hAnsi="Arial" w:cs="Arial"/>
              </w:rPr>
              <w:t xml:space="preserve">would you </w:t>
            </w:r>
            <w:r w:rsidRPr="005C56B6">
              <w:rPr>
                <w:rFonts w:ascii="Arial" w:hAnsi="Arial"/>
              </w:rPr>
              <w:t>rate</w:t>
            </w:r>
            <w:r w:rsidRPr="005C56B6">
              <w:rPr>
                <w:rFonts w:ascii="Arial" w:hAnsi="Arial" w:cs="Arial"/>
              </w:rPr>
              <w:t xml:space="preserve"> the job </w:t>
            </w:r>
            <w:r w:rsidRPr="005C56B6">
              <w:rPr>
                <w:rFonts w:ascii="Arial" w:hAnsi="Arial"/>
              </w:rPr>
              <w:t>performance of</w:t>
            </w:r>
            <w:r w:rsidRPr="005C56B6">
              <w:rPr>
                <w:rFonts w:ascii="Arial" w:hAnsi="Arial" w:cs="Arial"/>
              </w:rPr>
              <w:t xml:space="preserve"> P</w:t>
            </w:r>
            <w:r w:rsidR="009F4979">
              <w:rPr>
                <w:rFonts w:ascii="Arial" w:hAnsi="Arial" w:cs="Arial"/>
              </w:rPr>
              <w:t>rime Minister, Persad-Bissessar</w:t>
            </w:r>
            <w:r w:rsidRPr="005C56B6">
              <w:rPr>
                <w:rFonts w:ascii="Arial" w:hAnsi="Arial" w:cs="Arial"/>
              </w:rPr>
              <w:t xml:space="preserve">? </w:t>
            </w:r>
            <w:r w:rsidRPr="005C56B6">
              <w:rPr>
                <w:rFonts w:ascii="Arial" w:hAnsi="Arial" w:cs="Arial"/>
                <w:b/>
              </w:rPr>
              <w:t>[Read the options]</w:t>
            </w:r>
          </w:p>
          <w:p w14:paraId="39C0D064" w14:textId="77777777" w:rsidR="008959A2" w:rsidRPr="005C56B6" w:rsidRDefault="008959A2" w:rsidP="00D6442C">
            <w:pPr>
              <w:rPr>
                <w:rFonts w:ascii="Arial" w:hAnsi="Arial" w:cs="Arial"/>
                <w:b/>
                <w:bCs/>
                <w:szCs w:val="20"/>
              </w:rPr>
            </w:pPr>
            <w:r w:rsidRPr="005C56B6">
              <w:rPr>
                <w:rFonts w:ascii="Arial" w:hAnsi="Arial" w:cs="Arial"/>
                <w:szCs w:val="20"/>
              </w:rPr>
              <w:t>(1) Very good</w:t>
            </w:r>
            <w:r>
              <w:rPr>
                <w:rFonts w:ascii="Arial" w:hAnsi="Arial" w:cs="Arial"/>
                <w:szCs w:val="20"/>
              </w:rPr>
              <w:t xml:space="preserve"> </w:t>
            </w:r>
            <w:r w:rsidRPr="005C56B6">
              <w:rPr>
                <w:rFonts w:ascii="Arial" w:hAnsi="Arial" w:cs="Arial"/>
                <w:szCs w:val="20"/>
              </w:rPr>
              <w:t xml:space="preserve">    (2) Good     (3) Neither good nor bad (fair)     (4) Bad   </w:t>
            </w:r>
            <w:r>
              <w:rPr>
                <w:rFonts w:ascii="Arial" w:hAnsi="Arial" w:cs="Arial"/>
                <w:szCs w:val="20"/>
              </w:rPr>
              <w:t xml:space="preserve">  </w:t>
            </w:r>
            <w:r w:rsidRPr="005C56B6">
              <w:rPr>
                <w:rFonts w:ascii="Arial" w:hAnsi="Arial" w:cs="Arial"/>
                <w:szCs w:val="20"/>
              </w:rPr>
              <w:t xml:space="preserve">(5) Very bad                    (88) DK          (98) DA </w:t>
            </w:r>
          </w:p>
        </w:tc>
        <w:tc>
          <w:tcPr>
            <w:tcW w:w="526" w:type="pct"/>
            <w:tcBorders>
              <w:top w:val="dotted" w:sz="4" w:space="0" w:color="auto"/>
            </w:tcBorders>
            <w:vAlign w:val="center"/>
          </w:tcPr>
          <w:p w14:paraId="35075289" w14:textId="77777777" w:rsidR="008959A2" w:rsidRDefault="008959A2" w:rsidP="003B6DC0">
            <w:pPr>
              <w:jc w:val="center"/>
              <w:rPr>
                <w:rFonts w:ascii="Arial" w:hAnsi="Arial" w:cs="Arial"/>
                <w:szCs w:val="20"/>
              </w:rPr>
            </w:pPr>
            <w:r w:rsidRPr="00D02FC8">
              <w:rPr>
                <w:rFonts w:ascii="Arial" w:hAnsi="Arial" w:cs="Arial"/>
                <w:b/>
                <w:bCs/>
                <w:szCs w:val="20"/>
              </w:rPr>
              <w:t>|__|__|</w:t>
            </w:r>
          </w:p>
        </w:tc>
      </w:tr>
    </w:tbl>
    <w:p w14:paraId="24162449" w14:textId="77777777" w:rsidR="008959A2" w:rsidRPr="005C56B6" w:rsidRDefault="008959A2" w:rsidP="008959A2">
      <w:pPr>
        <w:rPr>
          <w:rFonts w:ascii="Arial" w:hAnsi="Arial" w:cs="Arial"/>
          <w:szCs w:val="20"/>
        </w:rPr>
      </w:pPr>
    </w:p>
    <w:tbl>
      <w:tblPr>
        <w:tblW w:w="5038"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564"/>
        <w:gridCol w:w="1085"/>
      </w:tblGrid>
      <w:tr w:rsidR="008959A2" w:rsidRPr="005C56B6" w14:paraId="2AE63D68" w14:textId="77777777" w:rsidTr="00DB6F6B">
        <w:trPr>
          <w:trHeight w:val="260"/>
        </w:trPr>
        <w:tc>
          <w:tcPr>
            <w:tcW w:w="4438" w:type="pct"/>
          </w:tcPr>
          <w:p w14:paraId="007ABD65" w14:textId="77777777" w:rsidR="008959A2" w:rsidRPr="005C56B6" w:rsidRDefault="008959A2" w:rsidP="00D6442C">
            <w:pPr>
              <w:autoSpaceDE w:val="0"/>
              <w:autoSpaceDN w:val="0"/>
              <w:adjustRightInd w:val="0"/>
              <w:rPr>
                <w:rFonts w:ascii="Arial" w:hAnsi="Arial" w:cs="Arial"/>
                <w:szCs w:val="20"/>
              </w:rPr>
            </w:pPr>
            <w:r w:rsidRPr="005C56B6">
              <w:rPr>
                <w:rFonts w:ascii="Arial" w:hAnsi="Arial" w:cs="Arial"/>
                <w:b/>
                <w:szCs w:val="20"/>
              </w:rPr>
              <w:t>SD2NEW2.</w:t>
            </w:r>
            <w:r w:rsidRPr="005C56B6">
              <w:rPr>
                <w:rFonts w:ascii="Arial" w:hAnsi="Arial" w:cs="Arial"/>
                <w:szCs w:val="20"/>
              </w:rPr>
              <w:t xml:space="preserve"> And thinking about this city/area where you live, are you very satisfied, satisfied, </w:t>
            </w:r>
            <w:r w:rsidRPr="005C56B6">
              <w:rPr>
                <w:rFonts w:ascii="Arial" w:hAnsi="Arial" w:cs="Arial"/>
                <w:b/>
                <w:szCs w:val="20"/>
              </w:rPr>
              <w:t>dis</w:t>
            </w:r>
            <w:r w:rsidRPr="005C56B6">
              <w:rPr>
                <w:rFonts w:ascii="Arial" w:hAnsi="Arial" w:cs="Arial"/>
                <w:szCs w:val="20"/>
              </w:rPr>
              <w:t xml:space="preserve">satisfied, or very </w:t>
            </w:r>
            <w:r w:rsidRPr="00526387">
              <w:rPr>
                <w:rFonts w:ascii="Arial" w:hAnsi="Arial" w:cs="Arial"/>
                <w:b/>
                <w:szCs w:val="20"/>
              </w:rPr>
              <w:t>dis</w:t>
            </w:r>
            <w:r w:rsidRPr="005C56B6">
              <w:rPr>
                <w:rFonts w:ascii="Arial" w:hAnsi="Arial" w:cs="Arial"/>
                <w:szCs w:val="20"/>
              </w:rPr>
              <w:t>satisfied with the condition of the streets, roads, and highways?</w:t>
            </w:r>
          </w:p>
          <w:p w14:paraId="7FC079FE"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16150F38" w14:textId="77777777"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40F5A5CB" w14:textId="77777777"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14:paraId="10E06E5C" w14:textId="77777777" w:rsidTr="00DB6F6B">
        <w:trPr>
          <w:trHeight w:val="269"/>
        </w:trPr>
        <w:tc>
          <w:tcPr>
            <w:tcW w:w="4438" w:type="pct"/>
          </w:tcPr>
          <w:p w14:paraId="5DCE7E65" w14:textId="77777777" w:rsidR="008959A2" w:rsidRDefault="008959A2" w:rsidP="00D6442C">
            <w:pPr>
              <w:rPr>
                <w:rFonts w:ascii="Arial" w:hAnsi="Arial" w:cs="Arial"/>
                <w:szCs w:val="20"/>
              </w:rPr>
            </w:pPr>
            <w:r w:rsidRPr="005C56B6">
              <w:rPr>
                <w:rFonts w:ascii="Arial" w:hAnsi="Arial" w:cs="Arial"/>
                <w:b/>
                <w:szCs w:val="20"/>
              </w:rPr>
              <w:t>SD3NEW2.</w:t>
            </w:r>
            <w:r w:rsidRPr="005C56B6">
              <w:rPr>
                <w:rFonts w:ascii="Arial" w:hAnsi="Arial" w:cs="Arial"/>
                <w:szCs w:val="20"/>
              </w:rPr>
              <w:t xml:space="preserve"> And the quality of public schools?</w:t>
            </w:r>
            <w:r>
              <w:rPr>
                <w:rFonts w:ascii="Arial" w:hAnsi="Arial" w:cs="Arial"/>
                <w:szCs w:val="20"/>
              </w:rPr>
              <w:t xml:space="preserve"> Are you…</w:t>
            </w:r>
            <w:r w:rsidRPr="005C56B6">
              <w:rPr>
                <w:rFonts w:ascii="Arial" w:hAnsi="Arial" w:cs="Arial"/>
                <w:szCs w:val="20"/>
              </w:rPr>
              <w:t xml:space="preserve"> </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14:paraId="55D3CAB2"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3913FEFB" w14:textId="77777777" w:rsidR="008959A2" w:rsidRPr="005C56B6" w:rsidRDefault="008959A2" w:rsidP="00D6442C">
            <w:pPr>
              <w:tabs>
                <w:tab w:val="left" w:pos="5595"/>
              </w:tabs>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4F29C7BD" w14:textId="77777777"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14:paraId="0D30B3FF" w14:textId="77777777" w:rsidTr="00DB6F6B">
        <w:trPr>
          <w:trHeight w:val="526"/>
        </w:trPr>
        <w:tc>
          <w:tcPr>
            <w:tcW w:w="4438" w:type="pct"/>
          </w:tcPr>
          <w:p w14:paraId="0CF68AF4" w14:textId="77777777" w:rsidR="008959A2" w:rsidRPr="005C56B6" w:rsidRDefault="008959A2" w:rsidP="00D6442C">
            <w:pPr>
              <w:rPr>
                <w:rFonts w:ascii="Arial" w:hAnsi="Arial" w:cs="Arial"/>
                <w:b/>
                <w:szCs w:val="20"/>
              </w:rPr>
            </w:pPr>
            <w:r w:rsidRPr="005C56B6">
              <w:rPr>
                <w:rFonts w:ascii="Arial" w:hAnsi="Arial" w:cs="Arial"/>
                <w:b/>
                <w:szCs w:val="20"/>
              </w:rPr>
              <w:t>SD6NEW2.</w:t>
            </w:r>
            <w:r w:rsidRPr="005C56B6">
              <w:rPr>
                <w:rFonts w:ascii="Arial" w:hAnsi="Arial" w:cs="Arial"/>
                <w:szCs w:val="20"/>
              </w:rPr>
              <w:t xml:space="preserve"> And the quality of public medical and health services?</w:t>
            </w:r>
            <w:r>
              <w:rPr>
                <w:rFonts w:ascii="Arial" w:hAnsi="Arial" w:cs="Arial"/>
                <w:szCs w:val="20"/>
              </w:rPr>
              <w:t xml:space="preserve"> Are you…</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14:paraId="693D69B6"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740D585C" w14:textId="77777777"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3F03BB2E" w14:textId="77777777" w:rsidR="008959A2" w:rsidRDefault="008959A2" w:rsidP="003B6DC0">
            <w:pPr>
              <w:jc w:val="center"/>
              <w:rPr>
                <w:rFonts w:ascii="Arial" w:hAnsi="Arial" w:cs="Arial"/>
                <w:szCs w:val="20"/>
              </w:rPr>
            </w:pPr>
            <w:r w:rsidRPr="00D02FC8">
              <w:rPr>
                <w:rFonts w:ascii="Arial" w:hAnsi="Arial" w:cs="Arial"/>
                <w:b/>
                <w:bCs/>
                <w:szCs w:val="20"/>
              </w:rPr>
              <w:t>|__|__|</w:t>
            </w:r>
          </w:p>
        </w:tc>
      </w:tr>
    </w:tbl>
    <w:p w14:paraId="207600C6" w14:textId="77777777" w:rsidR="008959A2" w:rsidRPr="005C56B6" w:rsidRDefault="008959A2" w:rsidP="008959A2">
      <w:pPr>
        <w:rPr>
          <w:rFonts w:ascii="Arial" w:hAnsi="Arial" w:cs="Arial"/>
          <w:b/>
          <w:bCs/>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8959A2" w:rsidRPr="005C56B6" w14:paraId="1767A701" w14:textId="77777777" w:rsidTr="00DB6F6B">
        <w:tc>
          <w:tcPr>
            <w:tcW w:w="8568" w:type="dxa"/>
          </w:tcPr>
          <w:p w14:paraId="6A087C2D" w14:textId="77777777" w:rsidR="008959A2" w:rsidRPr="00D02FC8" w:rsidRDefault="008959A2" w:rsidP="00D6442C">
            <w:pPr>
              <w:pStyle w:val="CommentText"/>
              <w:rPr>
                <w:rFonts w:ascii="Arial" w:hAnsi="Arial" w:cs="Arial"/>
                <w:color w:val="000000"/>
              </w:rPr>
            </w:pPr>
            <w:r w:rsidRPr="00D02FC8">
              <w:rPr>
                <w:rFonts w:ascii="Arial" w:hAnsi="Arial" w:cs="Arial"/>
                <w:b/>
                <w:color w:val="000000"/>
              </w:rPr>
              <w:t>INFRAX.</w:t>
            </w:r>
            <w:r w:rsidRPr="00D02FC8">
              <w:rPr>
                <w:rFonts w:ascii="Arial" w:hAnsi="Arial" w:cs="Arial"/>
                <w:color w:val="000000"/>
              </w:rPr>
              <w:t xml:space="preserve"> Suppose </w:t>
            </w:r>
            <w:r>
              <w:rPr>
                <w:rFonts w:ascii="Arial" w:hAnsi="Arial" w:cs="Arial"/>
                <w:color w:val="000000"/>
              </w:rPr>
              <w:t>someone enters your home to burglarize</w:t>
            </w:r>
            <w:r w:rsidRPr="00D02FC8">
              <w:rPr>
                <w:rFonts w:ascii="Arial" w:hAnsi="Arial" w:cs="Arial"/>
                <w:color w:val="000000"/>
              </w:rPr>
              <w:t xml:space="preserve"> </w:t>
            </w:r>
            <w:r>
              <w:rPr>
                <w:rFonts w:ascii="Arial" w:hAnsi="Arial" w:cs="Arial"/>
                <w:color w:val="000000"/>
              </w:rPr>
              <w:t>it</w:t>
            </w:r>
            <w:r w:rsidRPr="00D02FC8">
              <w:rPr>
                <w:rFonts w:ascii="Arial" w:hAnsi="Arial" w:cs="Arial"/>
                <w:color w:val="000000"/>
              </w:rPr>
              <w:t xml:space="preserve"> and you call the </w:t>
            </w:r>
            <w:r w:rsidRPr="005C56B6">
              <w:rPr>
                <w:rFonts w:ascii="Arial" w:hAnsi="Arial" w:cs="Arial"/>
                <w:color w:val="000000"/>
              </w:rPr>
              <w:t>po</w:t>
            </w:r>
            <w:r w:rsidRPr="00D02FC8">
              <w:rPr>
                <w:rFonts w:ascii="Arial" w:hAnsi="Arial" w:cs="Arial"/>
                <w:color w:val="000000"/>
              </w:rPr>
              <w:t xml:space="preserve">lice. How long do you think it would take </w:t>
            </w:r>
            <w:r w:rsidRPr="005C56B6">
              <w:rPr>
                <w:rFonts w:ascii="Arial" w:hAnsi="Arial" w:cs="Arial"/>
                <w:color w:val="000000"/>
              </w:rPr>
              <w:t xml:space="preserve">the police </w:t>
            </w:r>
            <w:r w:rsidRPr="00D02FC8">
              <w:rPr>
                <w:rFonts w:ascii="Arial" w:hAnsi="Arial" w:cs="Arial"/>
                <w:color w:val="000000"/>
              </w:rPr>
              <w:t xml:space="preserve">to arrive at your house on a </w:t>
            </w:r>
            <w:r>
              <w:rPr>
                <w:rFonts w:ascii="Arial" w:hAnsi="Arial" w:cs="Arial"/>
                <w:color w:val="000000"/>
              </w:rPr>
              <w:t>typical</w:t>
            </w:r>
            <w:r w:rsidRPr="00D02FC8">
              <w:rPr>
                <w:rFonts w:ascii="Arial" w:hAnsi="Arial" w:cs="Arial"/>
                <w:color w:val="000000"/>
              </w:rPr>
              <w:t xml:space="preserve"> day</w:t>
            </w:r>
            <w:r>
              <w:rPr>
                <w:rFonts w:ascii="Arial" w:hAnsi="Arial" w:cs="Arial"/>
                <w:color w:val="000000"/>
              </w:rPr>
              <w:t xml:space="preserve"> </w:t>
            </w:r>
            <w:r w:rsidRPr="00D02FC8">
              <w:rPr>
                <w:rFonts w:ascii="Arial" w:hAnsi="Arial" w:cs="Arial"/>
                <w:color w:val="000000"/>
              </w:rPr>
              <w:t xml:space="preserve">around noon? </w:t>
            </w:r>
            <w:r w:rsidRPr="00D02FC8">
              <w:rPr>
                <w:rFonts w:ascii="Arial" w:hAnsi="Arial" w:cs="Arial"/>
                <w:b/>
                <w:color w:val="000000"/>
              </w:rPr>
              <w:t>[READ ALTERNATIVES]</w:t>
            </w:r>
          </w:p>
          <w:p w14:paraId="6290B8CA"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(1) Less than 10 minutes </w:t>
            </w:r>
          </w:p>
          <w:p w14:paraId="650E138B"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(2) Between 10 and 30 minutes </w:t>
            </w:r>
          </w:p>
          <w:p w14:paraId="6810A67E"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(3) </w:t>
            </w:r>
            <w:r>
              <w:rPr>
                <w:rFonts w:ascii="Arial" w:hAnsi="Arial" w:cs="Arial"/>
                <w:color w:val="000000"/>
                <w:szCs w:val="20"/>
              </w:rPr>
              <w:t>More than</w:t>
            </w:r>
            <w:r w:rsidRPr="00D02FC8">
              <w:rPr>
                <w:rFonts w:ascii="Arial" w:hAnsi="Arial" w:cs="Arial"/>
                <w:color w:val="000000"/>
                <w:szCs w:val="20"/>
              </w:rPr>
              <w:t xml:space="preserve"> 30 minutes and </w:t>
            </w:r>
            <w:r>
              <w:rPr>
                <w:rFonts w:ascii="Arial" w:hAnsi="Arial" w:cs="Arial"/>
                <w:color w:val="000000"/>
                <w:szCs w:val="20"/>
              </w:rPr>
              <w:t xml:space="preserve">up to an </w:t>
            </w:r>
            <w:r w:rsidRPr="00D02FC8">
              <w:rPr>
                <w:rFonts w:ascii="Arial" w:hAnsi="Arial" w:cs="Arial"/>
                <w:color w:val="000000"/>
                <w:szCs w:val="20"/>
              </w:rPr>
              <w:t>hour</w:t>
            </w:r>
          </w:p>
          <w:p w14:paraId="61D0184C"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(4) </w:t>
            </w:r>
            <w:r>
              <w:rPr>
                <w:rFonts w:ascii="Arial" w:hAnsi="Arial" w:cs="Arial"/>
                <w:color w:val="000000"/>
                <w:szCs w:val="20"/>
              </w:rPr>
              <w:t xml:space="preserve">More than </w:t>
            </w:r>
            <w:r w:rsidRPr="00D02FC8">
              <w:rPr>
                <w:rFonts w:ascii="Arial" w:hAnsi="Arial" w:cs="Arial"/>
                <w:color w:val="000000"/>
                <w:szCs w:val="20"/>
              </w:rPr>
              <w:t xml:space="preserve">an hour and </w:t>
            </w:r>
            <w:r>
              <w:rPr>
                <w:rFonts w:ascii="Arial" w:hAnsi="Arial" w:cs="Arial"/>
                <w:color w:val="000000"/>
                <w:szCs w:val="20"/>
              </w:rPr>
              <w:t xml:space="preserve">up to </w:t>
            </w:r>
            <w:r w:rsidRPr="00D02FC8">
              <w:rPr>
                <w:rFonts w:ascii="Arial" w:hAnsi="Arial" w:cs="Arial"/>
                <w:color w:val="000000"/>
                <w:szCs w:val="20"/>
              </w:rPr>
              <w:t>three hours</w:t>
            </w:r>
          </w:p>
          <w:p w14:paraId="0741045D"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(5) More t</w:t>
            </w:r>
            <w:r w:rsidRPr="005C56B6">
              <w:rPr>
                <w:rFonts w:ascii="Arial" w:hAnsi="Arial" w:cs="Arial"/>
                <w:color w:val="000000"/>
                <w:szCs w:val="20"/>
              </w:rPr>
              <w:t>h</w:t>
            </w:r>
            <w:r w:rsidRPr="00D02FC8">
              <w:rPr>
                <w:rFonts w:ascii="Arial" w:hAnsi="Arial" w:cs="Arial"/>
                <w:color w:val="000000"/>
                <w:szCs w:val="20"/>
              </w:rPr>
              <w:t>an three hours</w:t>
            </w:r>
          </w:p>
          <w:p w14:paraId="645114B6"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(6) </w:t>
            </w:r>
            <w:r w:rsidRPr="005C56B6">
              <w:rPr>
                <w:rFonts w:ascii="Arial" w:hAnsi="Arial" w:cs="Arial"/>
                <w:b/>
                <w:color w:val="000000"/>
                <w:szCs w:val="20"/>
              </w:rPr>
              <w:t>[DON’T READ</w:t>
            </w:r>
            <w:r w:rsidRPr="00D02FC8">
              <w:rPr>
                <w:rFonts w:ascii="Arial" w:hAnsi="Arial" w:cs="Arial"/>
                <w:b/>
                <w:color w:val="000000"/>
                <w:szCs w:val="20"/>
              </w:rPr>
              <w:t>]</w:t>
            </w:r>
            <w:r w:rsidRPr="00D02FC8">
              <w:rPr>
                <w:rFonts w:ascii="Arial" w:hAnsi="Arial" w:cs="Arial"/>
                <w:color w:val="000000"/>
                <w:szCs w:val="20"/>
              </w:rPr>
              <w:t xml:space="preserve"> </w:t>
            </w:r>
            <w:r w:rsidRPr="005C56B6">
              <w:rPr>
                <w:rFonts w:ascii="Arial" w:hAnsi="Arial" w:cs="Arial"/>
                <w:color w:val="000000"/>
                <w:szCs w:val="20"/>
              </w:rPr>
              <w:t>There are no police/they would never arrive</w:t>
            </w:r>
          </w:p>
          <w:p w14:paraId="15947B69"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(88) </w:t>
            </w:r>
            <w:r>
              <w:rPr>
                <w:rFonts w:ascii="Arial" w:hAnsi="Arial" w:cs="Arial"/>
                <w:color w:val="000000"/>
                <w:szCs w:val="20"/>
              </w:rPr>
              <w:t>DK</w:t>
            </w:r>
          </w:p>
          <w:p w14:paraId="7C4F3732" w14:textId="77777777" w:rsidR="008959A2" w:rsidRDefault="008959A2" w:rsidP="00D6442C">
            <w:pPr>
              <w:pStyle w:val="CommentText"/>
              <w:keepNext/>
              <w:keepLines/>
              <w:spacing w:after="200"/>
              <w:outlineLvl w:val="8"/>
              <w:rPr>
                <w:rFonts w:ascii="Arial" w:hAnsi="Arial" w:cs="Arial"/>
              </w:rPr>
            </w:pPr>
            <w:r w:rsidRPr="00D02FC8">
              <w:rPr>
                <w:rFonts w:ascii="Arial" w:hAnsi="Arial" w:cs="Arial"/>
                <w:color w:val="000000"/>
              </w:rPr>
              <w:t xml:space="preserve">(98) </w:t>
            </w:r>
            <w:r>
              <w:rPr>
                <w:rFonts w:ascii="Arial" w:hAnsi="Arial" w:cs="Arial"/>
                <w:color w:val="000000"/>
              </w:rPr>
              <w:t>DA</w:t>
            </w:r>
          </w:p>
        </w:tc>
        <w:tc>
          <w:tcPr>
            <w:tcW w:w="1008" w:type="dxa"/>
            <w:vAlign w:val="center"/>
          </w:tcPr>
          <w:p w14:paraId="06056105" w14:textId="77777777" w:rsidR="008959A2" w:rsidRDefault="008959A2" w:rsidP="003B6DC0">
            <w:pPr>
              <w:pStyle w:val="CommentText"/>
              <w:jc w:val="center"/>
              <w:rPr>
                <w:rFonts w:ascii="Arial" w:hAnsi="Arial" w:cs="Arial"/>
                <w:b/>
                <w:color w:val="000000"/>
              </w:rPr>
            </w:pPr>
            <w:r w:rsidRPr="00D02FC8">
              <w:rPr>
                <w:rFonts w:ascii="Arial" w:hAnsi="Arial" w:cs="Arial"/>
                <w:b/>
                <w:bCs/>
              </w:rPr>
              <w:t>|__|__|</w:t>
            </w:r>
          </w:p>
        </w:tc>
      </w:tr>
    </w:tbl>
    <w:p w14:paraId="7E7E8EF3" w14:textId="77777777" w:rsidR="008959A2" w:rsidRDefault="008959A2" w:rsidP="008959A2"/>
    <w:p w14:paraId="583F0C51" w14:textId="77777777" w:rsidR="008959A2" w:rsidRPr="005C56B6" w:rsidRDefault="008959A2" w:rsidP="008959A2">
      <w:pPr>
        <w:rPr>
          <w:rFonts w:ascii="Arial" w:hAnsi="Arial"/>
        </w:rPr>
      </w:pPr>
      <w:r w:rsidRPr="005C56B6">
        <w:rPr>
          <w:rFonts w:ascii="Arial" w:hAnsi="Arial" w:cs="Arial"/>
          <w:b/>
          <w:bCs/>
        </w:rPr>
        <w:t>[</w:t>
      </w:r>
      <w:r w:rsidRPr="005C56B6">
        <w:rPr>
          <w:rFonts w:ascii="Arial" w:hAnsi="Arial" w:cs="Arial"/>
          <w:b/>
          <w:bCs/>
          <w:caps/>
        </w:rPr>
        <w:t>Give card</w:t>
      </w:r>
      <w:r w:rsidRPr="005C56B6">
        <w:rPr>
          <w:rFonts w:ascii="Arial" w:hAnsi="Arial" w:cs="Arial"/>
          <w:b/>
          <w:bCs/>
        </w:rPr>
        <w:t xml:space="preserve"> C</w:t>
      </w:r>
      <w:r>
        <w:rPr>
          <w:rFonts w:ascii="Arial" w:hAnsi="Arial" w:cs="Arial"/>
          <w:b/>
          <w:bCs/>
        </w:rPr>
        <w:t xml:space="preserve"> TO THE RESPONDENT</w:t>
      </w:r>
      <w:r w:rsidRPr="005C56B6">
        <w:rPr>
          <w:rFonts w:ascii="Arial" w:hAnsi="Arial" w:cs="Arial"/>
          <w:b/>
          <w:bCs/>
        </w:rPr>
        <w:t>]</w:t>
      </w:r>
    </w:p>
    <w:p w14:paraId="05C86C00" w14:textId="77777777" w:rsidR="008959A2" w:rsidRDefault="008959A2" w:rsidP="008959A2">
      <w:pPr>
        <w:rPr>
          <w:rFonts w:ascii="Arial" w:hAnsi="Arial"/>
        </w:rPr>
      </w:pPr>
    </w:p>
    <w:p w14:paraId="7E1ABAA8" w14:textId="77777777" w:rsidR="00EA1274" w:rsidRPr="005C56B6" w:rsidRDefault="00EA1274" w:rsidP="008959A2">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1006"/>
        <w:gridCol w:w="1006"/>
        <w:gridCol w:w="1006"/>
        <w:gridCol w:w="1005"/>
        <w:gridCol w:w="1005"/>
        <w:gridCol w:w="1005"/>
        <w:gridCol w:w="1260"/>
        <w:gridCol w:w="1277"/>
      </w:tblGrid>
      <w:tr w:rsidR="008959A2" w:rsidRPr="00387A8E" w14:paraId="74666CB1" w14:textId="77777777">
        <w:trPr>
          <w:trHeight w:val="728"/>
        </w:trPr>
        <w:tc>
          <w:tcPr>
            <w:tcW w:w="5000" w:type="pct"/>
            <w:gridSpan w:val="9"/>
            <w:tcBorders>
              <w:top w:val="dotted" w:sz="4" w:space="0" w:color="auto"/>
              <w:left w:val="dotted" w:sz="4" w:space="0" w:color="auto"/>
              <w:bottom w:val="dotted" w:sz="4" w:space="0" w:color="auto"/>
              <w:right w:val="dotted" w:sz="4" w:space="0" w:color="auto"/>
            </w:tcBorders>
            <w:shd w:val="clear" w:color="auto" w:fill="auto"/>
          </w:tcPr>
          <w:p w14:paraId="74E3F70A" w14:textId="77777777" w:rsidR="008959A2" w:rsidRPr="00C12E13" w:rsidRDefault="008959A2" w:rsidP="00D6442C">
            <w:pPr>
              <w:rPr>
                <w:rFonts w:ascii="Arial" w:hAnsi="Arial" w:cs="Arial"/>
                <w:b/>
              </w:rPr>
            </w:pPr>
            <w:r w:rsidRPr="00C12E13">
              <w:rPr>
                <w:rFonts w:ascii="Arial" w:hAnsi="Arial" w:cs="Arial"/>
              </w:rPr>
              <w:lastRenderedPageBreak/>
              <w:t xml:space="preserve">Now we will use a similar ladder, but this time 1 means “strongly disagree” and 7 means “strongly agree.” A number in between 1 and 7 represents an intermediate score. </w:t>
            </w:r>
          </w:p>
          <w:p w14:paraId="68893FEE" w14:textId="77777777" w:rsidR="008959A2" w:rsidRDefault="008959A2" w:rsidP="00D6442C">
            <w:pPr>
              <w:rPr>
                <w:rFonts w:ascii="Arial" w:hAnsi="Arial" w:cs="Arial"/>
                <w:b/>
                <w:bCs/>
              </w:rPr>
            </w:pPr>
          </w:p>
        </w:tc>
      </w:tr>
      <w:tr w:rsidR="008959A2" w:rsidRPr="00387A8E" w14:paraId="600A64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auto"/>
              <w:right w:val="single" w:sz="8" w:space="0" w:color="auto"/>
            </w:tcBorders>
          </w:tcPr>
          <w:p w14:paraId="1864BD56" w14:textId="77777777" w:rsidR="008959A2" w:rsidRPr="00C12E13" w:rsidRDefault="008959A2" w:rsidP="00D6442C">
            <w:pPr>
              <w:jc w:val="center"/>
              <w:rPr>
                <w:rFonts w:ascii="Arial" w:hAnsi="Arial" w:cs="Arial"/>
              </w:rPr>
            </w:pPr>
            <w:r w:rsidRPr="00C12E13">
              <w:rPr>
                <w:rFonts w:ascii="Arial" w:hAnsi="Arial" w:cs="Arial"/>
              </w:rPr>
              <w:t>1</w:t>
            </w:r>
          </w:p>
        </w:tc>
        <w:tc>
          <w:tcPr>
            <w:tcW w:w="525" w:type="pct"/>
            <w:tcBorders>
              <w:top w:val="dotted" w:sz="4" w:space="0" w:color="auto"/>
              <w:left w:val="single" w:sz="8" w:space="0" w:color="auto"/>
              <w:bottom w:val="single" w:sz="8" w:space="0" w:color="auto"/>
              <w:right w:val="single" w:sz="8" w:space="0" w:color="auto"/>
            </w:tcBorders>
          </w:tcPr>
          <w:p w14:paraId="6BC0499B" w14:textId="77777777" w:rsidR="008959A2" w:rsidRPr="00C12E13" w:rsidRDefault="008959A2" w:rsidP="00D6442C">
            <w:pPr>
              <w:keepNext/>
              <w:jc w:val="center"/>
              <w:rPr>
                <w:rFonts w:ascii="Arial" w:hAnsi="Arial" w:cs="Arial"/>
                <w:szCs w:val="20"/>
              </w:rPr>
            </w:pPr>
            <w:r w:rsidRPr="00C12E13">
              <w:rPr>
                <w:rFonts w:ascii="Arial" w:hAnsi="Arial" w:cs="Arial"/>
                <w:szCs w:val="20"/>
              </w:rPr>
              <w:t>2</w:t>
            </w:r>
          </w:p>
        </w:tc>
        <w:tc>
          <w:tcPr>
            <w:tcW w:w="525" w:type="pct"/>
            <w:tcBorders>
              <w:top w:val="dotted" w:sz="4" w:space="0" w:color="auto"/>
              <w:left w:val="single" w:sz="8" w:space="0" w:color="auto"/>
              <w:bottom w:val="single" w:sz="8" w:space="0" w:color="auto"/>
              <w:right w:val="single" w:sz="8" w:space="0" w:color="auto"/>
            </w:tcBorders>
          </w:tcPr>
          <w:p w14:paraId="4AD4B672" w14:textId="77777777" w:rsidR="008959A2" w:rsidRPr="00C12E13" w:rsidRDefault="008959A2" w:rsidP="00D6442C">
            <w:pPr>
              <w:keepNext/>
              <w:jc w:val="center"/>
              <w:rPr>
                <w:rFonts w:ascii="Arial" w:hAnsi="Arial" w:cs="Arial"/>
                <w:szCs w:val="20"/>
              </w:rPr>
            </w:pPr>
            <w:r w:rsidRPr="00C12E13">
              <w:rPr>
                <w:rFonts w:ascii="Arial" w:hAnsi="Arial" w:cs="Arial"/>
                <w:szCs w:val="20"/>
              </w:rPr>
              <w:t>3</w:t>
            </w:r>
          </w:p>
        </w:tc>
        <w:tc>
          <w:tcPr>
            <w:tcW w:w="525" w:type="pct"/>
            <w:tcBorders>
              <w:top w:val="dotted" w:sz="4" w:space="0" w:color="auto"/>
              <w:left w:val="single" w:sz="8" w:space="0" w:color="auto"/>
              <w:bottom w:val="single" w:sz="8" w:space="0" w:color="auto"/>
              <w:right w:val="single" w:sz="8" w:space="0" w:color="auto"/>
            </w:tcBorders>
          </w:tcPr>
          <w:p w14:paraId="5D68060F" w14:textId="77777777" w:rsidR="008959A2" w:rsidRPr="00C12E13" w:rsidRDefault="008959A2" w:rsidP="00D6442C">
            <w:pPr>
              <w:keepNext/>
              <w:jc w:val="center"/>
              <w:rPr>
                <w:rFonts w:ascii="Arial" w:hAnsi="Arial" w:cs="Arial"/>
                <w:szCs w:val="20"/>
              </w:rPr>
            </w:pPr>
            <w:r w:rsidRPr="00C12E13">
              <w:rPr>
                <w:rFonts w:ascii="Arial" w:hAnsi="Arial" w:cs="Arial"/>
                <w:szCs w:val="20"/>
              </w:rPr>
              <w:t>4</w:t>
            </w:r>
          </w:p>
        </w:tc>
        <w:tc>
          <w:tcPr>
            <w:tcW w:w="525" w:type="pct"/>
            <w:tcBorders>
              <w:top w:val="dotted" w:sz="4" w:space="0" w:color="auto"/>
              <w:left w:val="single" w:sz="8" w:space="0" w:color="auto"/>
              <w:bottom w:val="single" w:sz="8" w:space="0" w:color="auto"/>
              <w:right w:val="single" w:sz="8" w:space="0" w:color="auto"/>
            </w:tcBorders>
          </w:tcPr>
          <w:p w14:paraId="7ABD54B2" w14:textId="77777777" w:rsidR="008959A2" w:rsidRPr="00C12E13" w:rsidRDefault="008959A2" w:rsidP="00D6442C">
            <w:pPr>
              <w:keepNext/>
              <w:jc w:val="center"/>
              <w:rPr>
                <w:rFonts w:ascii="Arial" w:hAnsi="Arial" w:cs="Arial"/>
                <w:szCs w:val="20"/>
              </w:rPr>
            </w:pPr>
            <w:r w:rsidRPr="00C12E13">
              <w:rPr>
                <w:rFonts w:ascii="Arial" w:hAnsi="Arial" w:cs="Arial"/>
                <w:szCs w:val="20"/>
              </w:rPr>
              <w:t>5</w:t>
            </w:r>
          </w:p>
        </w:tc>
        <w:tc>
          <w:tcPr>
            <w:tcW w:w="525" w:type="pct"/>
            <w:tcBorders>
              <w:top w:val="dotted" w:sz="4" w:space="0" w:color="auto"/>
              <w:left w:val="single" w:sz="8" w:space="0" w:color="auto"/>
              <w:bottom w:val="single" w:sz="8" w:space="0" w:color="auto"/>
              <w:right w:val="single" w:sz="8" w:space="0" w:color="auto"/>
            </w:tcBorders>
          </w:tcPr>
          <w:p w14:paraId="4C673C68" w14:textId="77777777" w:rsidR="008959A2" w:rsidRPr="00C12E13" w:rsidRDefault="008959A2" w:rsidP="00D6442C">
            <w:pPr>
              <w:keepNext/>
              <w:jc w:val="center"/>
              <w:rPr>
                <w:rFonts w:ascii="Arial" w:hAnsi="Arial" w:cs="Arial"/>
                <w:szCs w:val="20"/>
              </w:rPr>
            </w:pPr>
            <w:r w:rsidRPr="00C12E13">
              <w:rPr>
                <w:rFonts w:ascii="Arial" w:hAnsi="Arial" w:cs="Arial"/>
                <w:szCs w:val="20"/>
              </w:rPr>
              <w:t>6</w:t>
            </w:r>
          </w:p>
        </w:tc>
        <w:tc>
          <w:tcPr>
            <w:tcW w:w="525" w:type="pct"/>
            <w:tcBorders>
              <w:top w:val="dotted" w:sz="4" w:space="0" w:color="auto"/>
              <w:left w:val="single" w:sz="8" w:space="0" w:color="auto"/>
              <w:bottom w:val="single" w:sz="8" w:space="0" w:color="auto"/>
              <w:right w:val="single" w:sz="8" w:space="0" w:color="auto"/>
            </w:tcBorders>
          </w:tcPr>
          <w:p w14:paraId="2F85327B" w14:textId="77777777" w:rsidR="008959A2" w:rsidRPr="00C12E13" w:rsidRDefault="008959A2" w:rsidP="00D6442C">
            <w:pPr>
              <w:keepNext/>
              <w:jc w:val="center"/>
              <w:rPr>
                <w:rFonts w:ascii="Arial" w:hAnsi="Arial" w:cs="Arial"/>
                <w:szCs w:val="20"/>
              </w:rPr>
            </w:pPr>
            <w:r w:rsidRPr="00C12E13">
              <w:rPr>
                <w:rFonts w:ascii="Arial" w:hAnsi="Arial" w:cs="Arial"/>
                <w:szCs w:val="20"/>
              </w:rPr>
              <w:t>7</w:t>
            </w:r>
          </w:p>
        </w:tc>
        <w:tc>
          <w:tcPr>
            <w:tcW w:w="658" w:type="pct"/>
            <w:tcBorders>
              <w:top w:val="dotted" w:sz="4" w:space="0" w:color="auto"/>
              <w:left w:val="single" w:sz="8" w:space="0" w:color="auto"/>
              <w:bottom w:val="single" w:sz="8" w:space="0" w:color="auto"/>
              <w:right w:val="single" w:sz="8" w:space="0" w:color="auto"/>
            </w:tcBorders>
          </w:tcPr>
          <w:p w14:paraId="23EE6437" w14:textId="77777777" w:rsidR="008959A2" w:rsidRPr="00C12E13" w:rsidRDefault="008959A2" w:rsidP="00D6442C">
            <w:pPr>
              <w:keepNext/>
              <w:jc w:val="center"/>
              <w:rPr>
                <w:rFonts w:ascii="Arial" w:hAnsi="Arial" w:cs="Arial"/>
                <w:szCs w:val="20"/>
              </w:rPr>
            </w:pPr>
            <w:r w:rsidRPr="00C12E13">
              <w:rPr>
                <w:rFonts w:ascii="Arial" w:hAnsi="Arial" w:cs="Arial"/>
                <w:szCs w:val="20"/>
              </w:rPr>
              <w:t>88</w:t>
            </w:r>
          </w:p>
        </w:tc>
        <w:tc>
          <w:tcPr>
            <w:tcW w:w="667" w:type="pct"/>
            <w:tcBorders>
              <w:top w:val="dotted" w:sz="4" w:space="0" w:color="auto"/>
              <w:left w:val="single" w:sz="8" w:space="0" w:color="auto"/>
              <w:bottom w:val="single" w:sz="8" w:space="0" w:color="auto"/>
              <w:right w:val="single" w:sz="8" w:space="0" w:color="auto"/>
            </w:tcBorders>
          </w:tcPr>
          <w:p w14:paraId="0B87490E" w14:textId="77777777" w:rsidR="008959A2" w:rsidRPr="00C12E13" w:rsidRDefault="008959A2" w:rsidP="00D6442C">
            <w:pPr>
              <w:keepNext/>
              <w:jc w:val="center"/>
              <w:rPr>
                <w:rFonts w:ascii="Arial" w:hAnsi="Arial" w:cs="Arial"/>
                <w:szCs w:val="20"/>
              </w:rPr>
            </w:pPr>
            <w:r w:rsidRPr="00C12E13">
              <w:rPr>
                <w:rFonts w:ascii="Arial" w:hAnsi="Arial" w:cs="Arial"/>
                <w:szCs w:val="20"/>
              </w:rPr>
              <w:t>98</w:t>
            </w:r>
          </w:p>
        </w:tc>
      </w:tr>
      <w:tr w:rsidR="008959A2" w:rsidRPr="005C56B6" w14:paraId="5E4BB9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3"/>
        </w:trPr>
        <w:tc>
          <w:tcPr>
            <w:tcW w:w="3675" w:type="pct"/>
            <w:gridSpan w:val="7"/>
            <w:tcBorders>
              <w:top w:val="single" w:sz="8" w:space="0" w:color="auto"/>
              <w:left w:val="dotted" w:sz="4" w:space="0" w:color="auto"/>
              <w:bottom w:val="dotted" w:sz="4" w:space="0" w:color="auto"/>
              <w:right w:val="single" w:sz="8" w:space="0" w:color="000000"/>
            </w:tcBorders>
          </w:tcPr>
          <w:p w14:paraId="09D0517E" w14:textId="77777777" w:rsidR="008959A2" w:rsidRPr="00C12E13" w:rsidRDefault="008959A2" w:rsidP="00D6442C">
            <w:pPr>
              <w:rPr>
                <w:rFonts w:ascii="Arial" w:hAnsi="Arial" w:cs="Arial"/>
              </w:rPr>
            </w:pPr>
            <w:r w:rsidRPr="00C12E13">
              <w:rPr>
                <w:rFonts w:ascii="Arial" w:hAnsi="Arial" w:cs="Arial"/>
                <w:b/>
              </w:rPr>
              <w:t xml:space="preserve">Strongly disagree </w:t>
            </w:r>
            <w:r w:rsidRPr="00C12E13">
              <w:rPr>
                <w:rFonts w:ascii="Arial" w:hAnsi="Arial" w:cs="Arial"/>
              </w:rPr>
              <w:t xml:space="preserve">                                                                  </w:t>
            </w:r>
            <w:r w:rsidRPr="00C12E13">
              <w:rPr>
                <w:rFonts w:ascii="Arial" w:hAnsi="Arial" w:cs="Arial"/>
                <w:b/>
              </w:rPr>
              <w:t>Strongly agree</w:t>
            </w:r>
          </w:p>
        </w:tc>
        <w:tc>
          <w:tcPr>
            <w:tcW w:w="658" w:type="pct"/>
            <w:tcBorders>
              <w:top w:val="single" w:sz="8" w:space="0" w:color="auto"/>
              <w:left w:val="nil"/>
              <w:bottom w:val="dotted" w:sz="4" w:space="0" w:color="auto"/>
              <w:right w:val="single" w:sz="8" w:space="0" w:color="000000"/>
            </w:tcBorders>
          </w:tcPr>
          <w:p w14:paraId="17D3089F" w14:textId="77777777" w:rsidR="008959A2" w:rsidRPr="00C12E13" w:rsidRDefault="008959A2" w:rsidP="00D6442C">
            <w:pPr>
              <w:keepNext/>
              <w:jc w:val="center"/>
              <w:rPr>
                <w:rFonts w:ascii="Arial" w:hAnsi="Arial" w:cs="Arial"/>
                <w:b/>
                <w:szCs w:val="20"/>
              </w:rPr>
            </w:pPr>
            <w:r w:rsidRPr="00C12E13">
              <w:rPr>
                <w:rFonts w:ascii="Arial" w:hAnsi="Arial" w:cs="Arial"/>
                <w:b/>
                <w:szCs w:val="20"/>
              </w:rPr>
              <w:t>Doesn’t know</w:t>
            </w:r>
          </w:p>
        </w:tc>
        <w:tc>
          <w:tcPr>
            <w:tcW w:w="667" w:type="pct"/>
            <w:tcBorders>
              <w:top w:val="single" w:sz="8" w:space="0" w:color="auto"/>
              <w:left w:val="nil"/>
              <w:bottom w:val="dotted" w:sz="4" w:space="0" w:color="auto"/>
              <w:right w:val="single" w:sz="8" w:space="0" w:color="000000"/>
            </w:tcBorders>
          </w:tcPr>
          <w:p w14:paraId="15FE77EF" w14:textId="77777777" w:rsidR="008959A2" w:rsidRPr="005C56B6" w:rsidRDefault="008959A2" w:rsidP="00D6442C">
            <w:pPr>
              <w:keepNext/>
              <w:jc w:val="center"/>
              <w:rPr>
                <w:rFonts w:ascii="Arial" w:hAnsi="Arial" w:cs="Arial"/>
                <w:b/>
                <w:szCs w:val="20"/>
              </w:rPr>
            </w:pPr>
            <w:r w:rsidRPr="00C12E13">
              <w:rPr>
                <w:rFonts w:ascii="Arial" w:hAnsi="Arial" w:cs="Arial"/>
                <w:b/>
                <w:szCs w:val="20"/>
              </w:rPr>
              <w:t>Doesn’t answer</w:t>
            </w:r>
          </w:p>
        </w:tc>
      </w:tr>
    </w:tbl>
    <w:p w14:paraId="7A660D9F" w14:textId="77777777" w:rsidR="0007035F" w:rsidRDefault="0007035F" w:rsidP="008959A2">
      <w:pPr>
        <w:jc w:val="right"/>
        <w:rPr>
          <w:rFonts w:ascii="Arial" w:hAnsi="Arial" w:cs="Arial"/>
          <w:b/>
        </w:rPr>
      </w:pPr>
    </w:p>
    <w:p w14:paraId="3825871F" w14:textId="77777777" w:rsidR="008959A2" w:rsidRDefault="008959A2" w:rsidP="008959A2">
      <w:pPr>
        <w:jc w:val="right"/>
        <w:rPr>
          <w:rFonts w:ascii="Arial" w:hAnsi="Arial" w:cs="Arial"/>
          <w:b/>
          <w:szCs w:val="20"/>
        </w:rPr>
      </w:pPr>
      <w:r w:rsidRPr="005C56B6">
        <w:rPr>
          <w:rFonts w:ascii="Arial" w:hAnsi="Arial" w:cs="Arial"/>
          <w:b/>
        </w:rPr>
        <w:t>Note down 1-7, 88 = DK 98=DA</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0A3A3236" w14:textId="77777777">
        <w:tc>
          <w:tcPr>
            <w:tcW w:w="5000" w:type="pct"/>
            <w:gridSpan w:val="2"/>
          </w:tcPr>
          <w:p w14:paraId="12BD7B91" w14:textId="77777777" w:rsidR="008959A2" w:rsidRPr="005C56B6" w:rsidRDefault="008959A2" w:rsidP="00D6442C">
            <w:pPr>
              <w:keepNext/>
              <w:rPr>
                <w:rFonts w:ascii="Arial" w:hAnsi="Arial" w:cs="Arial"/>
              </w:rPr>
            </w:pPr>
            <w:r w:rsidRPr="00921B3B">
              <w:rPr>
                <w:rFonts w:ascii="Arial" w:hAnsi="Arial" w:cs="Arial"/>
                <w:b/>
              </w:rPr>
              <w:t xml:space="preserve">Now I am going to read some items about the role of the national government. Please tell me to what extent you agree or disagree with the following statements. </w:t>
            </w:r>
          </w:p>
        </w:tc>
      </w:tr>
      <w:tr w:rsidR="008959A2" w:rsidRPr="005C56B6" w14:paraId="69FF4E7D" w14:textId="77777777" w:rsidTr="00DB6F6B">
        <w:tc>
          <w:tcPr>
            <w:tcW w:w="4474" w:type="pct"/>
          </w:tcPr>
          <w:p w14:paraId="75A4EE7F" w14:textId="77777777" w:rsidR="008959A2" w:rsidRPr="005C56B6" w:rsidRDefault="008959A2" w:rsidP="00D6442C">
            <w:pPr>
              <w:rPr>
                <w:rFonts w:ascii="Arial" w:hAnsi="Arial" w:cs="Arial"/>
              </w:rPr>
            </w:pPr>
            <w:r w:rsidRPr="005C56B6">
              <w:rPr>
                <w:rFonts w:ascii="Arial" w:hAnsi="Arial" w:cs="Arial"/>
                <w:b/>
              </w:rPr>
              <w:t>ROS4.</w:t>
            </w:r>
            <w:r w:rsidRPr="005C56B6">
              <w:rPr>
                <w:rFonts w:ascii="Arial" w:hAnsi="Arial" w:cs="Arial"/>
              </w:rPr>
              <w:t xml:space="preserve"> The </w:t>
            </w:r>
            <w:r w:rsidR="009F4979" w:rsidRPr="00C458B2">
              <w:rPr>
                <w:rFonts w:ascii="Arial" w:hAnsi="Arial" w:cs="Arial"/>
              </w:rPr>
              <w:t>government of Trinidad &amp; Tobago</w:t>
            </w:r>
            <w:r w:rsidRPr="005C56B6">
              <w:rPr>
                <w:rFonts w:ascii="Arial" w:hAnsi="Arial" w:cs="Arial"/>
              </w:rPr>
              <w:t xml:space="preserve"> should implement </w:t>
            </w:r>
            <w:r w:rsidRPr="007233D9">
              <w:rPr>
                <w:rFonts w:ascii="Arial" w:hAnsi="Arial" w:cs="Arial"/>
                <w:b/>
              </w:rPr>
              <w:t>strong</w:t>
            </w:r>
            <w:r w:rsidRPr="005C56B6">
              <w:rPr>
                <w:rFonts w:ascii="Arial" w:hAnsi="Arial" w:cs="Arial"/>
              </w:rPr>
              <w:t xml:space="preserve"> policies to reduce income inequality between the rich and the poor. To what extent do you agree or disagree with this statement?</w:t>
            </w:r>
          </w:p>
        </w:tc>
        <w:tc>
          <w:tcPr>
            <w:tcW w:w="526" w:type="pct"/>
            <w:vAlign w:val="center"/>
          </w:tcPr>
          <w:p w14:paraId="535E76C5" w14:textId="77777777" w:rsidR="008959A2" w:rsidRPr="005C56B6" w:rsidRDefault="008959A2" w:rsidP="00DB6F6B">
            <w:pPr>
              <w:keepNext/>
              <w:jc w:val="center"/>
              <w:rPr>
                <w:rFonts w:ascii="Arial" w:hAnsi="Arial" w:cs="Arial"/>
                <w:szCs w:val="20"/>
              </w:rPr>
            </w:pPr>
            <w:r w:rsidRPr="00D02FC8">
              <w:rPr>
                <w:rFonts w:ascii="Arial" w:hAnsi="Arial" w:cs="Arial"/>
                <w:b/>
                <w:bCs/>
                <w:szCs w:val="20"/>
              </w:rPr>
              <w:t>|__|__|</w:t>
            </w:r>
          </w:p>
        </w:tc>
      </w:tr>
    </w:tbl>
    <w:p w14:paraId="0272F2F9" w14:textId="77777777" w:rsidR="008959A2" w:rsidRPr="005C56B6" w:rsidRDefault="008959A2" w:rsidP="008959A2">
      <w:pPr>
        <w:rPr>
          <w:rFonts w:ascii="Arial" w:hAnsi="Arial" w:cs="Arial"/>
        </w:rPr>
      </w:pPr>
      <w:r w:rsidRPr="005C56B6">
        <w:rPr>
          <w:rFonts w:ascii="Arial" w:hAnsi="Arial" w:cs="Arial"/>
          <w:b/>
        </w:rPr>
        <w:t>Note down 1-7, 88 = DK 98=DA</w:t>
      </w:r>
    </w:p>
    <w:tbl>
      <w:tblPr>
        <w:tblW w:w="5000" w:type="pct"/>
        <w:tblLook w:val="0000" w:firstRow="0" w:lastRow="0" w:firstColumn="0" w:lastColumn="0" w:noHBand="0" w:noVBand="0"/>
      </w:tblPr>
      <w:tblGrid>
        <w:gridCol w:w="8569"/>
        <w:gridCol w:w="1007"/>
      </w:tblGrid>
      <w:tr w:rsidR="008959A2" w:rsidRPr="005C56B6" w14:paraId="63AA2FBC" w14:textId="77777777" w:rsidTr="00DB6F6B">
        <w:trPr>
          <w:trHeight w:val="177"/>
        </w:trPr>
        <w:tc>
          <w:tcPr>
            <w:tcW w:w="4474" w:type="pct"/>
            <w:tcBorders>
              <w:top w:val="dotted" w:sz="4" w:space="0" w:color="auto"/>
              <w:left w:val="dotted" w:sz="4" w:space="0" w:color="auto"/>
              <w:bottom w:val="dotted" w:sz="4" w:space="0" w:color="auto"/>
              <w:right w:val="dotted" w:sz="4" w:space="0" w:color="000000"/>
            </w:tcBorders>
          </w:tcPr>
          <w:p w14:paraId="0EDFDA9B" w14:textId="77777777" w:rsidR="008959A2" w:rsidRPr="005C56B6" w:rsidRDefault="008959A2" w:rsidP="00D6442C">
            <w:pPr>
              <w:rPr>
                <w:rFonts w:ascii="Arial" w:hAnsi="Arial" w:cs="Arial"/>
                <w:b/>
                <w:color w:val="000000"/>
              </w:rPr>
            </w:pPr>
            <w:r w:rsidRPr="005C56B6">
              <w:rPr>
                <w:rFonts w:ascii="Arial" w:hAnsi="Arial" w:cs="Arial"/>
                <w:b/>
                <w:bCs/>
                <w:szCs w:val="20"/>
              </w:rPr>
              <w:t xml:space="preserve">ING4. </w:t>
            </w:r>
            <w:r w:rsidRPr="005C56B6">
              <w:rPr>
                <w:rFonts w:ascii="Arial" w:hAnsi="Arial" w:cs="Arial"/>
                <w:bCs/>
                <w:szCs w:val="20"/>
              </w:rPr>
              <w:t>Changing the subject again,</w:t>
            </w:r>
            <w:r w:rsidRPr="005C56B6">
              <w:rPr>
                <w:rFonts w:ascii="Arial" w:hAnsi="Arial" w:cs="Arial"/>
                <w:b/>
                <w:bCs/>
                <w:szCs w:val="20"/>
              </w:rPr>
              <w:t xml:space="preserve"> </w:t>
            </w:r>
            <w:r w:rsidRPr="005C56B6">
              <w:rPr>
                <w:rFonts w:ascii="Arial" w:hAnsi="Arial" w:cs="Arial"/>
                <w:bCs/>
                <w:szCs w:val="20"/>
              </w:rPr>
              <w:t>democracy may have problems, but it is better than any other form of government.  To what extent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3CD21CDD" w14:textId="77777777" w:rsidR="008959A2" w:rsidRPr="005C56B6" w:rsidRDefault="003B6DC0" w:rsidP="00DB6F6B">
            <w:pPr>
              <w:keepNext/>
              <w:jc w:val="center"/>
              <w:rPr>
                <w:rFonts w:ascii="Arial" w:hAnsi="Arial" w:cs="Arial"/>
                <w:szCs w:val="20"/>
              </w:rPr>
            </w:pPr>
            <w:r w:rsidRPr="00D02FC8">
              <w:rPr>
                <w:rFonts w:ascii="Arial" w:hAnsi="Arial" w:cs="Arial"/>
                <w:b/>
                <w:bCs/>
                <w:szCs w:val="20"/>
              </w:rPr>
              <w:t>|__|__|</w:t>
            </w:r>
          </w:p>
        </w:tc>
      </w:tr>
      <w:tr w:rsidR="008959A2" w:rsidRPr="005C56B6" w14:paraId="7A4D7FA7" w14:textId="77777777" w:rsidTr="00DB6F6B">
        <w:trPr>
          <w:trHeight w:val="177"/>
        </w:trPr>
        <w:tc>
          <w:tcPr>
            <w:tcW w:w="4474" w:type="pct"/>
            <w:tcBorders>
              <w:top w:val="dotted" w:sz="4" w:space="0" w:color="auto"/>
              <w:left w:val="dotted" w:sz="4" w:space="0" w:color="auto"/>
              <w:bottom w:val="dotted" w:sz="4" w:space="0" w:color="auto"/>
              <w:right w:val="dotted" w:sz="4" w:space="0" w:color="000000"/>
            </w:tcBorders>
          </w:tcPr>
          <w:p w14:paraId="12F63D41" w14:textId="77777777" w:rsidR="008959A2" w:rsidRPr="005C56B6" w:rsidRDefault="008959A2" w:rsidP="00D6442C">
            <w:pPr>
              <w:rPr>
                <w:rFonts w:ascii="Arial" w:hAnsi="Arial" w:cs="Arial"/>
              </w:rPr>
            </w:pPr>
            <w:r w:rsidRPr="005C56B6">
              <w:rPr>
                <w:rFonts w:ascii="Arial" w:hAnsi="Arial" w:cs="Arial"/>
                <w:b/>
                <w:color w:val="000000"/>
              </w:rPr>
              <w:t>EFF1.</w:t>
            </w:r>
            <w:r w:rsidRPr="005C56B6">
              <w:rPr>
                <w:rFonts w:ascii="Arial" w:hAnsi="Arial" w:cs="Arial"/>
                <w:color w:val="000000"/>
              </w:rPr>
              <w:t xml:space="preserve"> </w:t>
            </w:r>
            <w:r w:rsidRPr="005C56B6">
              <w:rPr>
                <w:rFonts w:ascii="Arial" w:hAnsi="Arial" w:cs="Arial"/>
              </w:rPr>
              <w:t>Those who govern this country are interested in what people like you think.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0B98A70E" w14:textId="77777777" w:rsidR="008959A2" w:rsidRPr="005C56B6" w:rsidRDefault="008959A2" w:rsidP="00DB6F6B">
            <w:pPr>
              <w:keepNext/>
              <w:jc w:val="center"/>
              <w:rPr>
                <w:rFonts w:ascii="Arial" w:hAnsi="Arial" w:cs="Arial"/>
                <w:szCs w:val="20"/>
              </w:rPr>
            </w:pPr>
            <w:r w:rsidRPr="00D02FC8">
              <w:rPr>
                <w:rFonts w:ascii="Arial" w:hAnsi="Arial" w:cs="Arial"/>
                <w:b/>
                <w:bCs/>
                <w:szCs w:val="20"/>
              </w:rPr>
              <w:t>|__|__|</w:t>
            </w:r>
          </w:p>
        </w:tc>
      </w:tr>
      <w:tr w:rsidR="008959A2" w:rsidRPr="005C56B6" w14:paraId="6F00A70D" w14:textId="77777777" w:rsidTr="00DB6F6B">
        <w:trPr>
          <w:trHeight w:val="230"/>
        </w:trPr>
        <w:tc>
          <w:tcPr>
            <w:tcW w:w="4474" w:type="pct"/>
            <w:tcBorders>
              <w:top w:val="dotted" w:sz="4" w:space="0" w:color="auto"/>
              <w:left w:val="dotted" w:sz="4" w:space="0" w:color="auto"/>
              <w:bottom w:val="dotted" w:sz="4" w:space="0" w:color="auto"/>
              <w:right w:val="dotted" w:sz="4" w:space="0" w:color="000000"/>
            </w:tcBorders>
          </w:tcPr>
          <w:p w14:paraId="0A271305" w14:textId="77777777" w:rsidR="008959A2" w:rsidRPr="005C56B6" w:rsidRDefault="008959A2" w:rsidP="00D6442C">
            <w:pPr>
              <w:rPr>
                <w:rFonts w:ascii="Arial" w:hAnsi="Arial" w:cs="Arial"/>
              </w:rPr>
            </w:pPr>
            <w:r w:rsidRPr="005C56B6">
              <w:rPr>
                <w:rFonts w:ascii="Arial" w:hAnsi="Arial" w:cs="Arial"/>
                <w:b/>
              </w:rPr>
              <w:t xml:space="preserve">EFF2. </w:t>
            </w:r>
            <w:r w:rsidRPr="005C56B6">
              <w:rPr>
                <w:rFonts w:ascii="Arial" w:hAnsi="Arial" w:cs="Arial"/>
              </w:rPr>
              <w:t>You feel that you understand the most important political issues of this country.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18116948" w14:textId="77777777" w:rsidR="008959A2" w:rsidRPr="005C56B6" w:rsidRDefault="008959A2" w:rsidP="00DB6F6B">
            <w:pPr>
              <w:keepNext/>
              <w:jc w:val="center"/>
              <w:rPr>
                <w:rFonts w:ascii="Arial" w:hAnsi="Arial" w:cs="Arial"/>
                <w:bCs/>
                <w:iCs/>
                <w:szCs w:val="20"/>
              </w:rPr>
            </w:pPr>
            <w:r w:rsidRPr="00D02FC8">
              <w:rPr>
                <w:rFonts w:ascii="Arial" w:hAnsi="Arial" w:cs="Arial"/>
                <w:b/>
                <w:bCs/>
                <w:szCs w:val="20"/>
              </w:rPr>
              <w:t>|__|__|</w:t>
            </w:r>
          </w:p>
        </w:tc>
      </w:tr>
      <w:tr w:rsidR="008959A2" w:rsidRPr="005C56B6" w14:paraId="665E5499" w14:textId="77777777" w:rsidTr="00DB6F6B">
        <w:trPr>
          <w:trHeight w:val="230"/>
        </w:trPr>
        <w:tc>
          <w:tcPr>
            <w:tcW w:w="4474" w:type="pct"/>
            <w:tcBorders>
              <w:top w:val="dotted" w:sz="4" w:space="0" w:color="auto"/>
              <w:left w:val="dotted" w:sz="4" w:space="0" w:color="auto"/>
              <w:bottom w:val="dotted" w:sz="4" w:space="0" w:color="000000"/>
              <w:right w:val="dotted" w:sz="4" w:space="0" w:color="000000"/>
            </w:tcBorders>
          </w:tcPr>
          <w:p w14:paraId="07158AE6" w14:textId="17576A24" w:rsidR="008959A2" w:rsidRPr="005C56B6" w:rsidRDefault="008959A2" w:rsidP="00D6442C">
            <w:pPr>
              <w:rPr>
                <w:rFonts w:ascii="Arial" w:hAnsi="Arial" w:cs="Arial"/>
                <w:b/>
              </w:rPr>
            </w:pPr>
            <w:r w:rsidRPr="00D02FC8">
              <w:rPr>
                <w:rFonts w:ascii="Arial" w:hAnsi="Arial" w:cs="Arial"/>
                <w:b/>
                <w:bCs/>
                <w:szCs w:val="20"/>
              </w:rPr>
              <w:t xml:space="preserve">MIL7. </w:t>
            </w:r>
            <w:r w:rsidRPr="00FE34A0">
              <w:rPr>
                <w:rFonts w:ascii="Arial" w:hAnsi="Arial" w:cs="Arial"/>
                <w:bCs/>
                <w:szCs w:val="20"/>
              </w:rPr>
              <w:t xml:space="preserve">The </w:t>
            </w:r>
            <w:r w:rsidR="009F4979" w:rsidRPr="00C458B2">
              <w:rPr>
                <w:rFonts w:ascii="Arial" w:hAnsi="Arial" w:cs="Arial"/>
              </w:rPr>
              <w:t>Trinidad &amp; Tobago Defen</w:t>
            </w:r>
            <w:r w:rsidR="00E23EB7">
              <w:rPr>
                <w:rFonts w:ascii="Arial" w:hAnsi="Arial" w:cs="Arial"/>
              </w:rPr>
              <w:t>c</w:t>
            </w:r>
            <w:r w:rsidR="009F4979" w:rsidRPr="00C458B2">
              <w:rPr>
                <w:rFonts w:ascii="Arial" w:hAnsi="Arial" w:cs="Arial"/>
              </w:rPr>
              <w:t>e Force</w:t>
            </w:r>
            <w:r w:rsidR="009F4979" w:rsidRPr="00EE1DF3">
              <w:rPr>
                <w:rFonts w:ascii="Arial" w:hAnsi="Arial" w:cs="Arial"/>
                <w:szCs w:val="20"/>
              </w:rPr>
              <w:t xml:space="preserve"> </w:t>
            </w:r>
            <w:r>
              <w:rPr>
                <w:rFonts w:ascii="Arial" w:hAnsi="Arial" w:cs="Arial"/>
                <w:bCs/>
                <w:szCs w:val="20"/>
              </w:rPr>
              <w:t>ought to</w:t>
            </w:r>
            <w:r w:rsidRPr="00FE34A0">
              <w:rPr>
                <w:rFonts w:ascii="Arial" w:hAnsi="Arial" w:cs="Arial"/>
                <w:bCs/>
                <w:szCs w:val="20"/>
              </w:rPr>
              <w:t xml:space="preserve"> participate in combating crime and violence in </w:t>
            </w:r>
            <w:r w:rsidR="009F4979">
              <w:rPr>
                <w:rFonts w:ascii="Arial" w:hAnsi="Arial" w:cs="Arial"/>
                <w:szCs w:val="20"/>
              </w:rPr>
              <w:t>Trinidad &amp; Tobago</w:t>
            </w:r>
            <w:r w:rsidRPr="00FE34A0">
              <w:rPr>
                <w:rFonts w:ascii="Arial" w:hAnsi="Arial" w:cs="Arial"/>
                <w:bCs/>
                <w:szCs w:val="20"/>
              </w:rPr>
              <w:t xml:space="preserve">. </w:t>
            </w:r>
            <w:r>
              <w:rPr>
                <w:rFonts w:ascii="Arial" w:hAnsi="Arial" w:cs="Arial"/>
                <w:bCs/>
                <w:szCs w:val="20"/>
              </w:rPr>
              <w:t>How much do</w:t>
            </w:r>
            <w:r w:rsidRPr="00FE34A0">
              <w:rPr>
                <w:rFonts w:ascii="Arial" w:hAnsi="Arial" w:cs="Arial"/>
                <w:bCs/>
                <w:szCs w:val="20"/>
              </w:rPr>
              <w:t xml:space="preserve"> you agree or disagree?</w:t>
            </w:r>
            <w:r w:rsidRPr="005C56B6">
              <w:rPr>
                <w:rFonts w:ascii="Arial" w:hAnsi="Arial" w:cs="Arial"/>
                <w:b/>
                <w:bCs/>
                <w:szCs w:val="20"/>
              </w:rPr>
              <w:t xml:space="preserve"> </w:t>
            </w:r>
          </w:p>
        </w:tc>
        <w:tc>
          <w:tcPr>
            <w:tcW w:w="526" w:type="pct"/>
            <w:tcBorders>
              <w:top w:val="dotted" w:sz="4" w:space="0" w:color="auto"/>
              <w:left w:val="dotted" w:sz="4" w:space="0" w:color="auto"/>
              <w:bottom w:val="dotted" w:sz="4" w:space="0" w:color="000000"/>
              <w:right w:val="dotted" w:sz="4" w:space="0" w:color="auto"/>
            </w:tcBorders>
            <w:vAlign w:val="center"/>
          </w:tcPr>
          <w:p w14:paraId="607E3FB1" w14:textId="77777777" w:rsidR="008959A2" w:rsidRPr="00D02FC8" w:rsidRDefault="008959A2" w:rsidP="00DB6F6B">
            <w:pPr>
              <w:keepNext/>
              <w:jc w:val="center"/>
              <w:rPr>
                <w:rFonts w:ascii="Arial" w:hAnsi="Arial" w:cs="Arial"/>
                <w:b/>
                <w:bCs/>
                <w:szCs w:val="20"/>
              </w:rPr>
            </w:pPr>
            <w:r w:rsidRPr="00D02FC8">
              <w:rPr>
                <w:rFonts w:ascii="Arial" w:hAnsi="Arial" w:cs="Arial"/>
                <w:b/>
                <w:bCs/>
                <w:szCs w:val="20"/>
              </w:rPr>
              <w:t>|__|__|</w:t>
            </w:r>
          </w:p>
        </w:tc>
      </w:tr>
    </w:tbl>
    <w:p w14:paraId="4BE04F9E" w14:textId="77777777" w:rsidR="008959A2" w:rsidRPr="00D02FC8" w:rsidRDefault="008959A2" w:rsidP="008959A2">
      <w:pPr>
        <w:rPr>
          <w:rFonts w:ascii="Arial" w:hAnsi="Arial"/>
        </w:rPr>
      </w:pPr>
    </w:p>
    <w:p w14:paraId="775B38A9" w14:textId="77777777" w:rsidR="008959A2" w:rsidRPr="005C56B6" w:rsidRDefault="008959A2" w:rsidP="008959A2">
      <w:pPr>
        <w:rPr>
          <w:rFonts w:ascii="Arial" w:hAnsi="Arial" w:cs="Arial"/>
        </w:rPr>
      </w:pPr>
    </w:p>
    <w:p w14:paraId="0199AA8D" w14:textId="77777777" w:rsidR="008959A2" w:rsidRDefault="008959A2" w:rsidP="008959A2">
      <w:pPr>
        <w:rPr>
          <w:rFonts w:ascii="Arial" w:hAnsi="Arial" w:cs="Arial"/>
          <w:b/>
        </w:rPr>
      </w:pPr>
      <w:r w:rsidRPr="005C56B6">
        <w:rPr>
          <w:rFonts w:ascii="Arial" w:hAnsi="Arial" w:cs="Arial"/>
          <w:b/>
        </w:rPr>
        <w:t>[</w:t>
      </w:r>
      <w:r w:rsidRPr="00921B3B">
        <w:rPr>
          <w:rFonts w:ascii="Arial" w:hAnsi="Arial" w:cs="Arial"/>
          <w:b/>
          <w:caps/>
        </w:rPr>
        <w:t>Take Back Card C]</w:t>
      </w:r>
    </w:p>
    <w:p w14:paraId="7F30A023" w14:textId="77777777" w:rsidR="008959A2" w:rsidRPr="005C56B6" w:rsidRDefault="008959A2" w:rsidP="008959A2">
      <w:pPr>
        <w:rPr>
          <w:rFonts w:ascii="Arial" w:hAnsi="Arial" w:cs="Arial"/>
          <w:b/>
        </w:rPr>
      </w:pPr>
    </w:p>
    <w:tbl>
      <w:tblPr>
        <w:tblW w:w="499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tblGrid>
      <w:tr w:rsidR="008959A2" w:rsidRPr="005C56B6" w14:paraId="42A141BF" w14:textId="77777777">
        <w:trPr>
          <w:trHeight w:val="1592"/>
        </w:trPr>
        <w:tc>
          <w:tcPr>
            <w:tcW w:w="4482" w:type="pct"/>
            <w:shd w:val="clear" w:color="auto" w:fill="auto"/>
          </w:tcPr>
          <w:p w14:paraId="077C5269" w14:textId="0F8FB695" w:rsidR="008959A2" w:rsidRPr="00D56FC9" w:rsidRDefault="008959A2" w:rsidP="00D6442C">
            <w:pPr>
              <w:jc w:val="both"/>
              <w:rPr>
                <w:rFonts w:ascii="Arial" w:hAnsi="Arial" w:cs="Arial"/>
                <w:b/>
                <w:szCs w:val="20"/>
              </w:rPr>
            </w:pPr>
            <w:r w:rsidRPr="00D56FC9">
              <w:rPr>
                <w:rFonts w:ascii="Arial" w:hAnsi="Arial" w:cs="Arial"/>
                <w:b/>
              </w:rPr>
              <w:t xml:space="preserve">DST1. </w:t>
            </w:r>
            <w:r w:rsidRPr="00D56FC9">
              <w:rPr>
                <w:rFonts w:ascii="Arial" w:hAnsi="Arial" w:cs="Arial"/>
              </w:rPr>
              <w:t xml:space="preserve">In your opinion, what should be given higher priority: safer </w:t>
            </w:r>
            <w:r w:rsidR="00F311FE">
              <w:rPr>
                <w:rFonts w:ascii="Arial" w:hAnsi="Arial" w:cs="Arial"/>
              </w:rPr>
              <w:t xml:space="preserve">construction of </w:t>
            </w:r>
            <w:r w:rsidRPr="00D56FC9">
              <w:rPr>
                <w:rFonts w:ascii="Arial" w:hAnsi="Arial" w:cs="Arial"/>
              </w:rPr>
              <w:t xml:space="preserve">homes or avoiding </w:t>
            </w:r>
            <w:r>
              <w:rPr>
                <w:rFonts w:ascii="Arial" w:hAnsi="Arial" w:cs="Arial"/>
              </w:rPr>
              <w:t>cost</w:t>
            </w:r>
            <w:r w:rsidRPr="00D56FC9">
              <w:rPr>
                <w:rFonts w:ascii="Arial" w:hAnsi="Arial" w:cs="Arial"/>
              </w:rPr>
              <w:t xml:space="preserve"> in</w:t>
            </w:r>
            <w:r w:rsidRPr="00D56FC9">
              <w:rPr>
                <w:rFonts w:ascii="Arial" w:hAnsi="Arial" w:cs="Arial"/>
                <w:szCs w:val="20"/>
              </w:rPr>
              <w:t>creases?</w:t>
            </w:r>
          </w:p>
          <w:p w14:paraId="4772302E" w14:textId="77777777"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Pr>
                <w:rFonts w:ascii="Arial" w:hAnsi="Arial" w:cs="Arial"/>
                <w:sz w:val="20"/>
                <w:szCs w:val="20"/>
              </w:rPr>
              <w:t xml:space="preserve">Safer </w:t>
            </w:r>
            <w:r w:rsidR="00F311FE">
              <w:rPr>
                <w:rFonts w:ascii="Arial" w:hAnsi="Arial" w:cs="Arial"/>
                <w:sz w:val="20"/>
                <w:szCs w:val="20"/>
              </w:rPr>
              <w:t xml:space="preserve">construction of </w:t>
            </w:r>
            <w:r>
              <w:rPr>
                <w:rFonts w:ascii="Arial" w:hAnsi="Arial" w:cs="Arial"/>
                <w:sz w:val="20"/>
                <w:szCs w:val="20"/>
              </w:rPr>
              <w:t>homes</w:t>
            </w:r>
          </w:p>
          <w:p w14:paraId="02AF2ABC" w14:textId="175C1AE5"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eastAsia="SimSun" w:hAnsi="Arial" w:cs="Arial"/>
                <w:sz w:val="20"/>
                <w:szCs w:val="20"/>
                <w:lang w:eastAsia="es-ES"/>
              </w:rPr>
              <w:t xml:space="preserve">Avoiding </w:t>
            </w:r>
            <w:r>
              <w:rPr>
                <w:rFonts w:ascii="Arial" w:eastAsia="SimSun" w:hAnsi="Arial" w:cs="Arial"/>
                <w:sz w:val="20"/>
                <w:szCs w:val="20"/>
                <w:lang w:eastAsia="es-ES"/>
              </w:rPr>
              <w:t>cost</w:t>
            </w:r>
            <w:r w:rsidRPr="00D56FC9">
              <w:rPr>
                <w:rFonts w:ascii="Arial" w:eastAsia="SimSun" w:hAnsi="Arial" w:cs="Arial"/>
                <w:sz w:val="20"/>
                <w:szCs w:val="20"/>
                <w:lang w:eastAsia="es-ES"/>
              </w:rPr>
              <w:t xml:space="preserve"> increases</w:t>
            </w:r>
          </w:p>
          <w:p w14:paraId="15070F7E" w14:textId="77777777"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hAnsi="Arial" w:cs="Arial"/>
                <w:sz w:val="20"/>
                <w:szCs w:val="20"/>
              </w:rPr>
              <w:t xml:space="preserve">) </w:t>
            </w:r>
            <w:r w:rsidRPr="00D56FC9">
              <w:rPr>
                <w:rFonts w:ascii="Arial" w:hAnsi="Arial" w:cs="Arial"/>
                <w:b/>
                <w:sz w:val="20"/>
                <w:szCs w:val="20"/>
              </w:rPr>
              <w:t>[Don’t read]</w:t>
            </w:r>
            <w:r w:rsidRPr="00D56FC9">
              <w:rPr>
                <w:rFonts w:ascii="Arial" w:hAnsi="Arial" w:cs="Arial"/>
                <w:sz w:val="20"/>
                <w:szCs w:val="20"/>
              </w:rPr>
              <w:t xml:space="preserve"> Both</w:t>
            </w:r>
          </w:p>
          <w:p w14:paraId="4AEA1A29" w14:textId="77777777" w:rsidR="008959A2" w:rsidRDefault="008959A2" w:rsidP="00D6442C">
            <w:pPr>
              <w:ind w:left="90"/>
              <w:rPr>
                <w:rFonts w:ascii="Arial" w:hAnsi="Arial" w:cs="Arial"/>
                <w:szCs w:val="20"/>
              </w:rPr>
            </w:pPr>
            <w:r w:rsidRPr="00D56FC9">
              <w:rPr>
                <w:rFonts w:ascii="Arial" w:hAnsi="Arial" w:cs="Arial"/>
                <w:szCs w:val="20"/>
              </w:rPr>
              <w:t>(88) DK</w:t>
            </w:r>
          </w:p>
          <w:p w14:paraId="11FA6905" w14:textId="77777777" w:rsidR="008959A2" w:rsidRPr="00D02FC8" w:rsidRDefault="008959A2" w:rsidP="00D6442C">
            <w:pPr>
              <w:ind w:left="90"/>
              <w:rPr>
                <w:rFonts w:ascii="Arial" w:hAnsi="Arial" w:cs="Arial"/>
                <w:b/>
              </w:rPr>
            </w:pPr>
            <w:r>
              <w:rPr>
                <w:rFonts w:ascii="Arial" w:hAnsi="Arial" w:cs="Arial"/>
                <w:szCs w:val="20"/>
              </w:rPr>
              <w:t>(98) DA</w:t>
            </w:r>
          </w:p>
        </w:tc>
        <w:tc>
          <w:tcPr>
            <w:tcW w:w="518" w:type="pct"/>
            <w:shd w:val="clear" w:color="auto" w:fill="auto"/>
          </w:tcPr>
          <w:p w14:paraId="4E9B9B4A" w14:textId="77777777" w:rsidR="008959A2" w:rsidRPr="00D02FC8" w:rsidRDefault="008959A2" w:rsidP="00D6442C">
            <w:pPr>
              <w:keepNext/>
              <w:spacing w:line="276" w:lineRule="auto"/>
              <w:jc w:val="both"/>
              <w:rPr>
                <w:rFonts w:ascii="Arial" w:hAnsi="Arial" w:cs="Arial"/>
                <w:b/>
                <w:bCs/>
                <w:szCs w:val="20"/>
              </w:rPr>
            </w:pPr>
          </w:p>
        </w:tc>
      </w:tr>
      <w:tr w:rsidR="008959A2" w:rsidRPr="005C56B6" w14:paraId="45337AC5" w14:textId="77777777">
        <w:tblPrEx>
          <w:tblLook w:val="0000" w:firstRow="0" w:lastRow="0" w:firstColumn="0" w:lastColumn="0" w:noHBand="0" w:noVBand="0"/>
        </w:tblPrEx>
        <w:trPr>
          <w:trHeight w:val="656"/>
        </w:trPr>
        <w:tc>
          <w:tcPr>
            <w:tcW w:w="4482" w:type="pct"/>
            <w:shd w:val="clear" w:color="auto" w:fill="auto"/>
          </w:tcPr>
          <w:p w14:paraId="3F640A63" w14:textId="77777777" w:rsidR="008959A2" w:rsidRPr="005C56B6" w:rsidRDefault="008959A2" w:rsidP="00D6442C">
            <w:pPr>
              <w:jc w:val="both"/>
              <w:rPr>
                <w:rFonts w:ascii="Arial" w:hAnsi="Arial" w:cs="Arial"/>
              </w:rPr>
            </w:pPr>
            <w:r w:rsidRPr="005C56B6">
              <w:rPr>
                <w:rFonts w:ascii="Arial" w:hAnsi="Arial" w:cs="Arial"/>
                <w:b/>
              </w:rPr>
              <w:t>PN4.</w:t>
            </w:r>
            <w:r w:rsidRPr="005C56B6">
              <w:rPr>
                <w:rFonts w:ascii="Arial" w:hAnsi="Arial" w:cs="Arial"/>
              </w:rPr>
              <w:t xml:space="preserve"> </w:t>
            </w:r>
            <w:r>
              <w:rPr>
                <w:rFonts w:ascii="Arial" w:hAnsi="Arial" w:cs="Arial"/>
              </w:rPr>
              <w:t>In</w:t>
            </w:r>
            <w:r w:rsidRPr="005C56B6">
              <w:rPr>
                <w:rFonts w:ascii="Arial" w:hAnsi="Arial" w:cs="Arial"/>
              </w:rPr>
              <w:t xml:space="preserve"> general, would you say that you are very satisfied, satisfied, </w:t>
            </w:r>
            <w:r w:rsidRPr="00034F82">
              <w:rPr>
                <w:rFonts w:ascii="Arial" w:hAnsi="Arial" w:cs="Arial"/>
                <w:b/>
              </w:rPr>
              <w:t>dis</w:t>
            </w:r>
            <w:r w:rsidRPr="005C56B6">
              <w:rPr>
                <w:rFonts w:ascii="Arial" w:hAnsi="Arial" w:cs="Arial"/>
              </w:rPr>
              <w:t xml:space="preserve">satisfied or very </w:t>
            </w:r>
            <w:r w:rsidRPr="00034F82">
              <w:rPr>
                <w:rFonts w:ascii="Arial" w:hAnsi="Arial" w:cs="Arial"/>
                <w:b/>
              </w:rPr>
              <w:t>dis</w:t>
            </w:r>
            <w:r w:rsidRPr="005C56B6">
              <w:rPr>
                <w:rFonts w:ascii="Arial" w:hAnsi="Arial" w:cs="Arial"/>
              </w:rPr>
              <w:t xml:space="preserve">satisfied with the way democracy works in </w:t>
            </w:r>
            <w:r w:rsidR="009F4979">
              <w:rPr>
                <w:rFonts w:ascii="Arial" w:hAnsi="Arial" w:cs="Arial"/>
                <w:szCs w:val="20"/>
              </w:rPr>
              <w:t>Trinidad &amp; Tobago</w:t>
            </w:r>
            <w:r w:rsidRPr="005C56B6">
              <w:rPr>
                <w:rFonts w:ascii="Arial" w:hAnsi="Arial" w:cs="Arial"/>
              </w:rPr>
              <w:t>?</w:t>
            </w:r>
          </w:p>
          <w:p w14:paraId="7BEF552C" w14:textId="77777777" w:rsidR="008959A2" w:rsidRPr="005C56B6" w:rsidRDefault="008959A2" w:rsidP="00D6442C">
            <w:pPr>
              <w:jc w:val="both"/>
              <w:rPr>
                <w:rFonts w:ascii="Arial" w:hAnsi="Arial" w:cs="Arial"/>
              </w:rPr>
            </w:pPr>
            <w:r w:rsidRPr="005C56B6">
              <w:rPr>
                <w:rFonts w:ascii="Arial" w:hAnsi="Arial" w:cs="Arial"/>
              </w:rPr>
              <w:t xml:space="preserve">(1) Very satisfied              (2) Satisfied              (3) Dissatisfied             (4) Very dissatisfied     (88) DK                       (98) DA             </w:t>
            </w:r>
          </w:p>
        </w:tc>
        <w:tc>
          <w:tcPr>
            <w:tcW w:w="518" w:type="pct"/>
            <w:shd w:val="clear" w:color="auto" w:fill="auto"/>
          </w:tcPr>
          <w:p w14:paraId="27A377B1" w14:textId="77777777" w:rsidR="008959A2" w:rsidRPr="005C56B6" w:rsidRDefault="008959A2" w:rsidP="00D6442C">
            <w:pPr>
              <w:jc w:val="center"/>
              <w:rPr>
                <w:rFonts w:ascii="Arial" w:hAnsi="Arial" w:cs="Arial"/>
                <w:b/>
                <w:bCs/>
                <w:szCs w:val="20"/>
              </w:rPr>
            </w:pPr>
            <w:r w:rsidRPr="00D02FC8">
              <w:rPr>
                <w:rFonts w:ascii="Arial" w:hAnsi="Arial" w:cs="Arial"/>
                <w:b/>
                <w:bCs/>
                <w:szCs w:val="20"/>
              </w:rPr>
              <w:t>|__|__|</w:t>
            </w:r>
          </w:p>
        </w:tc>
      </w:tr>
    </w:tbl>
    <w:p w14:paraId="62F9BD9E" w14:textId="77777777" w:rsidR="008959A2" w:rsidRPr="00D02FC8" w:rsidRDefault="008959A2" w:rsidP="008959A2">
      <w:pPr>
        <w:rPr>
          <w:rFonts w:ascii="Arial" w:hAnsi="Arial"/>
        </w:rPr>
      </w:pPr>
    </w:p>
    <w:p w14:paraId="21EC3F60" w14:textId="77777777" w:rsidR="008959A2" w:rsidRPr="005C56B6" w:rsidRDefault="008959A2" w:rsidP="008959A2">
      <w:pPr>
        <w:rPr>
          <w:rFonts w:ascii="Arial" w:hAnsi="Arial" w:cs="Arial"/>
        </w:rPr>
      </w:pPr>
      <w:r w:rsidRPr="005C56B6">
        <w:rPr>
          <w:rFonts w:ascii="Arial" w:hAnsi="Arial" w:cs="Arial"/>
          <w:b/>
          <w:bCs/>
        </w:rPr>
        <w:t>[Give Card D</w:t>
      </w:r>
      <w:r>
        <w:rPr>
          <w:rFonts w:ascii="Arial" w:hAnsi="Arial" w:cs="Arial"/>
          <w:b/>
          <w:bCs/>
        </w:rPr>
        <w:t xml:space="preserve"> TO THE RESPONDENT</w:t>
      </w:r>
      <w:r w:rsidRPr="005C56B6">
        <w:rPr>
          <w:rFonts w:ascii="Arial" w:hAnsi="Arial" w:cs="Arial"/>
          <w:b/>
          <w:bCs/>
        </w:rPr>
        <w: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758"/>
        <w:gridCol w:w="759"/>
        <w:gridCol w:w="758"/>
        <w:gridCol w:w="758"/>
        <w:gridCol w:w="758"/>
        <w:gridCol w:w="146"/>
        <w:gridCol w:w="613"/>
        <w:gridCol w:w="758"/>
        <w:gridCol w:w="758"/>
        <w:gridCol w:w="758"/>
        <w:gridCol w:w="758"/>
        <w:gridCol w:w="990"/>
        <w:gridCol w:w="1004"/>
      </w:tblGrid>
      <w:tr w:rsidR="008959A2" w:rsidRPr="005C56B6" w14:paraId="09F603B0" w14:textId="77777777">
        <w:trPr>
          <w:trHeight w:val="935"/>
        </w:trPr>
        <w:tc>
          <w:tcPr>
            <w:tcW w:w="5000" w:type="pct"/>
            <w:gridSpan w:val="13"/>
            <w:tcBorders>
              <w:top w:val="dotted" w:sz="4" w:space="0" w:color="auto"/>
              <w:bottom w:val="dotted" w:sz="4" w:space="0" w:color="auto"/>
            </w:tcBorders>
          </w:tcPr>
          <w:p w14:paraId="7F480BB4" w14:textId="77777777" w:rsidR="008959A2" w:rsidRPr="005C56B6" w:rsidRDefault="008959A2" w:rsidP="00D6442C">
            <w:pPr>
              <w:keepNext/>
              <w:widowControl/>
              <w:rPr>
                <w:rFonts w:ascii="Arial" w:hAnsi="Arial" w:cs="Arial"/>
              </w:rPr>
            </w:pPr>
            <w:r w:rsidRPr="005C56B6">
              <w:rPr>
                <w:rFonts w:ascii="Arial" w:hAnsi="Arial" w:cs="Arial"/>
              </w:rPr>
              <w:t xml:space="preserve">Now we are going to use another card. The new card has a 10-point ladder, which goes from 1 to 10, where 1 means that you </w:t>
            </w:r>
            <w:r w:rsidRPr="00034F82">
              <w:rPr>
                <w:rFonts w:ascii="Arial" w:hAnsi="Arial" w:cs="Arial"/>
                <w:i/>
              </w:rPr>
              <w:t>strongly disapprove</w:t>
            </w:r>
            <w:r w:rsidRPr="005C56B6">
              <w:rPr>
                <w:rFonts w:ascii="Arial" w:hAnsi="Arial" w:cs="Arial"/>
              </w:rPr>
              <w:t xml:space="preserve"> and 10 means that you </w:t>
            </w:r>
            <w:r w:rsidRPr="00034F82">
              <w:rPr>
                <w:rFonts w:ascii="Arial" w:hAnsi="Arial" w:cs="Arial"/>
                <w:i/>
              </w:rPr>
              <w:t>strongly approve</w:t>
            </w:r>
            <w:r w:rsidRPr="005C56B6">
              <w:rPr>
                <w:rFonts w:ascii="Arial" w:hAnsi="Arial" w:cs="Arial"/>
              </w:rPr>
              <w:t>. I am going to read you a list of some actions that people can take to achieve their political goals and objectives. Please tell me how strongly you would approve or disapprove of people taking the following actions.</w:t>
            </w:r>
          </w:p>
        </w:tc>
      </w:tr>
      <w:tr w:rsidR="008959A2" w:rsidRPr="005C56B6" w14:paraId="4C6D5F51"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95" w:type="pct"/>
            <w:tcBorders>
              <w:top w:val="dotted" w:sz="4" w:space="0" w:color="auto"/>
              <w:left w:val="dotted" w:sz="4" w:space="0" w:color="auto"/>
              <w:bottom w:val="single" w:sz="12" w:space="0" w:color="auto"/>
              <w:right w:val="single" w:sz="12" w:space="0" w:color="auto"/>
            </w:tcBorders>
          </w:tcPr>
          <w:p w14:paraId="3DF81DD3" w14:textId="77777777" w:rsidR="008959A2" w:rsidRPr="005C56B6" w:rsidRDefault="008959A2" w:rsidP="00D6442C">
            <w:pPr>
              <w:keepNext/>
              <w:widowControl/>
              <w:jc w:val="center"/>
              <w:rPr>
                <w:rFonts w:ascii="Arial" w:hAnsi="Arial" w:cs="Arial"/>
              </w:rPr>
            </w:pPr>
            <w:r w:rsidRPr="005C56B6">
              <w:rPr>
                <w:rFonts w:ascii="Arial" w:hAnsi="Arial" w:cs="Arial"/>
              </w:rPr>
              <w:t>1</w:t>
            </w:r>
          </w:p>
        </w:tc>
        <w:tc>
          <w:tcPr>
            <w:tcW w:w="396" w:type="pct"/>
            <w:tcBorders>
              <w:top w:val="dotted" w:sz="4" w:space="0" w:color="auto"/>
              <w:left w:val="single" w:sz="12" w:space="0" w:color="auto"/>
              <w:bottom w:val="single" w:sz="12" w:space="0" w:color="auto"/>
              <w:right w:val="single" w:sz="12" w:space="0" w:color="auto"/>
            </w:tcBorders>
          </w:tcPr>
          <w:p w14:paraId="729D0BE7"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2</w:t>
            </w:r>
          </w:p>
        </w:tc>
        <w:tc>
          <w:tcPr>
            <w:tcW w:w="396" w:type="pct"/>
            <w:tcBorders>
              <w:top w:val="dotted" w:sz="4" w:space="0" w:color="auto"/>
              <w:left w:val="single" w:sz="12" w:space="0" w:color="auto"/>
              <w:bottom w:val="single" w:sz="12" w:space="0" w:color="auto"/>
              <w:right w:val="single" w:sz="12" w:space="0" w:color="auto"/>
            </w:tcBorders>
          </w:tcPr>
          <w:p w14:paraId="0DDE9E79"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3</w:t>
            </w:r>
          </w:p>
        </w:tc>
        <w:tc>
          <w:tcPr>
            <w:tcW w:w="396" w:type="pct"/>
            <w:tcBorders>
              <w:top w:val="dotted" w:sz="4" w:space="0" w:color="auto"/>
              <w:left w:val="single" w:sz="12" w:space="0" w:color="auto"/>
              <w:bottom w:val="single" w:sz="12" w:space="0" w:color="auto"/>
              <w:right w:val="single" w:sz="12" w:space="0" w:color="auto"/>
            </w:tcBorders>
          </w:tcPr>
          <w:p w14:paraId="30723DAF"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4</w:t>
            </w:r>
          </w:p>
        </w:tc>
        <w:tc>
          <w:tcPr>
            <w:tcW w:w="396" w:type="pct"/>
            <w:tcBorders>
              <w:top w:val="dotted" w:sz="4" w:space="0" w:color="auto"/>
              <w:left w:val="single" w:sz="12" w:space="0" w:color="auto"/>
              <w:bottom w:val="single" w:sz="12" w:space="0" w:color="auto"/>
              <w:right w:val="single" w:sz="12" w:space="0" w:color="auto"/>
            </w:tcBorders>
          </w:tcPr>
          <w:p w14:paraId="29B51F1E"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5</w:t>
            </w:r>
          </w:p>
        </w:tc>
        <w:tc>
          <w:tcPr>
            <w:tcW w:w="396" w:type="pct"/>
            <w:gridSpan w:val="2"/>
            <w:tcBorders>
              <w:top w:val="dotted" w:sz="4" w:space="0" w:color="auto"/>
              <w:left w:val="single" w:sz="12" w:space="0" w:color="auto"/>
              <w:bottom w:val="single" w:sz="12" w:space="0" w:color="auto"/>
              <w:right w:val="single" w:sz="12" w:space="0" w:color="auto"/>
            </w:tcBorders>
          </w:tcPr>
          <w:p w14:paraId="247792C0"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6</w:t>
            </w:r>
          </w:p>
        </w:tc>
        <w:tc>
          <w:tcPr>
            <w:tcW w:w="396" w:type="pct"/>
            <w:tcBorders>
              <w:top w:val="dotted" w:sz="4" w:space="0" w:color="auto"/>
              <w:left w:val="single" w:sz="12" w:space="0" w:color="auto"/>
              <w:bottom w:val="single" w:sz="12" w:space="0" w:color="auto"/>
              <w:right w:val="single" w:sz="12" w:space="0" w:color="auto"/>
            </w:tcBorders>
          </w:tcPr>
          <w:p w14:paraId="1A4582DB"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7</w:t>
            </w:r>
          </w:p>
        </w:tc>
        <w:tc>
          <w:tcPr>
            <w:tcW w:w="396" w:type="pct"/>
            <w:tcBorders>
              <w:top w:val="dotted" w:sz="4" w:space="0" w:color="auto"/>
              <w:left w:val="single" w:sz="12" w:space="0" w:color="auto"/>
              <w:bottom w:val="single" w:sz="12" w:space="0" w:color="auto"/>
              <w:right w:val="single" w:sz="12" w:space="0" w:color="auto"/>
            </w:tcBorders>
          </w:tcPr>
          <w:p w14:paraId="77B9BA63"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8</w:t>
            </w:r>
          </w:p>
        </w:tc>
        <w:tc>
          <w:tcPr>
            <w:tcW w:w="396" w:type="pct"/>
            <w:tcBorders>
              <w:top w:val="dotted" w:sz="4" w:space="0" w:color="auto"/>
              <w:left w:val="single" w:sz="12" w:space="0" w:color="auto"/>
              <w:bottom w:val="single" w:sz="12" w:space="0" w:color="auto"/>
              <w:right w:val="single" w:sz="12" w:space="0" w:color="auto"/>
            </w:tcBorders>
          </w:tcPr>
          <w:p w14:paraId="2B3055F6"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9</w:t>
            </w:r>
          </w:p>
        </w:tc>
        <w:tc>
          <w:tcPr>
            <w:tcW w:w="396" w:type="pct"/>
            <w:tcBorders>
              <w:top w:val="dotted" w:sz="4" w:space="0" w:color="auto"/>
              <w:left w:val="single" w:sz="12" w:space="0" w:color="auto"/>
              <w:bottom w:val="single" w:sz="12" w:space="0" w:color="auto"/>
              <w:right w:val="single" w:sz="12" w:space="0" w:color="auto"/>
            </w:tcBorders>
          </w:tcPr>
          <w:p w14:paraId="785E8AB7"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10</w:t>
            </w:r>
          </w:p>
        </w:tc>
        <w:tc>
          <w:tcPr>
            <w:tcW w:w="517" w:type="pct"/>
            <w:tcBorders>
              <w:top w:val="dotted" w:sz="4" w:space="0" w:color="auto"/>
              <w:left w:val="single" w:sz="12" w:space="0" w:color="auto"/>
              <w:bottom w:val="single" w:sz="12" w:space="0" w:color="auto"/>
              <w:right w:val="dotted" w:sz="4" w:space="0" w:color="auto"/>
            </w:tcBorders>
          </w:tcPr>
          <w:p w14:paraId="5DFC9234"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88</w:t>
            </w:r>
          </w:p>
          <w:p w14:paraId="3D81BB51" w14:textId="77777777" w:rsidR="008959A2" w:rsidRPr="005C56B6" w:rsidRDefault="008959A2" w:rsidP="00D6442C">
            <w:pPr>
              <w:keepNext/>
              <w:jc w:val="center"/>
              <w:rPr>
                <w:rFonts w:ascii="Arial" w:hAnsi="Arial" w:cs="Arial"/>
                <w:szCs w:val="20"/>
              </w:rPr>
            </w:pPr>
            <w:r w:rsidRPr="005C56B6">
              <w:rPr>
                <w:rFonts w:ascii="Arial" w:hAnsi="Arial" w:cs="Arial"/>
                <w:b/>
                <w:bCs/>
                <w:szCs w:val="20"/>
              </w:rPr>
              <w:t>Doesn’t know</w:t>
            </w:r>
          </w:p>
        </w:tc>
        <w:tc>
          <w:tcPr>
            <w:tcW w:w="526" w:type="pct"/>
            <w:tcBorders>
              <w:top w:val="dotted" w:sz="4" w:space="0" w:color="auto"/>
              <w:left w:val="dotted" w:sz="4" w:space="0" w:color="auto"/>
              <w:bottom w:val="single" w:sz="12" w:space="0" w:color="auto"/>
              <w:right w:val="dotted" w:sz="4" w:space="0" w:color="auto"/>
            </w:tcBorders>
          </w:tcPr>
          <w:p w14:paraId="34FBF7E1"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98</w:t>
            </w:r>
          </w:p>
          <w:p w14:paraId="41614A54" w14:textId="77777777" w:rsidR="008959A2" w:rsidRPr="005C56B6" w:rsidRDefault="008959A2" w:rsidP="00D6442C">
            <w:pPr>
              <w:keepNext/>
              <w:widowControl/>
              <w:rPr>
                <w:rFonts w:ascii="Arial" w:hAnsi="Arial" w:cs="Arial"/>
                <w:szCs w:val="20"/>
              </w:rPr>
            </w:pPr>
            <w:r w:rsidRPr="005C56B6">
              <w:rPr>
                <w:rFonts w:ascii="Arial" w:hAnsi="Arial" w:cs="Arial"/>
                <w:b/>
                <w:bCs/>
                <w:szCs w:val="20"/>
              </w:rPr>
              <w:t>Doesn’t Answer</w:t>
            </w:r>
          </w:p>
        </w:tc>
      </w:tr>
      <w:tr w:rsidR="008959A2" w:rsidRPr="005C56B6" w14:paraId="69013E10"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68"/>
        </w:trPr>
        <w:tc>
          <w:tcPr>
            <w:tcW w:w="2055" w:type="pct"/>
            <w:gridSpan w:val="6"/>
            <w:tcBorders>
              <w:top w:val="single" w:sz="12" w:space="0" w:color="auto"/>
              <w:left w:val="dotted" w:sz="4" w:space="0" w:color="auto"/>
              <w:bottom w:val="dotted" w:sz="4" w:space="0" w:color="auto"/>
            </w:tcBorders>
          </w:tcPr>
          <w:p w14:paraId="1AEE885C" w14:textId="77777777" w:rsidR="008959A2" w:rsidRPr="005C56B6" w:rsidRDefault="008959A2" w:rsidP="00D6442C">
            <w:pPr>
              <w:keepNext/>
              <w:widowControl/>
              <w:rPr>
                <w:rFonts w:ascii="Arial" w:hAnsi="Arial" w:cs="Arial"/>
                <w:b/>
              </w:rPr>
            </w:pPr>
            <w:r w:rsidRPr="005C56B6">
              <w:rPr>
                <w:rFonts w:ascii="Arial" w:hAnsi="Arial" w:cs="Arial"/>
                <w:b/>
              </w:rPr>
              <w:t>Strongly disapprove</w:t>
            </w:r>
          </w:p>
        </w:tc>
        <w:tc>
          <w:tcPr>
            <w:tcW w:w="1903" w:type="pct"/>
            <w:gridSpan w:val="5"/>
            <w:tcBorders>
              <w:top w:val="single" w:sz="12" w:space="0" w:color="auto"/>
              <w:bottom w:val="dotted" w:sz="4" w:space="0" w:color="auto"/>
              <w:right w:val="single" w:sz="12" w:space="0" w:color="auto"/>
            </w:tcBorders>
          </w:tcPr>
          <w:p w14:paraId="4BF1F468" w14:textId="30703A4B"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 xml:space="preserve">                      </w:t>
            </w:r>
            <w:r w:rsidR="004C2FB2">
              <w:rPr>
                <w:rFonts w:ascii="Arial" w:hAnsi="Arial" w:cs="Arial"/>
                <w:b/>
                <w:bCs/>
                <w:szCs w:val="20"/>
              </w:rPr>
              <w:t xml:space="preserve">  </w:t>
            </w:r>
            <w:r w:rsidRPr="005C56B6">
              <w:rPr>
                <w:rFonts w:ascii="Arial" w:hAnsi="Arial" w:cs="Arial"/>
                <w:b/>
                <w:bCs/>
                <w:szCs w:val="20"/>
              </w:rPr>
              <w:t xml:space="preserve">      Strongly approve</w:t>
            </w:r>
          </w:p>
        </w:tc>
        <w:tc>
          <w:tcPr>
            <w:tcW w:w="517" w:type="pct"/>
            <w:tcBorders>
              <w:top w:val="single" w:sz="12" w:space="0" w:color="auto"/>
              <w:left w:val="single" w:sz="12" w:space="0" w:color="auto"/>
              <w:bottom w:val="dotted" w:sz="4" w:space="0" w:color="auto"/>
              <w:right w:val="dotted" w:sz="4" w:space="0" w:color="auto"/>
            </w:tcBorders>
          </w:tcPr>
          <w:p w14:paraId="1C3A2275" w14:textId="77777777" w:rsidR="008959A2" w:rsidRPr="005C56B6" w:rsidRDefault="008959A2" w:rsidP="00D6442C">
            <w:pPr>
              <w:keepNext/>
              <w:widowControl/>
              <w:jc w:val="center"/>
              <w:rPr>
                <w:rFonts w:ascii="Arial" w:hAnsi="Arial" w:cs="Arial"/>
                <w:b/>
                <w:bCs/>
                <w:szCs w:val="20"/>
              </w:rPr>
            </w:pPr>
          </w:p>
        </w:tc>
        <w:tc>
          <w:tcPr>
            <w:tcW w:w="526" w:type="pct"/>
            <w:tcBorders>
              <w:top w:val="single" w:sz="12" w:space="0" w:color="auto"/>
              <w:left w:val="dotted" w:sz="4" w:space="0" w:color="auto"/>
              <w:bottom w:val="dotted" w:sz="4" w:space="0" w:color="auto"/>
              <w:right w:val="dotted" w:sz="4" w:space="0" w:color="000000"/>
            </w:tcBorders>
          </w:tcPr>
          <w:p w14:paraId="7D48B2D3" w14:textId="77777777" w:rsidR="008959A2" w:rsidRPr="005C56B6" w:rsidRDefault="008959A2" w:rsidP="00D6442C">
            <w:pPr>
              <w:keepNext/>
              <w:widowControl/>
              <w:jc w:val="center"/>
              <w:rPr>
                <w:rFonts w:ascii="Arial" w:hAnsi="Arial" w:cs="Arial"/>
                <w:b/>
                <w:bCs/>
                <w:szCs w:val="20"/>
              </w:rPr>
            </w:pPr>
          </w:p>
        </w:tc>
      </w:tr>
    </w:tbl>
    <w:p w14:paraId="6FB6DDED" w14:textId="77777777" w:rsidR="008959A2" w:rsidRPr="005C56B6" w:rsidRDefault="008959A2" w:rsidP="008959A2">
      <w:pPr>
        <w:keepNext/>
        <w:widowControl/>
        <w:rPr>
          <w:rFonts w:ascii="Arial" w:hAnsi="Arial" w:cs="Arial"/>
        </w:rPr>
      </w:pPr>
    </w:p>
    <w:tbl>
      <w:tblPr>
        <w:tblW w:w="5000" w:type="pct"/>
        <w:tblLayout w:type="fixed"/>
        <w:tblLook w:val="0000" w:firstRow="0" w:lastRow="0" w:firstColumn="0" w:lastColumn="0" w:noHBand="0" w:noVBand="0"/>
      </w:tblPr>
      <w:tblGrid>
        <w:gridCol w:w="8659"/>
        <w:gridCol w:w="917"/>
      </w:tblGrid>
      <w:tr w:rsidR="008959A2" w:rsidRPr="005C56B6" w14:paraId="4E8F445F" w14:textId="77777777">
        <w:trPr>
          <w:trHeight w:val="278"/>
        </w:trPr>
        <w:tc>
          <w:tcPr>
            <w:tcW w:w="4521" w:type="pct"/>
            <w:tcBorders>
              <w:top w:val="dotted" w:sz="4" w:space="0" w:color="auto"/>
              <w:left w:val="dotted" w:sz="4" w:space="0" w:color="auto"/>
              <w:bottom w:val="dotted" w:sz="4" w:space="0" w:color="000000"/>
              <w:right w:val="dotted" w:sz="4" w:space="0" w:color="000000"/>
            </w:tcBorders>
          </w:tcPr>
          <w:p w14:paraId="556CBF70" w14:textId="77777777" w:rsidR="008959A2" w:rsidRPr="005C56B6" w:rsidRDefault="008959A2" w:rsidP="00D6442C">
            <w:pPr>
              <w:keepNext/>
              <w:widowControl/>
              <w:rPr>
                <w:rFonts w:ascii="Arial" w:hAnsi="Arial" w:cs="Arial"/>
              </w:rPr>
            </w:pPr>
          </w:p>
        </w:tc>
        <w:tc>
          <w:tcPr>
            <w:tcW w:w="479" w:type="pct"/>
            <w:tcBorders>
              <w:top w:val="dotted" w:sz="4" w:space="0" w:color="auto"/>
              <w:left w:val="dotted" w:sz="4" w:space="0" w:color="auto"/>
              <w:right w:val="dotted" w:sz="4" w:space="0" w:color="auto"/>
            </w:tcBorders>
          </w:tcPr>
          <w:p w14:paraId="47F90CB8"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14:paraId="3869D14D"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98=DA</w:t>
            </w:r>
          </w:p>
        </w:tc>
      </w:tr>
      <w:tr w:rsidR="008959A2" w:rsidRPr="005C56B6" w14:paraId="0E104E02" w14:textId="77777777" w:rsidTr="00DB6F6B">
        <w:trPr>
          <w:trHeight w:val="323"/>
        </w:trPr>
        <w:tc>
          <w:tcPr>
            <w:tcW w:w="4521" w:type="pct"/>
            <w:tcBorders>
              <w:top w:val="dotted" w:sz="4" w:space="0" w:color="auto"/>
              <w:left w:val="dotted" w:sz="4" w:space="0" w:color="auto"/>
              <w:bottom w:val="dotted" w:sz="4" w:space="0" w:color="auto"/>
              <w:right w:val="dotted" w:sz="4" w:space="0" w:color="000000"/>
            </w:tcBorders>
          </w:tcPr>
          <w:p w14:paraId="693EE2B3" w14:textId="77777777" w:rsidR="008959A2" w:rsidRPr="005C56B6" w:rsidRDefault="008959A2" w:rsidP="00D6442C">
            <w:pPr>
              <w:rPr>
                <w:rFonts w:ascii="Arial" w:hAnsi="Arial" w:cs="Arial"/>
                <w:b/>
                <w:bCs/>
              </w:rPr>
            </w:pPr>
            <w:r w:rsidRPr="005C56B6">
              <w:rPr>
                <w:rFonts w:ascii="Arial" w:hAnsi="Arial" w:cs="Arial"/>
                <w:b/>
                <w:bCs/>
              </w:rPr>
              <w:t>E5</w:t>
            </w:r>
            <w:r w:rsidRPr="005C56B6">
              <w:rPr>
                <w:rFonts w:ascii="Arial" w:hAnsi="Arial" w:cs="Arial"/>
              </w:rPr>
              <w:t xml:space="preserve">. Of people participating in legal demonstrations. How much do you approve or disapprove? </w:t>
            </w:r>
          </w:p>
        </w:tc>
        <w:tc>
          <w:tcPr>
            <w:tcW w:w="479" w:type="pct"/>
            <w:tcBorders>
              <w:top w:val="dotted" w:sz="4" w:space="0" w:color="auto"/>
              <w:left w:val="nil"/>
              <w:bottom w:val="dotted" w:sz="4" w:space="0" w:color="auto"/>
              <w:right w:val="dotted" w:sz="4" w:space="0" w:color="auto"/>
            </w:tcBorders>
            <w:vAlign w:val="center"/>
          </w:tcPr>
          <w:p w14:paraId="2C8BE656"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361652EB" w14:textId="77777777" w:rsidTr="00DB6F6B">
        <w:trPr>
          <w:trHeight w:val="233"/>
        </w:trPr>
        <w:tc>
          <w:tcPr>
            <w:tcW w:w="4521" w:type="pct"/>
            <w:tcBorders>
              <w:top w:val="dotted" w:sz="4" w:space="0" w:color="auto"/>
              <w:left w:val="dotted" w:sz="4" w:space="0" w:color="auto"/>
              <w:bottom w:val="dotted" w:sz="4" w:space="0" w:color="auto"/>
              <w:right w:val="dotted" w:sz="4" w:space="0" w:color="000000"/>
            </w:tcBorders>
          </w:tcPr>
          <w:p w14:paraId="228D5142" w14:textId="77777777" w:rsidR="008959A2" w:rsidRPr="005C56B6" w:rsidRDefault="008959A2" w:rsidP="00D6442C">
            <w:pPr>
              <w:rPr>
                <w:rFonts w:ascii="Arial" w:hAnsi="Arial" w:cs="Arial"/>
                <w:b/>
                <w:bCs/>
                <w:szCs w:val="20"/>
              </w:rPr>
            </w:pPr>
            <w:r w:rsidRPr="005C56B6">
              <w:rPr>
                <w:rFonts w:ascii="Arial" w:hAnsi="Arial" w:cs="Arial"/>
                <w:b/>
                <w:bCs/>
                <w:szCs w:val="20"/>
              </w:rPr>
              <w:lastRenderedPageBreak/>
              <w:t>E15</w:t>
            </w:r>
            <w:r w:rsidRPr="005C56B6">
              <w:rPr>
                <w:rFonts w:ascii="Arial" w:hAnsi="Arial" w:cs="Arial"/>
                <w:szCs w:val="20"/>
              </w:rPr>
              <w:t xml:space="preserve">. Of people </w:t>
            </w:r>
            <w:r w:rsidRPr="005C56B6">
              <w:rPr>
                <w:rFonts w:ascii="Arial" w:hAnsi="Arial"/>
              </w:rPr>
              <w:t>participating in the blocking of roads to protest</w:t>
            </w:r>
            <w:r w:rsidRPr="005C56B6">
              <w:rPr>
                <w:rFonts w:ascii="Arial" w:hAnsi="Arial" w:cs="Arial"/>
                <w:szCs w:val="20"/>
              </w:rPr>
              <w:t xml:space="preserve">. Using the same scale,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14:paraId="2273231A"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467DB352" w14:textId="77777777" w:rsidTr="00DB6F6B">
        <w:trPr>
          <w:trHeight w:val="499"/>
        </w:trPr>
        <w:tc>
          <w:tcPr>
            <w:tcW w:w="4521" w:type="pct"/>
            <w:tcBorders>
              <w:top w:val="dotted" w:sz="4" w:space="0" w:color="auto"/>
              <w:left w:val="dotted" w:sz="4" w:space="0" w:color="auto"/>
              <w:bottom w:val="dotted" w:sz="4" w:space="0" w:color="auto"/>
              <w:right w:val="dotted" w:sz="4" w:space="0" w:color="000000"/>
            </w:tcBorders>
          </w:tcPr>
          <w:p w14:paraId="1177DD3D" w14:textId="77777777" w:rsidR="008959A2" w:rsidRPr="005C56B6" w:rsidRDefault="008959A2" w:rsidP="00D6442C">
            <w:pPr>
              <w:rPr>
                <w:rFonts w:ascii="Arial" w:hAnsi="Arial" w:cs="Arial"/>
                <w:b/>
                <w:bCs/>
                <w:szCs w:val="20"/>
              </w:rPr>
            </w:pPr>
            <w:r w:rsidRPr="005C56B6">
              <w:rPr>
                <w:rFonts w:ascii="Arial" w:hAnsi="Arial" w:cs="Arial"/>
                <w:b/>
                <w:bCs/>
                <w:szCs w:val="20"/>
              </w:rPr>
              <w:t>E3</w:t>
            </w:r>
            <w:r w:rsidRPr="005C56B6">
              <w:rPr>
                <w:rFonts w:ascii="Arial" w:hAnsi="Arial" w:cs="Arial"/>
                <w:szCs w:val="20"/>
              </w:rPr>
              <w:t xml:space="preserve">. Of people participating in a group working </w:t>
            </w:r>
            <w:r w:rsidRPr="005C56B6">
              <w:rPr>
                <w:rFonts w:ascii="Arial" w:hAnsi="Arial"/>
              </w:rPr>
              <w:t xml:space="preserve">to </w:t>
            </w:r>
            <w:r w:rsidRPr="005C56B6">
              <w:rPr>
                <w:rFonts w:ascii="Arial" w:hAnsi="Arial" w:cs="Arial"/>
                <w:szCs w:val="20"/>
              </w:rPr>
              <w:t>violent</w:t>
            </w:r>
            <w:r w:rsidRPr="005C56B6">
              <w:rPr>
                <w:rFonts w:ascii="Arial" w:hAnsi="Arial"/>
              </w:rPr>
              <w:t>ly</w:t>
            </w:r>
            <w:r w:rsidRPr="005C56B6">
              <w:rPr>
                <w:rFonts w:ascii="Arial" w:hAnsi="Arial" w:cs="Arial"/>
                <w:szCs w:val="20"/>
              </w:rPr>
              <w:t xml:space="preserve"> overthrow an elected government.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14:paraId="3E6F14CC"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65CA9C78" w14:textId="77777777" w:rsidTr="00DB6F6B">
        <w:trPr>
          <w:trHeight w:val="499"/>
        </w:trPr>
        <w:tc>
          <w:tcPr>
            <w:tcW w:w="4521" w:type="pct"/>
            <w:tcBorders>
              <w:top w:val="dotted" w:sz="4" w:space="0" w:color="auto"/>
              <w:left w:val="dotted" w:sz="4" w:space="0" w:color="auto"/>
              <w:bottom w:val="dotted" w:sz="4" w:space="0" w:color="auto"/>
              <w:right w:val="dotted" w:sz="4" w:space="0" w:color="000000"/>
            </w:tcBorders>
          </w:tcPr>
          <w:p w14:paraId="5F552921"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E16. </w:t>
            </w:r>
            <w:r w:rsidRPr="005C56B6">
              <w:rPr>
                <w:rFonts w:ascii="Arial" w:hAnsi="Arial" w:cs="Arial"/>
                <w:bCs/>
                <w:szCs w:val="20"/>
              </w:rPr>
              <w:t>Of people taking the law into their own hands when the government does not punish criminals.</w:t>
            </w:r>
            <w:r w:rsidRPr="005C56B6">
              <w:rPr>
                <w:rFonts w:ascii="Arial" w:hAnsi="Arial"/>
              </w:rPr>
              <w:t xml:space="preserve"> How much do you approve or disapprove?</w:t>
            </w:r>
            <w:r w:rsidRPr="005C56B6">
              <w:rPr>
                <w:rFonts w:ascii="Arial" w:hAnsi="Arial" w:cs="Arial"/>
                <w:szCs w:val="20"/>
              </w:rPr>
              <w:t xml:space="preserve"> </w:t>
            </w:r>
            <w:r w:rsidRPr="005C56B6">
              <w:rPr>
                <w:rFonts w:ascii="Arial" w:hAnsi="Arial" w:cs="Arial"/>
                <w:b/>
                <w:bCs/>
                <w:szCs w:val="20"/>
              </w:rPr>
              <w:t xml:space="preserve"> </w:t>
            </w:r>
          </w:p>
        </w:tc>
        <w:tc>
          <w:tcPr>
            <w:tcW w:w="479" w:type="pct"/>
            <w:tcBorders>
              <w:top w:val="dotted" w:sz="4" w:space="0" w:color="auto"/>
              <w:left w:val="nil"/>
              <w:bottom w:val="dotted" w:sz="4" w:space="0" w:color="auto"/>
              <w:right w:val="dotted" w:sz="4" w:space="0" w:color="auto"/>
            </w:tcBorders>
            <w:vAlign w:val="center"/>
          </w:tcPr>
          <w:p w14:paraId="6117B6BF"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bl>
    <w:p w14:paraId="28E194B1" w14:textId="77777777" w:rsidR="008959A2" w:rsidRDefault="008959A2" w:rsidP="008959A2">
      <w:pPr>
        <w:rPr>
          <w:rFonts w:ascii="Arial" w:hAnsi="Arial"/>
          <w:vanish/>
        </w:rPr>
      </w:pPr>
    </w:p>
    <w:p w14:paraId="71120FC2" w14:textId="77777777" w:rsidR="0007035F" w:rsidRPr="00D02FC8" w:rsidRDefault="0007035F" w:rsidP="008959A2">
      <w:pPr>
        <w:rPr>
          <w:rFonts w:ascii="Arial" w:hAnsi="Arial"/>
          <w:vanish/>
        </w:rPr>
      </w:pPr>
    </w:p>
    <w:tbl>
      <w:tblPr>
        <w:tblW w:w="5000" w:type="pct"/>
        <w:tblLook w:val="0000" w:firstRow="0" w:lastRow="0" w:firstColumn="0" w:lastColumn="0" w:noHBand="0" w:noVBand="0"/>
      </w:tblPr>
      <w:tblGrid>
        <w:gridCol w:w="8569"/>
        <w:gridCol w:w="1007"/>
      </w:tblGrid>
      <w:tr w:rsidR="008959A2" w:rsidRPr="005C56B6" w14:paraId="2C1B7B31" w14:textId="77777777">
        <w:trPr>
          <w:trHeight w:val="144"/>
        </w:trPr>
        <w:tc>
          <w:tcPr>
            <w:tcW w:w="4474" w:type="pct"/>
            <w:tcBorders>
              <w:top w:val="dotted" w:sz="4" w:space="0" w:color="auto"/>
              <w:left w:val="dotted" w:sz="4" w:space="0" w:color="auto"/>
              <w:bottom w:val="dotted" w:sz="4" w:space="0" w:color="000000"/>
              <w:right w:val="dotted" w:sz="4" w:space="0" w:color="000000"/>
            </w:tcBorders>
          </w:tcPr>
          <w:p w14:paraId="5CF36DED" w14:textId="77777777" w:rsidR="008959A2" w:rsidRPr="00D02FC8" w:rsidRDefault="008959A2" w:rsidP="00D6442C">
            <w:pPr>
              <w:rPr>
                <w:rFonts w:ascii="Arial" w:hAnsi="Arial"/>
                <w:vanish/>
              </w:rPr>
            </w:pPr>
            <w:r w:rsidRPr="005C56B6">
              <w:rPr>
                <w:rFonts w:ascii="Arial" w:hAnsi="Arial" w:cs="Arial"/>
                <w:szCs w:val="20"/>
              </w:rPr>
              <w:t xml:space="preserve">The following questions are to find out about the different ideas of the people who live in </w:t>
            </w:r>
            <w:r w:rsidR="009F4979">
              <w:rPr>
                <w:rFonts w:ascii="Arial" w:hAnsi="Arial" w:cs="Arial"/>
                <w:szCs w:val="20"/>
              </w:rPr>
              <w:t>Trinidad &amp; Tobago</w:t>
            </w:r>
            <w:r w:rsidRPr="005C56B6">
              <w:rPr>
                <w:rFonts w:ascii="Arial" w:hAnsi="Arial" w:cs="Arial"/>
                <w:szCs w:val="20"/>
              </w:rPr>
              <w:t>. Please continue using the 10 point ladder.</w:t>
            </w:r>
          </w:p>
          <w:p w14:paraId="01CCFF08" w14:textId="77777777" w:rsidR="008959A2" w:rsidRPr="005C56B6" w:rsidRDefault="008959A2" w:rsidP="00D6442C">
            <w:pPr>
              <w:keepNext/>
              <w:rPr>
                <w:rFonts w:ascii="Arial" w:hAnsi="Arial" w:cs="Arial"/>
              </w:rPr>
            </w:pPr>
          </w:p>
        </w:tc>
        <w:tc>
          <w:tcPr>
            <w:tcW w:w="526" w:type="pct"/>
            <w:tcBorders>
              <w:top w:val="dotted" w:sz="4" w:space="0" w:color="auto"/>
              <w:left w:val="dotted" w:sz="4" w:space="0" w:color="auto"/>
              <w:right w:val="dotted" w:sz="4" w:space="0" w:color="auto"/>
            </w:tcBorders>
          </w:tcPr>
          <w:p w14:paraId="306098E5"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14:paraId="04D64B82" w14:textId="77777777" w:rsidR="008959A2" w:rsidRPr="005C56B6" w:rsidRDefault="008959A2" w:rsidP="00D6442C">
            <w:pPr>
              <w:keepNext/>
              <w:jc w:val="right"/>
              <w:rPr>
                <w:rFonts w:ascii="Arial" w:hAnsi="Arial" w:cs="Arial"/>
                <w:b/>
                <w:bCs/>
                <w:szCs w:val="20"/>
              </w:rPr>
            </w:pPr>
            <w:r w:rsidRPr="005C56B6">
              <w:rPr>
                <w:rFonts w:ascii="Arial" w:hAnsi="Arial" w:cs="Arial"/>
                <w:b/>
                <w:bCs/>
                <w:szCs w:val="20"/>
              </w:rPr>
              <w:t>98=DA </w:t>
            </w:r>
          </w:p>
        </w:tc>
      </w:tr>
      <w:tr w:rsidR="008959A2" w:rsidRPr="005C56B6" w14:paraId="4D6F649D" w14:textId="77777777" w:rsidTr="00DB6F6B">
        <w:trPr>
          <w:trHeight w:val="815"/>
        </w:trPr>
        <w:tc>
          <w:tcPr>
            <w:tcW w:w="4474" w:type="pct"/>
            <w:tcBorders>
              <w:top w:val="dotted" w:sz="4" w:space="0" w:color="auto"/>
              <w:left w:val="dotted" w:sz="4" w:space="0" w:color="auto"/>
              <w:bottom w:val="dotted" w:sz="4" w:space="0" w:color="auto"/>
              <w:right w:val="dotted" w:sz="4" w:space="0" w:color="000000"/>
            </w:tcBorders>
          </w:tcPr>
          <w:p w14:paraId="3551CCC9" w14:textId="77777777" w:rsidR="008959A2" w:rsidRPr="005C56B6" w:rsidRDefault="008959A2" w:rsidP="009F4979">
            <w:pPr>
              <w:rPr>
                <w:rFonts w:ascii="Arial" w:hAnsi="Arial" w:cs="Arial"/>
                <w:b/>
                <w:bCs/>
              </w:rPr>
            </w:pPr>
            <w:r w:rsidRPr="005C56B6">
              <w:rPr>
                <w:rFonts w:ascii="Arial" w:hAnsi="Arial" w:cs="Arial"/>
                <w:b/>
                <w:bCs/>
              </w:rPr>
              <w:t>D1</w:t>
            </w:r>
            <w:r w:rsidRPr="005C56B6">
              <w:rPr>
                <w:rFonts w:ascii="Arial" w:hAnsi="Arial" w:cs="Arial"/>
              </w:rPr>
              <w:t>. There are people who only say bad things about the form of government</w:t>
            </w:r>
            <w:r w:rsidR="009F4979">
              <w:rPr>
                <w:rFonts w:ascii="Arial" w:hAnsi="Arial" w:cs="Arial"/>
              </w:rPr>
              <w:t xml:space="preserve"> of Trinidad &amp; Tobago</w:t>
            </w:r>
            <w:r w:rsidRPr="005C56B6">
              <w:rPr>
                <w:rFonts w:ascii="Arial" w:hAnsi="Arial" w:cs="Arial"/>
              </w:rPr>
              <w:t xml:space="preserve">, not just the incumbent government but the system of government. How strongly do you approve or disapprove of such people’s </w:t>
            </w:r>
            <w:r w:rsidRPr="005C56B6">
              <w:rPr>
                <w:rFonts w:ascii="Arial" w:hAnsi="Arial" w:cs="Arial"/>
                <w:b/>
              </w:rPr>
              <w:t>right to vote</w:t>
            </w:r>
            <w:r w:rsidRPr="005C56B6">
              <w:rPr>
                <w:rFonts w:ascii="Arial" w:hAnsi="Arial" w:cs="Arial"/>
              </w:rPr>
              <w:t xml:space="preserve">? Please read me the number from the scale: </w:t>
            </w:r>
            <w:r w:rsidRPr="005C56B6">
              <w:rPr>
                <w:rFonts w:ascii="Arial" w:hAnsi="Arial" w:cs="Arial"/>
                <w:b/>
                <w:bCs/>
                <w:i/>
                <w:iCs/>
              </w:rPr>
              <w:t>[Probe: To what degree?]</w:t>
            </w:r>
          </w:p>
        </w:tc>
        <w:tc>
          <w:tcPr>
            <w:tcW w:w="526" w:type="pct"/>
            <w:tcBorders>
              <w:top w:val="dotted" w:sz="4" w:space="0" w:color="auto"/>
              <w:left w:val="nil"/>
              <w:bottom w:val="dotted" w:sz="4" w:space="0" w:color="auto"/>
              <w:right w:val="dotted" w:sz="4" w:space="0" w:color="auto"/>
            </w:tcBorders>
            <w:vAlign w:val="center"/>
          </w:tcPr>
          <w:p w14:paraId="1E2A0786"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3CBE1AA0" w14:textId="77777777" w:rsidTr="00DB6F6B">
        <w:trPr>
          <w:trHeight w:val="465"/>
        </w:trPr>
        <w:tc>
          <w:tcPr>
            <w:tcW w:w="4474" w:type="pct"/>
            <w:tcBorders>
              <w:top w:val="dotted" w:sz="4" w:space="0" w:color="auto"/>
              <w:left w:val="dotted" w:sz="4" w:space="0" w:color="auto"/>
              <w:bottom w:val="dotted" w:sz="4" w:space="0" w:color="auto"/>
              <w:right w:val="dotted" w:sz="4" w:space="0" w:color="000000"/>
            </w:tcBorders>
          </w:tcPr>
          <w:p w14:paraId="4573B912" w14:textId="77777777" w:rsidR="008959A2" w:rsidRPr="005C56B6" w:rsidRDefault="008959A2" w:rsidP="00D6442C">
            <w:pPr>
              <w:jc w:val="both"/>
              <w:rPr>
                <w:rFonts w:ascii="Arial" w:hAnsi="Arial" w:cs="Arial"/>
                <w:b/>
                <w:bCs/>
                <w:szCs w:val="20"/>
              </w:rPr>
            </w:pPr>
            <w:r w:rsidRPr="005C56B6">
              <w:rPr>
                <w:rFonts w:ascii="Arial" w:hAnsi="Arial" w:cs="Arial"/>
                <w:b/>
                <w:bCs/>
                <w:szCs w:val="20"/>
              </w:rPr>
              <w:t>D2</w:t>
            </w:r>
            <w:r w:rsidRPr="005C56B6">
              <w:rPr>
                <w:rFonts w:ascii="Arial" w:hAnsi="Arial" w:cs="Arial"/>
                <w:szCs w:val="20"/>
              </w:rPr>
              <w:t xml:space="preserve">. How strongly do you approve or disapprove that such people be allowed </w:t>
            </w:r>
            <w:r w:rsidRPr="007B6E3E">
              <w:rPr>
                <w:rFonts w:ascii="Arial" w:hAnsi="Arial" w:cs="Arial"/>
                <w:szCs w:val="20"/>
              </w:rPr>
              <w:t>to conduct</w:t>
            </w:r>
            <w:r w:rsidRPr="005C56B6">
              <w:rPr>
                <w:rFonts w:ascii="Arial" w:hAnsi="Arial" w:cs="Arial"/>
                <w:szCs w:val="20"/>
              </w:rPr>
              <w:t xml:space="preserve"> </w:t>
            </w:r>
            <w:r w:rsidRPr="005C56B6">
              <w:rPr>
                <w:rFonts w:ascii="Arial" w:hAnsi="Arial" w:cs="Arial"/>
                <w:b/>
                <w:szCs w:val="20"/>
              </w:rPr>
              <w:t>peaceful demonstrations</w:t>
            </w:r>
            <w:r w:rsidRPr="005C56B6">
              <w:rPr>
                <w:rFonts w:ascii="Arial" w:hAnsi="Arial" w:cs="Arial"/>
                <w:szCs w:val="20"/>
              </w:rPr>
              <w:t xml:space="preserve"> in order to express their views? Please read me the number. </w:t>
            </w:r>
          </w:p>
        </w:tc>
        <w:tc>
          <w:tcPr>
            <w:tcW w:w="526" w:type="pct"/>
            <w:tcBorders>
              <w:top w:val="dotted" w:sz="4" w:space="0" w:color="auto"/>
              <w:left w:val="nil"/>
              <w:bottom w:val="dotted" w:sz="4" w:space="0" w:color="auto"/>
              <w:right w:val="dotted" w:sz="4" w:space="0" w:color="auto"/>
            </w:tcBorders>
            <w:vAlign w:val="center"/>
          </w:tcPr>
          <w:p w14:paraId="038FBFCF"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48ED8B24" w14:textId="77777777" w:rsidTr="00DB6F6B">
        <w:trPr>
          <w:trHeight w:val="438"/>
        </w:trPr>
        <w:tc>
          <w:tcPr>
            <w:tcW w:w="4474" w:type="pct"/>
            <w:tcBorders>
              <w:top w:val="dotted" w:sz="4" w:space="0" w:color="auto"/>
              <w:left w:val="dotted" w:sz="4" w:space="0" w:color="auto"/>
              <w:bottom w:val="dotted" w:sz="4" w:space="0" w:color="auto"/>
              <w:right w:val="dotted" w:sz="4" w:space="0" w:color="000000"/>
            </w:tcBorders>
          </w:tcPr>
          <w:p w14:paraId="64104F54" w14:textId="77777777" w:rsidR="008959A2" w:rsidRPr="005C56B6" w:rsidRDefault="008959A2" w:rsidP="009F4979">
            <w:pPr>
              <w:jc w:val="both"/>
              <w:rPr>
                <w:rFonts w:ascii="Arial" w:hAnsi="Arial" w:cs="Arial"/>
                <w:b/>
                <w:bCs/>
                <w:szCs w:val="20"/>
              </w:rPr>
            </w:pPr>
            <w:r w:rsidRPr="005C56B6">
              <w:rPr>
                <w:rFonts w:ascii="Arial" w:hAnsi="Arial" w:cs="Arial"/>
                <w:b/>
                <w:bCs/>
                <w:szCs w:val="20"/>
              </w:rPr>
              <w:t>D3</w:t>
            </w:r>
            <w:r w:rsidRPr="005C56B6">
              <w:rPr>
                <w:rFonts w:ascii="Arial" w:hAnsi="Arial" w:cs="Arial"/>
                <w:szCs w:val="20"/>
              </w:rPr>
              <w:t>. Still thinking of those who only say bad things about the form of government</w:t>
            </w:r>
            <w:r w:rsidR="009F4979">
              <w:rPr>
                <w:rFonts w:ascii="Arial" w:hAnsi="Arial" w:cs="Arial"/>
                <w:szCs w:val="20"/>
              </w:rPr>
              <w:t xml:space="preserve"> of Trinidad &amp; Tobago</w:t>
            </w:r>
            <w:r w:rsidRPr="005C56B6">
              <w:rPr>
                <w:rFonts w:ascii="Arial" w:hAnsi="Arial" w:cs="Arial"/>
                <w:szCs w:val="20"/>
              </w:rPr>
              <w:t xml:space="preserve">, how strongly do you approve or disapprove of such people being permitted </w:t>
            </w:r>
            <w:r w:rsidRPr="005C56B6">
              <w:rPr>
                <w:rFonts w:ascii="Arial" w:hAnsi="Arial" w:cs="Arial"/>
                <w:b/>
                <w:szCs w:val="20"/>
              </w:rPr>
              <w:t>to run for public office</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60C0363C"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129EC9FB" w14:textId="77777777" w:rsidTr="00DB6F6B">
        <w:trPr>
          <w:trHeight w:val="195"/>
        </w:trPr>
        <w:tc>
          <w:tcPr>
            <w:tcW w:w="4474" w:type="pct"/>
            <w:tcBorders>
              <w:top w:val="dotted" w:sz="4" w:space="0" w:color="auto"/>
              <w:left w:val="dotted" w:sz="4" w:space="0" w:color="auto"/>
              <w:bottom w:val="dotted" w:sz="4" w:space="0" w:color="auto"/>
              <w:right w:val="dotted" w:sz="4" w:space="0" w:color="000000"/>
            </w:tcBorders>
          </w:tcPr>
          <w:p w14:paraId="5BFFBAC5" w14:textId="77777777" w:rsidR="008959A2" w:rsidRPr="005C56B6" w:rsidRDefault="008959A2" w:rsidP="00D6442C">
            <w:pPr>
              <w:jc w:val="both"/>
              <w:rPr>
                <w:rFonts w:ascii="Arial" w:hAnsi="Arial" w:cs="Arial"/>
                <w:b/>
                <w:bCs/>
                <w:szCs w:val="20"/>
              </w:rPr>
            </w:pPr>
            <w:r w:rsidRPr="005C56B6">
              <w:rPr>
                <w:rFonts w:ascii="Arial" w:hAnsi="Arial" w:cs="Arial"/>
                <w:b/>
                <w:bCs/>
                <w:szCs w:val="20"/>
              </w:rPr>
              <w:t>D4</w:t>
            </w:r>
            <w:r w:rsidRPr="005C56B6">
              <w:rPr>
                <w:rFonts w:ascii="Arial" w:hAnsi="Arial" w:cs="Arial"/>
                <w:szCs w:val="20"/>
              </w:rPr>
              <w:t xml:space="preserve">. How strongly do you approve or disapprove of such people appearing on television </w:t>
            </w:r>
            <w:r w:rsidRPr="005C56B6">
              <w:rPr>
                <w:rFonts w:ascii="Arial" w:hAnsi="Arial" w:cs="Arial"/>
                <w:b/>
                <w:szCs w:val="20"/>
              </w:rPr>
              <w:t>to make speeches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7CACF779"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26D0CB89" w14:textId="77777777" w:rsidTr="00DB6F6B">
        <w:trPr>
          <w:trHeight w:val="533"/>
        </w:trPr>
        <w:tc>
          <w:tcPr>
            <w:tcW w:w="4474" w:type="pct"/>
            <w:tcBorders>
              <w:top w:val="dotted" w:sz="4" w:space="0" w:color="auto"/>
              <w:left w:val="dotted" w:sz="4" w:space="0" w:color="auto"/>
              <w:bottom w:val="dotted" w:sz="4" w:space="0" w:color="auto"/>
              <w:right w:val="dotted" w:sz="4" w:space="0" w:color="auto"/>
            </w:tcBorders>
          </w:tcPr>
          <w:p w14:paraId="70B760BF" w14:textId="77777777" w:rsidR="008959A2" w:rsidRPr="005C56B6" w:rsidRDefault="008959A2" w:rsidP="00D6442C">
            <w:pPr>
              <w:rPr>
                <w:rFonts w:ascii="Arial" w:hAnsi="Arial" w:cs="Arial"/>
                <w:b/>
              </w:rPr>
            </w:pPr>
            <w:r w:rsidRPr="005C56B6">
              <w:rPr>
                <w:rFonts w:ascii="Arial" w:hAnsi="Arial" w:cs="Arial"/>
                <w:b/>
              </w:rPr>
              <w:t xml:space="preserve">D5. </w:t>
            </w:r>
            <w:r w:rsidRPr="005C56B6">
              <w:rPr>
                <w:rFonts w:ascii="Arial" w:hAnsi="Arial" w:cs="Arial"/>
              </w:rPr>
              <w:t xml:space="preserve">And now, changing the topic and thinking of homosexuals, how strongly do you approve or disapprove of such people being permitted to </w:t>
            </w:r>
            <w:r w:rsidRPr="005C56B6">
              <w:rPr>
                <w:rFonts w:ascii="Arial" w:hAnsi="Arial" w:cs="Arial"/>
                <w:b/>
                <w:bCs/>
              </w:rPr>
              <w:t>run for public office</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460772ED"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5D93AD05" w14:textId="77777777" w:rsidTr="00DB6F6B">
        <w:trPr>
          <w:trHeight w:val="533"/>
        </w:trPr>
        <w:tc>
          <w:tcPr>
            <w:tcW w:w="4474" w:type="pct"/>
            <w:tcBorders>
              <w:top w:val="dotted" w:sz="4" w:space="0" w:color="auto"/>
              <w:left w:val="dotted" w:sz="4" w:space="0" w:color="auto"/>
              <w:bottom w:val="dotted" w:sz="4" w:space="0" w:color="auto"/>
              <w:right w:val="dotted" w:sz="4" w:space="0" w:color="auto"/>
            </w:tcBorders>
          </w:tcPr>
          <w:p w14:paraId="331D0DA7" w14:textId="77777777" w:rsidR="008959A2" w:rsidRPr="005C56B6" w:rsidRDefault="008959A2" w:rsidP="00D6442C">
            <w:pPr>
              <w:rPr>
                <w:rFonts w:ascii="Arial" w:hAnsi="Arial" w:cs="Arial"/>
                <w:b/>
              </w:rPr>
            </w:pPr>
            <w:r w:rsidRPr="005C56B6">
              <w:rPr>
                <w:rFonts w:ascii="Arial" w:hAnsi="Arial" w:cs="Arial"/>
                <w:b/>
                <w:bCs/>
                <w:szCs w:val="20"/>
              </w:rPr>
              <w:t xml:space="preserve">D6. </w:t>
            </w:r>
            <w:r w:rsidRPr="005C56B6">
              <w:rPr>
                <w:rFonts w:ascii="Arial" w:hAnsi="Arial" w:cs="Arial"/>
                <w:bCs/>
                <w:szCs w:val="20"/>
              </w:rPr>
              <w:t>How strongly do you approve or disapprove of s</w:t>
            </w:r>
            <w:r w:rsidRPr="005C56B6">
              <w:rPr>
                <w:rFonts w:ascii="Arial" w:hAnsi="Arial" w:cs="Arial"/>
              </w:rPr>
              <w:t>ame-sex couples having the right to marry?</w:t>
            </w:r>
            <w:r w:rsidRPr="005C56B6">
              <w:rPr>
                <w:rFonts w:ascii="Arial" w:hAnsi="Arial" w:cs="Arial"/>
                <w:szCs w:val="20"/>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7CA1930F"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bl>
    <w:p w14:paraId="05617B5A" w14:textId="77777777" w:rsidR="008959A2" w:rsidRPr="00D02FC8" w:rsidRDefault="008959A2" w:rsidP="008959A2">
      <w:pPr>
        <w:rPr>
          <w:rFonts w:ascii="Arial" w:hAnsi="Arial"/>
        </w:rPr>
      </w:pPr>
    </w:p>
    <w:p w14:paraId="07C5D9B4" w14:textId="77777777" w:rsidR="008959A2" w:rsidRDefault="008959A2" w:rsidP="008959A2">
      <w:pPr>
        <w:rPr>
          <w:rFonts w:ascii="Arial" w:hAnsi="Arial"/>
          <w:b/>
        </w:rPr>
      </w:pPr>
      <w:r>
        <w:rPr>
          <w:rFonts w:ascii="Arial" w:hAnsi="Arial"/>
          <w:b/>
        </w:rPr>
        <w:t>[TAKE BACK CARD D]</w:t>
      </w:r>
    </w:p>
    <w:p w14:paraId="71B41066" w14:textId="77777777" w:rsidR="00DB6F6B" w:rsidRDefault="00DB6F6B" w:rsidP="008959A2">
      <w:pPr>
        <w:rPr>
          <w:rFonts w:ascii="Arial" w:hAnsi="Arial"/>
          <w:b/>
          <w:highlight w:val="lightGray"/>
        </w:rPr>
      </w:pPr>
    </w:p>
    <w:p w14:paraId="23E618A9" w14:textId="77777777" w:rsidR="008959A2" w:rsidRPr="00051C11" w:rsidRDefault="008959A2" w:rsidP="008959A2">
      <w:pPr>
        <w:rPr>
          <w:rFonts w:ascii="Arial" w:hAnsi="Arial"/>
          <w:b/>
        </w:rPr>
      </w:pPr>
      <w:r w:rsidRPr="00051C11">
        <w:rPr>
          <w:rFonts w:ascii="Arial" w:hAnsi="Arial"/>
          <w:b/>
        </w:rPr>
        <w:t>[GIVE CARD C TO THE RESPONDENT]</w:t>
      </w:r>
    </w:p>
    <w:tbl>
      <w:tblPr>
        <w:tblW w:w="498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639"/>
        <w:gridCol w:w="901"/>
      </w:tblGrid>
      <w:tr w:rsidR="008959A2" w:rsidRPr="00051C11" w14:paraId="551F61B6" w14:textId="77777777">
        <w:trPr>
          <w:trHeight w:val="453"/>
        </w:trPr>
        <w:tc>
          <w:tcPr>
            <w:tcW w:w="4528" w:type="pct"/>
          </w:tcPr>
          <w:p w14:paraId="4D4CCBC2" w14:textId="77777777" w:rsidR="008959A2" w:rsidRPr="00051C11" w:rsidRDefault="008959A2" w:rsidP="00D64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spacing w:val="-3"/>
                <w:szCs w:val="20"/>
              </w:rPr>
            </w:pPr>
            <w:r w:rsidRPr="00051C11">
              <w:rPr>
                <w:rFonts w:ascii="Arial" w:hAnsi="Arial"/>
                <w:szCs w:val="20"/>
              </w:rPr>
              <w:t xml:space="preserve">Now, I am going to read you </w:t>
            </w:r>
            <w:r w:rsidRPr="00051C11">
              <w:rPr>
                <w:rFonts w:ascii="Arial" w:eastAsia="Calibri" w:hAnsi="Arial" w:cs="Arial"/>
                <w:szCs w:val="20"/>
                <w:lang w:eastAsia="en-US"/>
              </w:rPr>
              <w:t>a series of personality traits that may or may not apply to you.  Using the 1-7 ladder, where 1 means “strongly disagree” and 7 means “strongly agree,” please tell me the number that indicates the extent to which you agree or disagree with that statement. You should rate the extent to which the pair of traits applies to you, even if one characteristic applies more strongly than the other</w:t>
            </w:r>
            <w:r w:rsidRPr="00051C11">
              <w:rPr>
                <w:rFonts w:ascii="Arial" w:eastAsia="Calibri" w:hAnsi="Arial" w:cs="Arial"/>
                <w:b/>
                <w:bCs/>
                <w:szCs w:val="20"/>
                <w:lang w:eastAsia="en-US"/>
              </w:rPr>
              <w:t xml:space="preserve">.   </w:t>
            </w:r>
          </w:p>
          <w:tbl>
            <w:tblPr>
              <w:tblW w:w="5000" w:type="pct"/>
              <w:tblLayout w:type="fixed"/>
              <w:tblLook w:val="0000" w:firstRow="0" w:lastRow="0" w:firstColumn="0" w:lastColumn="0" w:noHBand="0" w:noVBand="0"/>
            </w:tblPr>
            <w:tblGrid>
              <w:gridCol w:w="1051"/>
              <w:gridCol w:w="1051"/>
              <w:gridCol w:w="1052"/>
              <w:gridCol w:w="476"/>
              <w:gridCol w:w="575"/>
              <w:gridCol w:w="1052"/>
              <w:gridCol w:w="1052"/>
              <w:gridCol w:w="1052"/>
              <w:gridCol w:w="527"/>
              <w:gridCol w:w="525"/>
            </w:tblGrid>
            <w:tr w:rsidR="008959A2" w:rsidRPr="00051C11" w14:paraId="7E35EE3A" w14:textId="77777777">
              <w:trPr>
                <w:trHeight w:val="645"/>
              </w:trPr>
              <w:tc>
                <w:tcPr>
                  <w:tcW w:w="625" w:type="pct"/>
                  <w:tcBorders>
                    <w:top w:val="dotted" w:sz="4" w:space="0" w:color="auto"/>
                    <w:left w:val="dotted" w:sz="4" w:space="0" w:color="auto"/>
                    <w:bottom w:val="dotted" w:sz="4" w:space="0" w:color="auto"/>
                    <w:right w:val="dotted" w:sz="4" w:space="0" w:color="auto"/>
                  </w:tcBorders>
                </w:tcPr>
                <w:p w14:paraId="1631AC71" w14:textId="77777777" w:rsidR="008959A2" w:rsidRPr="00051C11" w:rsidRDefault="008959A2" w:rsidP="00D6442C">
                  <w:pPr>
                    <w:keepNext/>
                    <w:jc w:val="center"/>
                    <w:rPr>
                      <w:rFonts w:ascii="Arial" w:hAnsi="Arial" w:cs="Arial"/>
                      <w:szCs w:val="20"/>
                    </w:rPr>
                  </w:pPr>
                  <w:r w:rsidRPr="00051C11">
                    <w:rPr>
                      <w:rFonts w:ascii="Arial" w:hAnsi="Arial" w:cs="Arial"/>
                      <w:szCs w:val="20"/>
                    </w:rPr>
                    <w:t>1</w:t>
                  </w:r>
                </w:p>
              </w:tc>
              <w:tc>
                <w:tcPr>
                  <w:tcW w:w="625" w:type="pct"/>
                  <w:tcBorders>
                    <w:top w:val="dotted" w:sz="4" w:space="0" w:color="auto"/>
                    <w:bottom w:val="dotted" w:sz="4" w:space="0" w:color="auto"/>
                    <w:right w:val="dotted" w:sz="4" w:space="0" w:color="auto"/>
                  </w:tcBorders>
                </w:tcPr>
                <w:p w14:paraId="0AB13229" w14:textId="77777777" w:rsidR="008959A2" w:rsidRPr="00051C11" w:rsidRDefault="008959A2" w:rsidP="00D6442C">
                  <w:pPr>
                    <w:keepNext/>
                    <w:jc w:val="center"/>
                    <w:rPr>
                      <w:rFonts w:ascii="Arial" w:hAnsi="Arial" w:cs="Arial"/>
                      <w:szCs w:val="20"/>
                    </w:rPr>
                  </w:pPr>
                  <w:r w:rsidRPr="00051C11">
                    <w:rPr>
                      <w:rFonts w:ascii="Arial" w:hAnsi="Arial" w:cs="Arial"/>
                      <w:szCs w:val="20"/>
                    </w:rPr>
                    <w:t>2</w:t>
                  </w:r>
                </w:p>
              </w:tc>
              <w:tc>
                <w:tcPr>
                  <w:tcW w:w="625" w:type="pct"/>
                  <w:tcBorders>
                    <w:top w:val="dotted" w:sz="4" w:space="0" w:color="auto"/>
                    <w:bottom w:val="dotted" w:sz="4" w:space="0" w:color="auto"/>
                    <w:right w:val="dotted" w:sz="4" w:space="0" w:color="auto"/>
                  </w:tcBorders>
                </w:tcPr>
                <w:p w14:paraId="4ADE10D5" w14:textId="77777777" w:rsidR="008959A2" w:rsidRPr="00051C11" w:rsidRDefault="008959A2" w:rsidP="00D6442C">
                  <w:pPr>
                    <w:keepNext/>
                    <w:jc w:val="center"/>
                    <w:rPr>
                      <w:rFonts w:ascii="Arial" w:hAnsi="Arial" w:cs="Arial"/>
                      <w:szCs w:val="20"/>
                    </w:rPr>
                  </w:pPr>
                  <w:r w:rsidRPr="00051C11">
                    <w:rPr>
                      <w:rFonts w:ascii="Arial" w:hAnsi="Arial" w:cs="Arial"/>
                      <w:szCs w:val="20"/>
                    </w:rPr>
                    <w:t>3</w:t>
                  </w:r>
                </w:p>
              </w:tc>
              <w:tc>
                <w:tcPr>
                  <w:tcW w:w="625" w:type="pct"/>
                  <w:gridSpan w:val="2"/>
                  <w:tcBorders>
                    <w:top w:val="dotted" w:sz="4" w:space="0" w:color="auto"/>
                    <w:bottom w:val="dotted" w:sz="4" w:space="0" w:color="auto"/>
                    <w:right w:val="dotted" w:sz="4" w:space="0" w:color="000000"/>
                  </w:tcBorders>
                </w:tcPr>
                <w:p w14:paraId="44388F39" w14:textId="77777777" w:rsidR="008959A2" w:rsidRPr="00051C11" w:rsidRDefault="008959A2" w:rsidP="00D6442C">
                  <w:pPr>
                    <w:keepNext/>
                    <w:jc w:val="center"/>
                    <w:rPr>
                      <w:rFonts w:ascii="Arial" w:hAnsi="Arial" w:cs="Arial"/>
                      <w:szCs w:val="20"/>
                    </w:rPr>
                  </w:pPr>
                  <w:r w:rsidRPr="00051C11">
                    <w:rPr>
                      <w:rFonts w:ascii="Arial" w:hAnsi="Arial" w:cs="Arial"/>
                      <w:szCs w:val="20"/>
                    </w:rPr>
                    <w:t>4</w:t>
                  </w:r>
                </w:p>
              </w:tc>
              <w:tc>
                <w:tcPr>
                  <w:tcW w:w="625" w:type="pct"/>
                  <w:tcBorders>
                    <w:top w:val="dotted" w:sz="4" w:space="0" w:color="auto"/>
                    <w:bottom w:val="dotted" w:sz="4" w:space="0" w:color="auto"/>
                    <w:right w:val="dotted" w:sz="4" w:space="0" w:color="auto"/>
                  </w:tcBorders>
                </w:tcPr>
                <w:p w14:paraId="48DB615D" w14:textId="77777777" w:rsidR="008959A2" w:rsidRPr="00051C11" w:rsidRDefault="008959A2" w:rsidP="00D6442C">
                  <w:pPr>
                    <w:keepNext/>
                    <w:jc w:val="center"/>
                    <w:rPr>
                      <w:rFonts w:ascii="Arial" w:hAnsi="Arial" w:cs="Arial"/>
                      <w:szCs w:val="20"/>
                    </w:rPr>
                  </w:pPr>
                  <w:r w:rsidRPr="00051C11">
                    <w:rPr>
                      <w:rFonts w:ascii="Arial" w:hAnsi="Arial" w:cs="Arial"/>
                      <w:szCs w:val="20"/>
                    </w:rPr>
                    <w:t>5</w:t>
                  </w:r>
                </w:p>
              </w:tc>
              <w:tc>
                <w:tcPr>
                  <w:tcW w:w="625" w:type="pct"/>
                  <w:tcBorders>
                    <w:top w:val="dotted" w:sz="4" w:space="0" w:color="auto"/>
                    <w:bottom w:val="dotted" w:sz="4" w:space="0" w:color="auto"/>
                    <w:right w:val="dotted" w:sz="4" w:space="0" w:color="auto"/>
                  </w:tcBorders>
                </w:tcPr>
                <w:p w14:paraId="2332F697" w14:textId="77777777" w:rsidR="008959A2" w:rsidRPr="00051C11" w:rsidRDefault="008959A2" w:rsidP="00D6442C">
                  <w:pPr>
                    <w:keepNext/>
                    <w:jc w:val="center"/>
                    <w:rPr>
                      <w:rFonts w:ascii="Arial" w:hAnsi="Arial" w:cs="Arial"/>
                      <w:szCs w:val="20"/>
                    </w:rPr>
                  </w:pPr>
                  <w:r w:rsidRPr="00051C11">
                    <w:rPr>
                      <w:rFonts w:ascii="Arial" w:hAnsi="Arial" w:cs="Arial"/>
                      <w:szCs w:val="20"/>
                    </w:rPr>
                    <w:t>6</w:t>
                  </w:r>
                </w:p>
              </w:tc>
              <w:tc>
                <w:tcPr>
                  <w:tcW w:w="625" w:type="pct"/>
                  <w:tcBorders>
                    <w:top w:val="dotted" w:sz="4" w:space="0" w:color="auto"/>
                    <w:bottom w:val="dotted" w:sz="4" w:space="0" w:color="auto"/>
                    <w:right w:val="dotted" w:sz="4" w:space="0" w:color="auto"/>
                  </w:tcBorders>
                </w:tcPr>
                <w:p w14:paraId="752AD578" w14:textId="77777777" w:rsidR="008959A2" w:rsidRPr="00051C11" w:rsidRDefault="008959A2" w:rsidP="00D6442C">
                  <w:pPr>
                    <w:keepNext/>
                    <w:jc w:val="center"/>
                    <w:rPr>
                      <w:rFonts w:ascii="Arial" w:hAnsi="Arial" w:cs="Arial"/>
                      <w:szCs w:val="20"/>
                    </w:rPr>
                  </w:pPr>
                  <w:r w:rsidRPr="00051C11">
                    <w:rPr>
                      <w:rFonts w:ascii="Arial" w:hAnsi="Arial" w:cs="Arial"/>
                      <w:szCs w:val="20"/>
                    </w:rPr>
                    <w:t>7</w:t>
                  </w:r>
                </w:p>
              </w:tc>
              <w:tc>
                <w:tcPr>
                  <w:tcW w:w="313" w:type="pct"/>
                  <w:tcBorders>
                    <w:top w:val="dotted" w:sz="4" w:space="0" w:color="auto"/>
                    <w:bottom w:val="nil"/>
                    <w:right w:val="dotted" w:sz="4" w:space="0" w:color="auto"/>
                  </w:tcBorders>
                </w:tcPr>
                <w:p w14:paraId="074C5BE7" w14:textId="77777777" w:rsidR="008959A2" w:rsidRPr="00051C11" w:rsidRDefault="008959A2" w:rsidP="00D6442C">
                  <w:pPr>
                    <w:keepNext/>
                    <w:jc w:val="center"/>
                    <w:rPr>
                      <w:rFonts w:ascii="Arial" w:hAnsi="Arial" w:cs="Arial"/>
                      <w:szCs w:val="20"/>
                    </w:rPr>
                  </w:pPr>
                  <w:r w:rsidRPr="00051C11">
                    <w:rPr>
                      <w:rFonts w:ascii="Arial" w:hAnsi="Arial" w:cs="Arial"/>
                      <w:szCs w:val="20"/>
                    </w:rPr>
                    <w:t>88</w:t>
                  </w:r>
                </w:p>
              </w:tc>
              <w:tc>
                <w:tcPr>
                  <w:tcW w:w="313" w:type="pct"/>
                  <w:tcBorders>
                    <w:top w:val="dotted" w:sz="4" w:space="0" w:color="auto"/>
                    <w:bottom w:val="nil"/>
                    <w:right w:val="dotted" w:sz="4" w:space="0" w:color="auto"/>
                  </w:tcBorders>
                </w:tcPr>
                <w:p w14:paraId="176E5169" w14:textId="77777777" w:rsidR="008959A2" w:rsidRPr="00051C11" w:rsidRDefault="008959A2" w:rsidP="00D6442C">
                  <w:pPr>
                    <w:keepNext/>
                    <w:jc w:val="center"/>
                    <w:rPr>
                      <w:rFonts w:ascii="Arial" w:hAnsi="Arial" w:cs="Arial"/>
                      <w:szCs w:val="20"/>
                    </w:rPr>
                  </w:pPr>
                  <w:r w:rsidRPr="00051C11">
                    <w:rPr>
                      <w:rFonts w:ascii="Arial" w:hAnsi="Arial" w:cs="Arial"/>
                      <w:szCs w:val="20"/>
                    </w:rPr>
                    <w:t>98</w:t>
                  </w:r>
                </w:p>
              </w:tc>
            </w:tr>
            <w:tr w:rsidR="008959A2" w:rsidRPr="00051C11" w14:paraId="7DC21D4F" w14:textId="77777777">
              <w:trPr>
                <w:trHeight w:val="255"/>
              </w:trPr>
              <w:tc>
                <w:tcPr>
                  <w:tcW w:w="2158" w:type="pct"/>
                  <w:gridSpan w:val="4"/>
                  <w:tcBorders>
                    <w:top w:val="dotted" w:sz="4" w:space="0" w:color="auto"/>
                    <w:left w:val="dotted" w:sz="4" w:space="0" w:color="auto"/>
                    <w:bottom w:val="dotted" w:sz="4" w:space="0" w:color="auto"/>
                    <w:right w:val="dotted" w:sz="4" w:space="0" w:color="000000"/>
                  </w:tcBorders>
                </w:tcPr>
                <w:p w14:paraId="7601130A" w14:textId="77777777" w:rsidR="008959A2" w:rsidRPr="00051C11" w:rsidRDefault="008959A2" w:rsidP="00D6442C">
                  <w:pPr>
                    <w:keepNext/>
                    <w:rPr>
                      <w:rFonts w:ascii="Arial" w:hAnsi="Arial" w:cs="Arial"/>
                      <w:b/>
                      <w:bCs/>
                      <w:szCs w:val="20"/>
                    </w:rPr>
                  </w:pPr>
                  <w:r w:rsidRPr="00051C11">
                    <w:rPr>
                      <w:rFonts w:ascii="Arial" w:hAnsi="Arial" w:cs="Arial"/>
                      <w:b/>
                      <w:bCs/>
                      <w:szCs w:val="20"/>
                    </w:rPr>
                    <w:t>Strongly disagree</w:t>
                  </w:r>
                </w:p>
              </w:tc>
              <w:tc>
                <w:tcPr>
                  <w:tcW w:w="2217" w:type="pct"/>
                  <w:gridSpan w:val="4"/>
                  <w:tcBorders>
                    <w:top w:val="dotted" w:sz="4" w:space="0" w:color="auto"/>
                    <w:bottom w:val="dotted" w:sz="4" w:space="0" w:color="auto"/>
                    <w:right w:val="dotted" w:sz="4" w:space="0" w:color="000000"/>
                  </w:tcBorders>
                </w:tcPr>
                <w:p w14:paraId="22445D19" w14:textId="77777777" w:rsidR="008959A2" w:rsidRPr="00051C11" w:rsidRDefault="008959A2" w:rsidP="00D6442C">
                  <w:pPr>
                    <w:keepNext/>
                    <w:jc w:val="right"/>
                    <w:rPr>
                      <w:rFonts w:ascii="Arial" w:hAnsi="Arial" w:cs="Arial"/>
                      <w:b/>
                      <w:bCs/>
                      <w:szCs w:val="20"/>
                    </w:rPr>
                  </w:pPr>
                  <w:r w:rsidRPr="00051C11">
                    <w:rPr>
                      <w:rFonts w:ascii="Arial" w:hAnsi="Arial" w:cs="Arial"/>
                      <w:b/>
                      <w:bCs/>
                      <w:szCs w:val="20"/>
                    </w:rPr>
                    <w:t>Strongly agree</w:t>
                  </w:r>
                </w:p>
              </w:tc>
              <w:tc>
                <w:tcPr>
                  <w:tcW w:w="313" w:type="pct"/>
                  <w:tcBorders>
                    <w:top w:val="nil"/>
                    <w:bottom w:val="dotted" w:sz="4" w:space="0" w:color="auto"/>
                    <w:right w:val="dotted" w:sz="4" w:space="0" w:color="auto"/>
                  </w:tcBorders>
                </w:tcPr>
                <w:p w14:paraId="33B4424D" w14:textId="77777777" w:rsidR="008959A2" w:rsidRPr="00051C11" w:rsidRDefault="008959A2" w:rsidP="00D6442C">
                  <w:pPr>
                    <w:keepNext/>
                    <w:jc w:val="center"/>
                    <w:rPr>
                      <w:rFonts w:ascii="Arial" w:hAnsi="Arial" w:cs="Arial"/>
                      <w:szCs w:val="20"/>
                    </w:rPr>
                  </w:pPr>
                  <w:r w:rsidRPr="00051C11">
                    <w:rPr>
                      <w:rFonts w:ascii="Arial" w:hAnsi="Arial" w:cs="Arial"/>
                      <w:szCs w:val="20"/>
                    </w:rPr>
                    <w:t>DK</w:t>
                  </w:r>
                </w:p>
              </w:tc>
              <w:tc>
                <w:tcPr>
                  <w:tcW w:w="313" w:type="pct"/>
                  <w:tcBorders>
                    <w:top w:val="nil"/>
                    <w:bottom w:val="dotted" w:sz="4" w:space="0" w:color="auto"/>
                    <w:right w:val="dotted" w:sz="4" w:space="0" w:color="auto"/>
                  </w:tcBorders>
                </w:tcPr>
                <w:p w14:paraId="256062FC" w14:textId="77777777" w:rsidR="008959A2" w:rsidRPr="00051C11" w:rsidRDefault="008959A2" w:rsidP="00D6442C">
                  <w:pPr>
                    <w:keepNext/>
                    <w:jc w:val="center"/>
                    <w:rPr>
                      <w:rFonts w:ascii="Arial" w:hAnsi="Arial" w:cs="Arial"/>
                      <w:szCs w:val="20"/>
                    </w:rPr>
                  </w:pPr>
                  <w:r w:rsidRPr="00051C11">
                    <w:rPr>
                      <w:rFonts w:ascii="Arial" w:hAnsi="Arial" w:cs="Arial"/>
                      <w:szCs w:val="20"/>
                    </w:rPr>
                    <w:t>DA</w:t>
                  </w:r>
                </w:p>
              </w:tc>
            </w:tr>
          </w:tbl>
          <w:p w14:paraId="1AEB4FA5" w14:textId="77777777" w:rsidR="008959A2" w:rsidRPr="00051C11" w:rsidRDefault="008959A2" w:rsidP="00D6442C">
            <w:pPr>
              <w:keepNext/>
              <w:rPr>
                <w:rFonts w:ascii="Arial" w:hAnsi="Arial" w:cs="Arial"/>
                <w:b/>
                <w:szCs w:val="20"/>
              </w:rPr>
            </w:pPr>
            <w:r w:rsidRPr="00051C11">
              <w:rPr>
                <w:rFonts w:ascii="Arial" w:hAnsi="Arial" w:cs="Arial"/>
                <w:b/>
                <w:spacing w:val="-3"/>
                <w:szCs w:val="20"/>
              </w:rPr>
              <w:t>You see yourself as:</w:t>
            </w:r>
          </w:p>
        </w:tc>
        <w:tc>
          <w:tcPr>
            <w:tcW w:w="472" w:type="pct"/>
          </w:tcPr>
          <w:p w14:paraId="505B2ECD" w14:textId="77777777" w:rsidR="008959A2" w:rsidRPr="00051C11" w:rsidRDefault="008959A2" w:rsidP="00D6442C">
            <w:pPr>
              <w:keepNext/>
              <w:rPr>
                <w:rFonts w:ascii="Arial" w:hAnsi="Arial" w:cs="Arial"/>
                <w:b/>
                <w:szCs w:val="20"/>
              </w:rPr>
            </w:pPr>
          </w:p>
        </w:tc>
      </w:tr>
      <w:tr w:rsidR="008959A2" w:rsidRPr="00051C11" w14:paraId="284659E7" w14:textId="77777777">
        <w:trPr>
          <w:trHeight w:val="341"/>
        </w:trPr>
        <w:tc>
          <w:tcPr>
            <w:tcW w:w="4528" w:type="pct"/>
            <w:vAlign w:val="center"/>
          </w:tcPr>
          <w:p w14:paraId="2FF46AE5" w14:textId="77777777" w:rsidR="008959A2" w:rsidRPr="00051C11" w:rsidRDefault="008959A2" w:rsidP="00D6442C">
            <w:pPr>
              <w:rPr>
                <w:rFonts w:ascii="Arial" w:hAnsi="Arial" w:cs="Arial"/>
                <w:szCs w:val="20"/>
              </w:rPr>
            </w:pPr>
            <w:r w:rsidRPr="00051C11">
              <w:rPr>
                <w:rFonts w:ascii="Arial" w:hAnsi="Arial" w:cs="Arial"/>
                <w:b/>
                <w:szCs w:val="20"/>
              </w:rPr>
              <w:t>PER4.</w:t>
            </w:r>
            <w:r w:rsidRPr="00051C11">
              <w:rPr>
                <w:rFonts w:ascii="Arial" w:hAnsi="Arial" w:cs="Arial"/>
                <w:szCs w:val="20"/>
              </w:rPr>
              <w:t xml:space="preserve">  </w:t>
            </w:r>
            <w:r w:rsidRPr="00051C11">
              <w:rPr>
                <w:rFonts w:ascii="Arial" w:eastAsia="Times New Roman" w:hAnsi="Arial" w:cs="Arial"/>
                <w:szCs w:val="20"/>
                <w:lang w:eastAsia="es-UY"/>
              </w:rPr>
              <w:t xml:space="preserve">An anxious and easily upset person. </w:t>
            </w:r>
          </w:p>
        </w:tc>
        <w:tc>
          <w:tcPr>
            <w:tcW w:w="472" w:type="pct"/>
          </w:tcPr>
          <w:p w14:paraId="4EB59C9F" w14:textId="77777777" w:rsidR="008959A2" w:rsidRPr="00051C11" w:rsidRDefault="008959A2" w:rsidP="00D6442C">
            <w:pPr>
              <w:keepNext/>
              <w:rPr>
                <w:rFonts w:ascii="Arial" w:hAnsi="Arial" w:cs="Arial"/>
                <w:b/>
                <w:szCs w:val="20"/>
                <w:lang w:val="es-UY"/>
              </w:rPr>
            </w:pPr>
            <w:r w:rsidRPr="00051C11">
              <w:rPr>
                <w:rFonts w:ascii="Arial" w:hAnsi="Arial" w:cs="Arial"/>
                <w:b/>
                <w:bCs/>
                <w:szCs w:val="20"/>
                <w:lang w:val="es-ES_tradnl"/>
              </w:rPr>
              <w:t>|__|__|</w:t>
            </w:r>
          </w:p>
        </w:tc>
      </w:tr>
      <w:tr w:rsidR="008959A2" w:rsidRPr="005C56B6" w14:paraId="34AC8C6C" w14:textId="77777777">
        <w:trPr>
          <w:trHeight w:val="260"/>
        </w:trPr>
        <w:tc>
          <w:tcPr>
            <w:tcW w:w="4528" w:type="pct"/>
            <w:vAlign w:val="center"/>
          </w:tcPr>
          <w:p w14:paraId="2DF3BA1A" w14:textId="5C792F27" w:rsidR="008959A2" w:rsidRPr="00051C11" w:rsidRDefault="008959A2" w:rsidP="00F165A6">
            <w:pPr>
              <w:rPr>
                <w:rFonts w:ascii="Arial" w:hAnsi="Arial" w:cs="Arial"/>
                <w:szCs w:val="20"/>
              </w:rPr>
            </w:pPr>
            <w:r w:rsidRPr="00051C11">
              <w:rPr>
                <w:rFonts w:ascii="Arial" w:hAnsi="Arial" w:cs="Arial"/>
                <w:b/>
                <w:szCs w:val="20"/>
              </w:rPr>
              <w:t>PER9.</w:t>
            </w:r>
            <w:r w:rsidRPr="00051C11">
              <w:rPr>
                <w:rFonts w:ascii="Arial" w:hAnsi="Arial" w:cs="Arial"/>
                <w:szCs w:val="20"/>
              </w:rPr>
              <w:t xml:space="preserve">  A calm and emotionally stable person.</w:t>
            </w:r>
          </w:p>
        </w:tc>
        <w:tc>
          <w:tcPr>
            <w:tcW w:w="472" w:type="pct"/>
          </w:tcPr>
          <w:p w14:paraId="7A374059" w14:textId="77777777" w:rsidR="008959A2" w:rsidRPr="005C56B6" w:rsidRDefault="008959A2" w:rsidP="00D6442C">
            <w:pPr>
              <w:keepNext/>
              <w:rPr>
                <w:rFonts w:ascii="Arial" w:hAnsi="Arial" w:cs="Arial"/>
                <w:b/>
                <w:szCs w:val="20"/>
                <w:lang w:val="es-UY"/>
              </w:rPr>
            </w:pPr>
            <w:r w:rsidRPr="00051C11">
              <w:rPr>
                <w:rFonts w:ascii="Arial" w:hAnsi="Arial" w:cs="Arial"/>
                <w:b/>
                <w:bCs/>
                <w:szCs w:val="20"/>
                <w:lang w:val="es-ES_tradnl"/>
              </w:rPr>
              <w:t>|__|__|</w:t>
            </w:r>
          </w:p>
        </w:tc>
      </w:tr>
    </w:tbl>
    <w:p w14:paraId="5A93C8E6" w14:textId="77777777" w:rsidR="008959A2" w:rsidRPr="00215992" w:rsidRDefault="008959A2" w:rsidP="008959A2">
      <w:pPr>
        <w:rPr>
          <w:rFonts w:ascii="Arial" w:hAnsi="Arial" w:cs="Arial"/>
          <w:b/>
          <w:caps/>
        </w:rPr>
      </w:pPr>
      <w:r w:rsidRPr="00051C11">
        <w:rPr>
          <w:rFonts w:ascii="Arial" w:hAnsi="Arial" w:cs="Arial"/>
          <w:b/>
          <w:caps/>
        </w:rPr>
        <w:t>[Take back Card C]</w:t>
      </w:r>
    </w:p>
    <w:p w14:paraId="728F0C33"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8569"/>
        <w:gridCol w:w="1007"/>
      </w:tblGrid>
      <w:tr w:rsidR="008959A2" w:rsidRPr="005C56B6" w14:paraId="0D9BBCF1" w14:textId="77777777">
        <w:trPr>
          <w:trHeight w:val="1176"/>
        </w:trPr>
        <w:tc>
          <w:tcPr>
            <w:tcW w:w="4474" w:type="pct"/>
            <w:tcBorders>
              <w:top w:val="dotted" w:sz="4" w:space="0" w:color="auto"/>
              <w:left w:val="dotted" w:sz="4" w:space="0" w:color="auto"/>
              <w:bottom w:val="dotted" w:sz="4" w:space="0" w:color="000000"/>
              <w:right w:val="dotted" w:sz="4" w:space="0" w:color="000000"/>
            </w:tcBorders>
          </w:tcPr>
          <w:p w14:paraId="74D3E8E6" w14:textId="77777777" w:rsidR="008959A2" w:rsidRPr="005C56B6" w:rsidRDefault="008959A2" w:rsidP="00D6442C">
            <w:pPr>
              <w:rPr>
                <w:rFonts w:ascii="Arial" w:hAnsi="Arial" w:cs="Arial"/>
              </w:rPr>
            </w:pPr>
            <w:r w:rsidRPr="005C56B6">
              <w:rPr>
                <w:rFonts w:ascii="Arial" w:hAnsi="Arial" w:cs="Arial"/>
                <w:b/>
                <w:bCs/>
                <w:szCs w:val="20"/>
              </w:rPr>
              <w:t>DEM2</w:t>
            </w:r>
            <w:r w:rsidRPr="005C56B6">
              <w:rPr>
                <w:rFonts w:ascii="Arial" w:hAnsi="Arial" w:cs="Arial"/>
                <w:szCs w:val="20"/>
              </w:rPr>
              <w:t xml:space="preserve">. </w:t>
            </w:r>
            <w:r w:rsidRPr="005C56B6">
              <w:rPr>
                <w:rFonts w:ascii="Arial" w:hAnsi="Arial" w:cs="Arial"/>
                <w:bCs/>
              </w:rPr>
              <w:t>Now changing the subject</w:t>
            </w:r>
            <w:r w:rsidRPr="005C56B6">
              <w:rPr>
                <w:rFonts w:ascii="Arial" w:hAnsi="Arial" w:cs="Arial"/>
              </w:rPr>
              <w:t xml:space="preserve">, which of the following statements </w:t>
            </w:r>
            <w:r w:rsidRPr="005C56B6">
              <w:rPr>
                <w:rFonts w:ascii="Arial" w:hAnsi="Arial"/>
              </w:rPr>
              <w:t>do you agree with the most</w:t>
            </w:r>
            <w:r w:rsidRPr="005C56B6">
              <w:rPr>
                <w:rFonts w:ascii="Arial" w:hAnsi="Arial" w:cs="Arial"/>
              </w:rPr>
              <w:t xml:space="preserve">: </w:t>
            </w:r>
          </w:p>
          <w:p w14:paraId="009AC0CF" w14:textId="77777777" w:rsidR="008959A2" w:rsidRPr="00387A8E" w:rsidRDefault="008959A2" w:rsidP="00D6442C">
            <w:pPr>
              <w:autoSpaceDE w:val="0"/>
              <w:autoSpaceDN w:val="0"/>
              <w:adjustRightInd w:val="0"/>
              <w:rPr>
                <w:rFonts w:ascii="Arial" w:hAnsi="Arial" w:cs="Arial"/>
              </w:rPr>
            </w:pPr>
            <w:r w:rsidRPr="00215992">
              <w:rPr>
                <w:rFonts w:ascii="Arial" w:hAnsi="Arial" w:cs="Arial"/>
              </w:rPr>
              <w:t xml:space="preserve">(1) </w:t>
            </w:r>
            <w:r w:rsidRPr="00387A8E">
              <w:rPr>
                <w:rFonts w:ascii="Arial" w:hAnsi="Arial" w:cs="Arial"/>
              </w:rPr>
              <w:t>For people like me it doesn’t matter whether a government is democratic or non</w:t>
            </w:r>
            <w:r>
              <w:rPr>
                <w:rFonts w:ascii="Arial" w:hAnsi="Arial" w:cs="Arial"/>
              </w:rPr>
              <w:t>-</w:t>
            </w:r>
            <w:r w:rsidRPr="00387A8E">
              <w:rPr>
                <w:rFonts w:ascii="Arial" w:hAnsi="Arial" w:cs="Arial"/>
              </w:rPr>
              <w:t>democratic, or</w:t>
            </w:r>
          </w:p>
          <w:p w14:paraId="4BE3856A" w14:textId="77777777" w:rsidR="008959A2" w:rsidRPr="00387A8E" w:rsidRDefault="008959A2" w:rsidP="00D6442C">
            <w:pPr>
              <w:autoSpaceDE w:val="0"/>
              <w:autoSpaceDN w:val="0"/>
              <w:adjustRightInd w:val="0"/>
              <w:rPr>
                <w:rFonts w:ascii="Arial" w:hAnsi="Arial" w:cs="Arial"/>
              </w:rPr>
            </w:pPr>
            <w:r w:rsidRPr="00215992">
              <w:rPr>
                <w:rFonts w:ascii="Arial" w:hAnsi="Arial" w:cs="Arial"/>
              </w:rPr>
              <w:t xml:space="preserve">(2) </w:t>
            </w:r>
            <w:r w:rsidRPr="00387A8E">
              <w:rPr>
                <w:rFonts w:ascii="Arial" w:hAnsi="Arial" w:cs="Arial"/>
              </w:rPr>
              <w:t xml:space="preserve">Democracy is preferable to any other form of government, or  </w:t>
            </w:r>
          </w:p>
          <w:p w14:paraId="72820088" w14:textId="77777777" w:rsidR="008959A2" w:rsidRPr="005C56B6" w:rsidRDefault="008959A2" w:rsidP="00D6442C">
            <w:pPr>
              <w:autoSpaceDE w:val="0"/>
              <w:autoSpaceDN w:val="0"/>
              <w:adjustRightInd w:val="0"/>
              <w:rPr>
                <w:rFonts w:ascii="Arial" w:hAnsi="Arial" w:cs="Arial"/>
              </w:rPr>
            </w:pPr>
            <w:r w:rsidRPr="00215992">
              <w:rPr>
                <w:rFonts w:ascii="Arial" w:hAnsi="Arial" w:cs="Arial"/>
              </w:rPr>
              <w:t xml:space="preserve">(3) </w:t>
            </w:r>
            <w:r w:rsidRPr="00387A8E">
              <w:rPr>
                <w:rFonts w:ascii="Arial" w:hAnsi="Arial" w:cs="Arial"/>
              </w:rPr>
              <w:t>Under</w:t>
            </w:r>
            <w:r w:rsidRPr="005C56B6">
              <w:rPr>
                <w:rFonts w:ascii="Arial" w:hAnsi="Arial" w:cs="Arial"/>
              </w:rPr>
              <w:t xml:space="preserve"> some circumstances an authoritarian government </w:t>
            </w:r>
            <w:r w:rsidRPr="005C56B6">
              <w:rPr>
                <w:rFonts w:ascii="Arial" w:hAnsi="Arial"/>
              </w:rPr>
              <w:t>may</w:t>
            </w:r>
            <w:r w:rsidRPr="005C56B6">
              <w:rPr>
                <w:rFonts w:ascii="Arial" w:hAnsi="Arial" w:cs="Arial"/>
              </w:rPr>
              <w:t xml:space="preserve"> be preferable to a democratic one.</w:t>
            </w:r>
          </w:p>
          <w:p w14:paraId="005B6296" w14:textId="77777777" w:rsidR="008959A2" w:rsidRPr="005C56B6" w:rsidRDefault="008959A2" w:rsidP="00D6442C">
            <w:pPr>
              <w:jc w:val="both"/>
              <w:rPr>
                <w:rFonts w:ascii="Arial" w:hAnsi="Arial" w:cs="Arial"/>
                <w:b/>
                <w:bCs/>
                <w:szCs w:val="20"/>
              </w:rPr>
            </w:pPr>
            <w:r w:rsidRPr="005C56B6">
              <w:rPr>
                <w:rFonts w:ascii="Arial" w:hAnsi="Arial" w:cs="Arial"/>
              </w:rPr>
              <w:t>(88) DK                           (98) DA</w:t>
            </w:r>
          </w:p>
        </w:tc>
        <w:tc>
          <w:tcPr>
            <w:tcW w:w="526" w:type="pct"/>
            <w:tcBorders>
              <w:top w:val="dotted" w:sz="4" w:space="0" w:color="auto"/>
              <w:left w:val="dotted" w:sz="4" w:space="0" w:color="auto"/>
              <w:bottom w:val="dotted" w:sz="4" w:space="0" w:color="000000"/>
              <w:right w:val="dotted" w:sz="4" w:space="0" w:color="000000"/>
            </w:tcBorders>
          </w:tcPr>
          <w:p w14:paraId="4CE1CDA9" w14:textId="77777777" w:rsidR="008959A2" w:rsidRPr="005C56B6" w:rsidRDefault="008959A2" w:rsidP="00D6442C">
            <w:pPr>
              <w:jc w:val="center"/>
              <w:rPr>
                <w:rFonts w:ascii="Arial" w:hAnsi="Arial" w:cs="Arial"/>
                <w:b/>
                <w:bCs/>
                <w:sz w:val="16"/>
                <w:szCs w:val="16"/>
              </w:rPr>
            </w:pPr>
          </w:p>
        </w:tc>
      </w:tr>
    </w:tbl>
    <w:p w14:paraId="26FBA20D" w14:textId="77777777" w:rsidR="0007035F" w:rsidRPr="005C56B6" w:rsidRDefault="0007035F" w:rsidP="008959A2">
      <w:pPr>
        <w:tabs>
          <w:tab w:val="left" w:pos="1350"/>
        </w:tabs>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1"/>
        <w:gridCol w:w="1298"/>
        <w:gridCol w:w="645"/>
        <w:gridCol w:w="645"/>
        <w:gridCol w:w="850"/>
        <w:gridCol w:w="802"/>
        <w:gridCol w:w="1005"/>
      </w:tblGrid>
      <w:tr w:rsidR="008959A2" w:rsidRPr="005C56B6" w14:paraId="355DE066" w14:textId="77777777" w:rsidTr="00051C11">
        <w:trPr>
          <w:trHeight w:val="109"/>
          <w:tblHeader/>
        </w:trPr>
        <w:tc>
          <w:tcPr>
            <w:tcW w:w="2261" w:type="pct"/>
          </w:tcPr>
          <w:p w14:paraId="1E84A0F2" w14:textId="77777777" w:rsidR="008959A2" w:rsidRPr="005C56B6" w:rsidRDefault="008959A2" w:rsidP="00D6442C">
            <w:pPr>
              <w:rPr>
                <w:rFonts w:ascii="Arial" w:hAnsi="Arial" w:cs="Arial"/>
              </w:rPr>
            </w:pPr>
          </w:p>
        </w:tc>
        <w:tc>
          <w:tcPr>
            <w:tcW w:w="677" w:type="pct"/>
          </w:tcPr>
          <w:p w14:paraId="611F1DAF" w14:textId="77777777" w:rsidR="008959A2" w:rsidRPr="005C56B6" w:rsidRDefault="008959A2" w:rsidP="00D6442C">
            <w:pPr>
              <w:jc w:val="center"/>
              <w:rPr>
                <w:rFonts w:ascii="Arial" w:hAnsi="Arial" w:cs="Arial"/>
                <w:b/>
                <w:bCs/>
                <w:szCs w:val="20"/>
              </w:rPr>
            </w:pPr>
            <w:r w:rsidRPr="005C56B6">
              <w:rPr>
                <w:rFonts w:ascii="Arial" w:hAnsi="Arial" w:cs="Arial"/>
                <w:b/>
                <w:bCs/>
                <w:szCs w:val="20"/>
              </w:rPr>
              <w:t>N/A</w:t>
            </w:r>
          </w:p>
          <w:p w14:paraId="01C29E24" w14:textId="77777777" w:rsidR="008959A2" w:rsidRPr="005C56B6" w:rsidRDefault="008959A2" w:rsidP="00D6442C">
            <w:pPr>
              <w:jc w:val="center"/>
              <w:rPr>
                <w:rFonts w:ascii="Arial" w:hAnsi="Arial" w:cs="Arial"/>
                <w:b/>
                <w:bCs/>
                <w:szCs w:val="20"/>
              </w:rPr>
            </w:pPr>
            <w:r w:rsidRPr="005C56B6">
              <w:rPr>
                <w:rFonts w:ascii="Arial" w:hAnsi="Arial" w:cs="Arial"/>
                <w:b/>
                <w:bCs/>
                <w:szCs w:val="20"/>
              </w:rPr>
              <w:t>Did not try or did not have contact</w:t>
            </w:r>
          </w:p>
        </w:tc>
        <w:tc>
          <w:tcPr>
            <w:tcW w:w="337" w:type="pct"/>
          </w:tcPr>
          <w:p w14:paraId="22397D35" w14:textId="77777777" w:rsidR="008959A2" w:rsidRPr="005C56B6" w:rsidRDefault="008959A2" w:rsidP="00D6442C">
            <w:pPr>
              <w:jc w:val="center"/>
              <w:rPr>
                <w:rFonts w:ascii="Arial" w:hAnsi="Arial" w:cs="Arial"/>
                <w:b/>
                <w:bCs/>
                <w:szCs w:val="20"/>
              </w:rPr>
            </w:pPr>
            <w:r w:rsidRPr="005C56B6">
              <w:rPr>
                <w:rFonts w:ascii="Arial" w:hAnsi="Arial" w:cs="Arial"/>
                <w:b/>
                <w:bCs/>
                <w:szCs w:val="20"/>
              </w:rPr>
              <w:t>No</w:t>
            </w:r>
          </w:p>
        </w:tc>
        <w:tc>
          <w:tcPr>
            <w:tcW w:w="337" w:type="pct"/>
          </w:tcPr>
          <w:p w14:paraId="12852197" w14:textId="77777777" w:rsidR="008959A2" w:rsidRPr="005C56B6" w:rsidRDefault="008959A2" w:rsidP="00D6442C">
            <w:pPr>
              <w:jc w:val="center"/>
              <w:rPr>
                <w:rFonts w:ascii="Arial" w:hAnsi="Arial" w:cs="Arial"/>
                <w:b/>
                <w:bCs/>
                <w:szCs w:val="20"/>
              </w:rPr>
            </w:pPr>
            <w:r w:rsidRPr="005C56B6">
              <w:rPr>
                <w:rFonts w:ascii="Arial" w:hAnsi="Arial" w:cs="Arial"/>
                <w:b/>
                <w:bCs/>
                <w:szCs w:val="20"/>
              </w:rPr>
              <w:t>Yes</w:t>
            </w:r>
          </w:p>
        </w:tc>
        <w:tc>
          <w:tcPr>
            <w:tcW w:w="444" w:type="pct"/>
          </w:tcPr>
          <w:p w14:paraId="18666557" w14:textId="77777777" w:rsidR="008959A2" w:rsidRPr="005C56B6" w:rsidRDefault="008959A2" w:rsidP="00D6442C">
            <w:pPr>
              <w:jc w:val="center"/>
              <w:rPr>
                <w:rFonts w:ascii="Arial" w:hAnsi="Arial" w:cs="Arial"/>
                <w:b/>
                <w:bCs/>
                <w:szCs w:val="20"/>
              </w:rPr>
            </w:pPr>
            <w:r w:rsidRPr="005C56B6">
              <w:rPr>
                <w:rFonts w:ascii="Arial" w:hAnsi="Arial" w:cs="Arial"/>
                <w:b/>
                <w:bCs/>
                <w:szCs w:val="20"/>
              </w:rPr>
              <w:t>DK</w:t>
            </w:r>
          </w:p>
        </w:tc>
        <w:tc>
          <w:tcPr>
            <w:tcW w:w="419" w:type="pct"/>
          </w:tcPr>
          <w:p w14:paraId="2B4A7906" w14:textId="77777777" w:rsidR="008959A2" w:rsidRPr="005C56B6" w:rsidRDefault="008959A2" w:rsidP="00D6442C">
            <w:pPr>
              <w:rPr>
                <w:rFonts w:ascii="Arial" w:hAnsi="Arial" w:cs="Arial"/>
                <w:b/>
                <w:szCs w:val="20"/>
              </w:rPr>
            </w:pPr>
            <w:r w:rsidRPr="005C56B6">
              <w:rPr>
                <w:rFonts w:ascii="Arial" w:hAnsi="Arial" w:cs="Arial"/>
                <w:b/>
                <w:szCs w:val="20"/>
              </w:rPr>
              <w:t>DA</w:t>
            </w:r>
          </w:p>
        </w:tc>
        <w:tc>
          <w:tcPr>
            <w:tcW w:w="526" w:type="pct"/>
          </w:tcPr>
          <w:p w14:paraId="63119A6B" w14:textId="77777777" w:rsidR="008959A2" w:rsidRPr="005C56B6" w:rsidRDefault="008959A2" w:rsidP="00D6442C">
            <w:pPr>
              <w:rPr>
                <w:rFonts w:ascii="Arial" w:hAnsi="Arial" w:cs="Arial"/>
                <w:szCs w:val="20"/>
              </w:rPr>
            </w:pPr>
          </w:p>
        </w:tc>
      </w:tr>
      <w:tr w:rsidR="008959A2" w:rsidRPr="005C56B6" w14:paraId="4E703D9F" w14:textId="77777777" w:rsidTr="00051C11">
        <w:trPr>
          <w:trHeight w:val="109"/>
        </w:trPr>
        <w:tc>
          <w:tcPr>
            <w:tcW w:w="2261" w:type="pct"/>
          </w:tcPr>
          <w:p w14:paraId="6D76879D" w14:textId="77777777" w:rsidR="008959A2" w:rsidRPr="005C56B6" w:rsidRDefault="008959A2" w:rsidP="00D6442C">
            <w:pPr>
              <w:rPr>
                <w:rFonts w:ascii="Arial" w:hAnsi="Arial" w:cs="Arial"/>
              </w:rPr>
            </w:pPr>
            <w:r w:rsidRPr="005C56B6">
              <w:rPr>
                <w:rFonts w:ascii="Arial" w:hAnsi="Arial" w:cs="Arial"/>
              </w:rPr>
              <w:t xml:space="preserve">Now we want to talk about your personal experience with things that happen in everyday life... </w:t>
            </w:r>
          </w:p>
        </w:tc>
        <w:tc>
          <w:tcPr>
            <w:tcW w:w="677" w:type="pct"/>
          </w:tcPr>
          <w:p w14:paraId="773D74B6" w14:textId="77777777" w:rsidR="008959A2" w:rsidRPr="005C56B6" w:rsidRDefault="008959A2" w:rsidP="00D6442C">
            <w:pPr>
              <w:jc w:val="center"/>
              <w:rPr>
                <w:rFonts w:ascii="Arial" w:hAnsi="Arial" w:cs="Arial"/>
                <w:b/>
                <w:bCs/>
                <w:szCs w:val="20"/>
              </w:rPr>
            </w:pPr>
          </w:p>
        </w:tc>
        <w:tc>
          <w:tcPr>
            <w:tcW w:w="337" w:type="pct"/>
          </w:tcPr>
          <w:p w14:paraId="0BB372DD" w14:textId="77777777" w:rsidR="008959A2" w:rsidRPr="005C56B6" w:rsidRDefault="008959A2" w:rsidP="00D6442C">
            <w:pPr>
              <w:jc w:val="center"/>
              <w:rPr>
                <w:rFonts w:ascii="Arial" w:hAnsi="Arial" w:cs="Arial"/>
                <w:b/>
                <w:bCs/>
                <w:szCs w:val="20"/>
              </w:rPr>
            </w:pPr>
          </w:p>
        </w:tc>
        <w:tc>
          <w:tcPr>
            <w:tcW w:w="337" w:type="pct"/>
          </w:tcPr>
          <w:p w14:paraId="7E4A4ECA" w14:textId="77777777" w:rsidR="008959A2" w:rsidRPr="005C56B6" w:rsidRDefault="008959A2" w:rsidP="00D6442C">
            <w:pPr>
              <w:jc w:val="center"/>
              <w:rPr>
                <w:rFonts w:ascii="Arial" w:hAnsi="Arial" w:cs="Arial"/>
                <w:b/>
                <w:bCs/>
                <w:szCs w:val="20"/>
              </w:rPr>
            </w:pPr>
          </w:p>
        </w:tc>
        <w:tc>
          <w:tcPr>
            <w:tcW w:w="444" w:type="pct"/>
          </w:tcPr>
          <w:p w14:paraId="03BD98AB" w14:textId="77777777" w:rsidR="008959A2" w:rsidRPr="005C56B6" w:rsidRDefault="008959A2" w:rsidP="00D6442C">
            <w:pPr>
              <w:jc w:val="center"/>
              <w:rPr>
                <w:rFonts w:ascii="Arial" w:hAnsi="Arial" w:cs="Arial"/>
                <w:b/>
                <w:bCs/>
                <w:szCs w:val="20"/>
              </w:rPr>
            </w:pPr>
          </w:p>
        </w:tc>
        <w:tc>
          <w:tcPr>
            <w:tcW w:w="419" w:type="pct"/>
          </w:tcPr>
          <w:p w14:paraId="1B968036" w14:textId="77777777" w:rsidR="008959A2" w:rsidRPr="005C56B6" w:rsidRDefault="008959A2" w:rsidP="00D6442C">
            <w:pPr>
              <w:rPr>
                <w:rFonts w:ascii="Arial" w:hAnsi="Arial" w:cs="Arial"/>
                <w:szCs w:val="20"/>
              </w:rPr>
            </w:pPr>
          </w:p>
        </w:tc>
        <w:tc>
          <w:tcPr>
            <w:tcW w:w="526" w:type="pct"/>
          </w:tcPr>
          <w:p w14:paraId="77C151E9" w14:textId="77777777" w:rsidR="008959A2" w:rsidRPr="005C56B6" w:rsidRDefault="008959A2" w:rsidP="00D6442C">
            <w:pPr>
              <w:rPr>
                <w:rFonts w:ascii="Arial" w:hAnsi="Arial" w:cs="Arial"/>
                <w:szCs w:val="20"/>
              </w:rPr>
            </w:pPr>
          </w:p>
        </w:tc>
      </w:tr>
      <w:tr w:rsidR="008959A2" w:rsidRPr="005C56B6" w14:paraId="5A4F9B94" w14:textId="77777777" w:rsidTr="00051C11">
        <w:trPr>
          <w:trHeight w:val="109"/>
        </w:trPr>
        <w:tc>
          <w:tcPr>
            <w:tcW w:w="2261" w:type="pct"/>
          </w:tcPr>
          <w:p w14:paraId="42F8DED8" w14:textId="77777777" w:rsidR="008959A2" w:rsidRPr="005C56B6" w:rsidRDefault="008959A2" w:rsidP="00D6442C">
            <w:pPr>
              <w:rPr>
                <w:rFonts w:ascii="Arial" w:hAnsi="Arial" w:cs="Arial"/>
                <w:b/>
                <w:bCs/>
                <w:szCs w:val="20"/>
              </w:rPr>
            </w:pPr>
            <w:r w:rsidRPr="005C56B6">
              <w:rPr>
                <w:rFonts w:ascii="Arial" w:hAnsi="Arial" w:cs="Arial"/>
                <w:b/>
                <w:bCs/>
                <w:szCs w:val="20"/>
              </w:rPr>
              <w:t>EXC2</w:t>
            </w:r>
            <w:r w:rsidRPr="005C56B6">
              <w:rPr>
                <w:rFonts w:ascii="Arial" w:hAnsi="Arial" w:cs="Arial"/>
                <w:szCs w:val="20"/>
              </w:rPr>
              <w:t xml:space="preserve">. Has a police </w:t>
            </w:r>
            <w:r w:rsidRPr="005C56B6">
              <w:rPr>
                <w:rFonts w:ascii="Arial" w:hAnsi="Arial"/>
              </w:rPr>
              <w:t>officer</w:t>
            </w:r>
            <w:r w:rsidRPr="005C56B6">
              <w:rPr>
                <w:rFonts w:ascii="Arial" w:hAnsi="Arial" w:cs="Arial"/>
                <w:szCs w:val="20"/>
              </w:rPr>
              <w:t xml:space="preserve"> asked you for</w:t>
            </w:r>
            <w:r w:rsidRPr="005C56B6">
              <w:rPr>
                <w:rFonts w:ascii="Arial" w:hAnsi="Arial"/>
              </w:rPr>
              <w:t xml:space="preserve"> a</w:t>
            </w:r>
            <w:r w:rsidRPr="005C56B6">
              <w:rPr>
                <w:rFonts w:ascii="Arial" w:hAnsi="Arial" w:cs="Arial"/>
                <w:szCs w:val="20"/>
              </w:rPr>
              <w:t xml:space="preserve"> </w:t>
            </w:r>
            <w:r w:rsidRPr="0007035F">
              <w:rPr>
                <w:rFonts w:ascii="Arial" w:hAnsi="Arial" w:cs="Arial"/>
                <w:szCs w:val="20"/>
              </w:rPr>
              <w:t>bribe</w:t>
            </w:r>
            <w:r w:rsidRPr="005C56B6">
              <w:rPr>
                <w:rFonts w:ascii="Arial" w:hAnsi="Arial" w:cs="Arial"/>
                <w:szCs w:val="20"/>
              </w:rPr>
              <w:t xml:space="preserve"> in the last twelve months? </w:t>
            </w:r>
          </w:p>
        </w:tc>
        <w:tc>
          <w:tcPr>
            <w:tcW w:w="677" w:type="pct"/>
          </w:tcPr>
          <w:p w14:paraId="6089D564" w14:textId="77777777" w:rsidR="008959A2" w:rsidRPr="005C56B6" w:rsidRDefault="008959A2" w:rsidP="00D6442C">
            <w:pPr>
              <w:jc w:val="center"/>
              <w:rPr>
                <w:rFonts w:ascii="Arial" w:hAnsi="Arial" w:cs="Arial"/>
                <w:szCs w:val="20"/>
              </w:rPr>
            </w:pPr>
          </w:p>
        </w:tc>
        <w:tc>
          <w:tcPr>
            <w:tcW w:w="337" w:type="pct"/>
            <w:vAlign w:val="center"/>
          </w:tcPr>
          <w:p w14:paraId="22CC3DC3"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vAlign w:val="center"/>
          </w:tcPr>
          <w:p w14:paraId="106A32EA"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vAlign w:val="center"/>
          </w:tcPr>
          <w:p w14:paraId="55300303"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vAlign w:val="center"/>
          </w:tcPr>
          <w:p w14:paraId="2DF07949"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tcPr>
          <w:p w14:paraId="7D69AE45" w14:textId="77777777" w:rsidR="008959A2" w:rsidRPr="005C56B6" w:rsidRDefault="008959A2" w:rsidP="00D6442C">
            <w:pPr>
              <w:rPr>
                <w:rFonts w:ascii="Arial" w:hAnsi="Arial" w:cs="Arial"/>
                <w:szCs w:val="20"/>
              </w:rPr>
            </w:pPr>
          </w:p>
        </w:tc>
      </w:tr>
      <w:tr w:rsidR="008959A2" w:rsidRPr="005C56B6" w14:paraId="1B5187CF" w14:textId="77777777" w:rsidTr="00051C11">
        <w:trPr>
          <w:trHeight w:val="570"/>
        </w:trPr>
        <w:tc>
          <w:tcPr>
            <w:tcW w:w="2261" w:type="pct"/>
          </w:tcPr>
          <w:p w14:paraId="3B106930" w14:textId="77777777" w:rsidR="008959A2" w:rsidRPr="005C56B6" w:rsidRDefault="008959A2" w:rsidP="00D6442C">
            <w:pPr>
              <w:rPr>
                <w:rFonts w:ascii="Arial" w:hAnsi="Arial" w:cs="Arial"/>
                <w:b/>
                <w:bCs/>
                <w:szCs w:val="20"/>
              </w:rPr>
            </w:pPr>
            <w:r w:rsidRPr="005C56B6">
              <w:rPr>
                <w:rFonts w:ascii="Arial" w:hAnsi="Arial" w:cs="Arial"/>
                <w:b/>
                <w:bCs/>
                <w:szCs w:val="20"/>
              </w:rPr>
              <w:t>EXC6</w:t>
            </w:r>
            <w:r w:rsidRPr="005C56B6">
              <w:rPr>
                <w:rFonts w:ascii="Arial" w:hAnsi="Arial" w:cs="Arial"/>
                <w:szCs w:val="20"/>
              </w:rPr>
              <w:t xml:space="preserve">. In the last twelve months, did any </w:t>
            </w:r>
            <w:r w:rsidRPr="005C56B6">
              <w:rPr>
                <w:rFonts w:ascii="Arial" w:hAnsi="Arial"/>
              </w:rPr>
              <w:t>government</w:t>
            </w:r>
            <w:r w:rsidRPr="005C56B6">
              <w:rPr>
                <w:rFonts w:ascii="Arial" w:hAnsi="Arial" w:cs="Arial"/>
                <w:szCs w:val="20"/>
              </w:rPr>
              <w:t xml:space="preserve"> </w:t>
            </w:r>
            <w:r w:rsidRPr="005C56B6">
              <w:rPr>
                <w:rFonts w:ascii="Arial" w:hAnsi="Arial"/>
              </w:rPr>
              <w:t>employee</w:t>
            </w:r>
            <w:r w:rsidRPr="005C56B6">
              <w:rPr>
                <w:rFonts w:ascii="Arial" w:hAnsi="Arial" w:cs="Arial"/>
                <w:szCs w:val="20"/>
              </w:rPr>
              <w:t xml:space="preserve"> ask you for a </w:t>
            </w:r>
            <w:r w:rsidRPr="0007035F">
              <w:rPr>
                <w:rFonts w:ascii="Arial" w:hAnsi="Arial" w:cs="Arial"/>
                <w:szCs w:val="20"/>
              </w:rPr>
              <w:t>bribe</w:t>
            </w:r>
            <w:r w:rsidRPr="005C56B6">
              <w:rPr>
                <w:rFonts w:ascii="Arial" w:hAnsi="Arial" w:cs="Arial"/>
                <w:szCs w:val="20"/>
              </w:rPr>
              <w:t xml:space="preserve">? </w:t>
            </w:r>
          </w:p>
        </w:tc>
        <w:tc>
          <w:tcPr>
            <w:tcW w:w="677" w:type="pct"/>
          </w:tcPr>
          <w:p w14:paraId="7FA029E7" w14:textId="77777777" w:rsidR="008959A2" w:rsidRPr="005C56B6" w:rsidRDefault="008959A2" w:rsidP="00D6442C">
            <w:pPr>
              <w:jc w:val="center"/>
              <w:rPr>
                <w:rFonts w:ascii="Arial" w:hAnsi="Arial" w:cs="Arial"/>
                <w:szCs w:val="20"/>
              </w:rPr>
            </w:pPr>
          </w:p>
        </w:tc>
        <w:tc>
          <w:tcPr>
            <w:tcW w:w="337" w:type="pct"/>
            <w:vAlign w:val="center"/>
          </w:tcPr>
          <w:p w14:paraId="3E749075"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vAlign w:val="center"/>
          </w:tcPr>
          <w:p w14:paraId="18D6B6FE"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vAlign w:val="center"/>
          </w:tcPr>
          <w:p w14:paraId="0036E3A0"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vAlign w:val="center"/>
          </w:tcPr>
          <w:p w14:paraId="54C73130"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tcPr>
          <w:p w14:paraId="78B6E3E4" w14:textId="77777777" w:rsidR="008959A2" w:rsidRPr="005C56B6" w:rsidRDefault="008959A2" w:rsidP="00D6442C">
            <w:pPr>
              <w:rPr>
                <w:rFonts w:ascii="Arial" w:hAnsi="Arial" w:cs="Arial"/>
                <w:szCs w:val="20"/>
              </w:rPr>
            </w:pPr>
          </w:p>
        </w:tc>
      </w:tr>
      <w:tr w:rsidR="008959A2" w:rsidRPr="005C56B6" w14:paraId="73B41BC5" w14:textId="77777777" w:rsidTr="00051C11">
        <w:trPr>
          <w:trHeight w:val="570"/>
        </w:trPr>
        <w:tc>
          <w:tcPr>
            <w:tcW w:w="2261" w:type="pct"/>
          </w:tcPr>
          <w:p w14:paraId="21D3CBEB" w14:textId="77777777" w:rsidR="008959A2" w:rsidRPr="005C56B6" w:rsidRDefault="008959A2" w:rsidP="00D6442C">
            <w:pPr>
              <w:rPr>
                <w:rFonts w:ascii="Arial" w:hAnsi="Arial" w:cs="Arial"/>
                <w:b/>
                <w:bCs/>
                <w:szCs w:val="20"/>
              </w:rPr>
            </w:pPr>
            <w:r w:rsidRPr="005C56B6">
              <w:rPr>
                <w:rFonts w:ascii="Arial" w:hAnsi="Arial" w:cs="Arial"/>
                <w:b/>
                <w:bCs/>
                <w:szCs w:val="20"/>
              </w:rPr>
              <w:t>EXC20</w:t>
            </w:r>
            <w:r w:rsidRPr="005C56B6">
              <w:rPr>
                <w:rFonts w:ascii="Arial" w:hAnsi="Arial" w:cs="Arial"/>
                <w:szCs w:val="20"/>
              </w:rPr>
              <w:t xml:space="preserve">. In the last twelve months, did any </w:t>
            </w:r>
            <w:r w:rsidRPr="005C56B6">
              <w:rPr>
                <w:rFonts w:ascii="Arial" w:hAnsi="Arial"/>
                <w:b/>
              </w:rPr>
              <w:t>soldier or military officer</w:t>
            </w:r>
            <w:r w:rsidRPr="005C56B6">
              <w:rPr>
                <w:rFonts w:ascii="Arial" w:hAnsi="Arial"/>
              </w:rPr>
              <w:t xml:space="preserve"> </w:t>
            </w:r>
            <w:r w:rsidRPr="005C56B6">
              <w:rPr>
                <w:rFonts w:ascii="Arial" w:hAnsi="Arial" w:cs="Arial"/>
                <w:szCs w:val="20"/>
              </w:rPr>
              <w:t xml:space="preserve">ask you for a </w:t>
            </w:r>
            <w:r w:rsidRPr="0007035F">
              <w:rPr>
                <w:rFonts w:ascii="Arial" w:hAnsi="Arial" w:cs="Arial"/>
                <w:szCs w:val="20"/>
              </w:rPr>
              <w:t>bribe</w:t>
            </w:r>
            <w:r w:rsidRPr="005C56B6">
              <w:rPr>
                <w:rFonts w:ascii="Arial" w:hAnsi="Arial" w:cs="Arial"/>
                <w:szCs w:val="20"/>
              </w:rPr>
              <w:t>?</w:t>
            </w:r>
          </w:p>
        </w:tc>
        <w:tc>
          <w:tcPr>
            <w:tcW w:w="677" w:type="pct"/>
          </w:tcPr>
          <w:p w14:paraId="5542C74B" w14:textId="77777777" w:rsidR="008959A2" w:rsidRPr="005C56B6" w:rsidRDefault="008959A2" w:rsidP="00D6442C">
            <w:pPr>
              <w:jc w:val="center"/>
              <w:rPr>
                <w:rFonts w:ascii="Arial" w:hAnsi="Arial" w:cs="Arial"/>
                <w:szCs w:val="20"/>
              </w:rPr>
            </w:pPr>
          </w:p>
        </w:tc>
        <w:tc>
          <w:tcPr>
            <w:tcW w:w="337" w:type="pct"/>
            <w:vAlign w:val="center"/>
          </w:tcPr>
          <w:p w14:paraId="7DE468AD" w14:textId="77777777" w:rsidR="008959A2" w:rsidRDefault="008959A2" w:rsidP="00D6442C">
            <w:pPr>
              <w:jc w:val="center"/>
              <w:rPr>
                <w:rFonts w:ascii="Arial" w:hAnsi="Arial" w:cs="Arial"/>
                <w:szCs w:val="20"/>
              </w:rPr>
            </w:pPr>
          </w:p>
          <w:p w14:paraId="3E90AC49" w14:textId="77777777" w:rsidR="008959A2" w:rsidRDefault="008959A2" w:rsidP="00D6442C">
            <w:pPr>
              <w:jc w:val="center"/>
              <w:rPr>
                <w:rFonts w:ascii="Arial" w:hAnsi="Arial" w:cs="Arial"/>
                <w:szCs w:val="20"/>
              </w:rPr>
            </w:pPr>
          </w:p>
          <w:p w14:paraId="4F2E34AD"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vAlign w:val="center"/>
          </w:tcPr>
          <w:p w14:paraId="3AA7A79E" w14:textId="77777777" w:rsidR="008959A2" w:rsidRDefault="008959A2" w:rsidP="00D6442C">
            <w:pPr>
              <w:jc w:val="center"/>
              <w:rPr>
                <w:rFonts w:ascii="Arial" w:hAnsi="Arial" w:cs="Arial"/>
                <w:szCs w:val="20"/>
              </w:rPr>
            </w:pPr>
          </w:p>
          <w:p w14:paraId="4CD618E9" w14:textId="77777777" w:rsidR="008959A2" w:rsidRDefault="008959A2" w:rsidP="00D6442C">
            <w:pPr>
              <w:jc w:val="center"/>
              <w:rPr>
                <w:rFonts w:ascii="Arial" w:hAnsi="Arial" w:cs="Arial"/>
                <w:szCs w:val="20"/>
              </w:rPr>
            </w:pPr>
          </w:p>
          <w:p w14:paraId="4C868B8B"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vAlign w:val="center"/>
          </w:tcPr>
          <w:p w14:paraId="60A438B9" w14:textId="77777777" w:rsidR="008959A2" w:rsidRDefault="008959A2" w:rsidP="00D6442C">
            <w:pPr>
              <w:jc w:val="center"/>
              <w:rPr>
                <w:rFonts w:ascii="Arial" w:hAnsi="Arial" w:cs="Arial"/>
                <w:szCs w:val="20"/>
              </w:rPr>
            </w:pPr>
          </w:p>
          <w:p w14:paraId="1720FA42" w14:textId="77777777" w:rsidR="008959A2" w:rsidRDefault="008959A2" w:rsidP="00D6442C">
            <w:pPr>
              <w:jc w:val="center"/>
              <w:rPr>
                <w:rFonts w:ascii="Arial" w:hAnsi="Arial" w:cs="Arial"/>
                <w:szCs w:val="20"/>
              </w:rPr>
            </w:pPr>
          </w:p>
          <w:p w14:paraId="672D82C7"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vAlign w:val="center"/>
          </w:tcPr>
          <w:p w14:paraId="57FEED19" w14:textId="77777777" w:rsidR="008959A2" w:rsidRDefault="008959A2" w:rsidP="00D6442C">
            <w:pPr>
              <w:jc w:val="center"/>
              <w:rPr>
                <w:rFonts w:ascii="Arial" w:hAnsi="Arial" w:cs="Arial"/>
                <w:szCs w:val="20"/>
              </w:rPr>
            </w:pPr>
          </w:p>
          <w:p w14:paraId="69DACBFE" w14:textId="77777777" w:rsidR="008959A2" w:rsidRDefault="008959A2" w:rsidP="00D6442C">
            <w:pPr>
              <w:jc w:val="center"/>
              <w:rPr>
                <w:rFonts w:ascii="Arial" w:hAnsi="Arial" w:cs="Arial"/>
                <w:szCs w:val="20"/>
              </w:rPr>
            </w:pPr>
          </w:p>
          <w:p w14:paraId="09D0CF68"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tcPr>
          <w:p w14:paraId="2AB16D20" w14:textId="77777777" w:rsidR="008959A2" w:rsidRPr="005C56B6" w:rsidRDefault="008959A2" w:rsidP="00D6442C">
            <w:pPr>
              <w:rPr>
                <w:rFonts w:ascii="Arial" w:hAnsi="Arial" w:cs="Arial"/>
                <w:szCs w:val="20"/>
              </w:rPr>
            </w:pPr>
          </w:p>
        </w:tc>
      </w:tr>
      <w:tr w:rsidR="008959A2" w:rsidRPr="005C56B6" w14:paraId="02A0A3B6" w14:textId="77777777" w:rsidTr="00051C11">
        <w:trPr>
          <w:trHeight w:val="1196"/>
        </w:trPr>
        <w:tc>
          <w:tcPr>
            <w:tcW w:w="2261" w:type="pct"/>
          </w:tcPr>
          <w:p w14:paraId="5F9A48C7" w14:textId="77777777" w:rsidR="008959A2" w:rsidRPr="005C56B6" w:rsidRDefault="008959A2" w:rsidP="00D6442C">
            <w:pPr>
              <w:rPr>
                <w:rFonts w:ascii="Arial" w:hAnsi="Arial" w:cs="Arial"/>
                <w:szCs w:val="20"/>
              </w:rPr>
            </w:pPr>
            <w:r w:rsidRPr="005C56B6">
              <w:rPr>
                <w:rFonts w:ascii="Arial" w:hAnsi="Arial" w:cs="Arial"/>
                <w:b/>
                <w:bCs/>
                <w:szCs w:val="20"/>
              </w:rPr>
              <w:t>EXC11</w:t>
            </w:r>
            <w:r w:rsidRPr="005C56B6">
              <w:rPr>
                <w:rFonts w:ascii="Arial" w:hAnsi="Arial" w:cs="Arial"/>
                <w:szCs w:val="20"/>
              </w:rPr>
              <w:t xml:space="preserve">. In the last twelve months, did you have any official dealings in the </w:t>
            </w:r>
            <w:r w:rsidRPr="0007035F">
              <w:rPr>
                <w:rFonts w:ascii="Arial" w:hAnsi="Arial" w:cs="Arial"/>
                <w:szCs w:val="20"/>
              </w:rPr>
              <w:t>local government?</w:t>
            </w:r>
            <w:r w:rsidRPr="005C56B6">
              <w:rPr>
                <w:rFonts w:ascii="Arial" w:hAnsi="Arial" w:cs="Arial"/>
                <w:szCs w:val="20"/>
              </w:rPr>
              <w:t xml:space="preserve"> </w:t>
            </w:r>
          </w:p>
          <w:p w14:paraId="3CE6F001"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02923DEB"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3F5E14E5" w14:textId="77777777" w:rsidR="008959A2" w:rsidRPr="005C56B6" w:rsidRDefault="008959A2" w:rsidP="00D6442C">
            <w:pPr>
              <w:rPr>
                <w:rFonts w:ascii="Arial" w:hAnsi="Arial" w:cs="Arial"/>
                <w:b/>
                <w:bCs/>
                <w:szCs w:val="20"/>
              </w:rPr>
            </w:pPr>
            <w:r w:rsidRPr="005C56B6">
              <w:rPr>
                <w:rFonts w:ascii="Arial" w:hAnsi="Arial" w:cs="Arial"/>
                <w:szCs w:val="20"/>
              </w:rPr>
              <w:t xml:space="preserve">In the last twelve months, to process any kind of document in your </w:t>
            </w:r>
            <w:r w:rsidRPr="0007035F">
              <w:rPr>
                <w:rFonts w:ascii="Arial" w:hAnsi="Arial" w:cs="Arial"/>
                <w:szCs w:val="20"/>
              </w:rPr>
              <w:t>municipal government</w:t>
            </w:r>
            <w:r w:rsidRPr="005C56B6">
              <w:rPr>
                <w:rFonts w:ascii="Arial" w:hAnsi="Arial" w:cs="Arial"/>
                <w:szCs w:val="20"/>
              </w:rPr>
              <w:t xml:space="preserve">, like a permit for example, did you have to pay any money above that required by law? </w:t>
            </w:r>
          </w:p>
        </w:tc>
        <w:tc>
          <w:tcPr>
            <w:tcW w:w="677" w:type="pct"/>
          </w:tcPr>
          <w:p w14:paraId="17547BB3"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1F1A38BA" w14:textId="77777777" w:rsidR="008959A2" w:rsidRPr="005C56B6" w:rsidRDefault="008959A2" w:rsidP="00D6442C">
            <w:pPr>
              <w:jc w:val="center"/>
              <w:rPr>
                <w:rFonts w:ascii="Arial" w:hAnsi="Arial" w:cs="Arial"/>
                <w:szCs w:val="20"/>
              </w:rPr>
            </w:pPr>
          </w:p>
          <w:p w14:paraId="4BFF01F9" w14:textId="77777777" w:rsidR="008959A2" w:rsidRPr="005C56B6" w:rsidRDefault="008959A2" w:rsidP="00D6442C">
            <w:pPr>
              <w:jc w:val="center"/>
              <w:rPr>
                <w:rFonts w:ascii="Arial" w:hAnsi="Arial" w:cs="Arial"/>
                <w:szCs w:val="20"/>
              </w:rPr>
            </w:pPr>
          </w:p>
          <w:p w14:paraId="10FB9576" w14:textId="77777777" w:rsidR="008959A2" w:rsidRPr="005C56B6" w:rsidRDefault="008959A2" w:rsidP="00D6442C">
            <w:pPr>
              <w:jc w:val="center"/>
              <w:rPr>
                <w:rFonts w:ascii="Arial" w:hAnsi="Arial" w:cs="Arial"/>
                <w:szCs w:val="20"/>
              </w:rPr>
            </w:pPr>
          </w:p>
          <w:p w14:paraId="1EA187D7" w14:textId="77777777" w:rsidR="008959A2" w:rsidRPr="005C56B6" w:rsidRDefault="008959A2" w:rsidP="00D6442C">
            <w:pPr>
              <w:jc w:val="center"/>
              <w:rPr>
                <w:rFonts w:ascii="Arial" w:hAnsi="Arial" w:cs="Arial"/>
                <w:szCs w:val="20"/>
              </w:rPr>
            </w:pPr>
          </w:p>
          <w:p w14:paraId="35E510E2" w14:textId="77777777" w:rsidR="008959A2" w:rsidRPr="005C56B6" w:rsidRDefault="008959A2" w:rsidP="00D6442C">
            <w:pPr>
              <w:jc w:val="center"/>
              <w:rPr>
                <w:rFonts w:ascii="Arial" w:hAnsi="Arial" w:cs="Arial"/>
                <w:szCs w:val="20"/>
              </w:rPr>
            </w:pPr>
          </w:p>
          <w:p w14:paraId="2FC57669" w14:textId="77777777" w:rsidR="008959A2" w:rsidRPr="005C56B6" w:rsidRDefault="008959A2" w:rsidP="00D6442C">
            <w:pPr>
              <w:jc w:val="center"/>
              <w:rPr>
                <w:rFonts w:ascii="Arial" w:hAnsi="Arial" w:cs="Arial"/>
                <w:szCs w:val="20"/>
              </w:rPr>
            </w:pPr>
          </w:p>
          <w:p w14:paraId="455C587C"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02BB6BAF"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6B1EDBDC" w14:textId="77777777" w:rsidR="008959A2" w:rsidRPr="005C56B6" w:rsidRDefault="008959A2" w:rsidP="00D6442C">
            <w:pPr>
              <w:jc w:val="center"/>
              <w:rPr>
                <w:rFonts w:ascii="Arial" w:hAnsi="Arial" w:cs="Arial"/>
                <w:szCs w:val="20"/>
              </w:rPr>
            </w:pPr>
          </w:p>
          <w:p w14:paraId="19E5651D" w14:textId="77777777" w:rsidR="008959A2" w:rsidRPr="005C56B6" w:rsidRDefault="008959A2" w:rsidP="00D6442C">
            <w:pPr>
              <w:jc w:val="center"/>
              <w:rPr>
                <w:rFonts w:ascii="Arial" w:hAnsi="Arial" w:cs="Arial"/>
                <w:szCs w:val="20"/>
              </w:rPr>
            </w:pPr>
          </w:p>
          <w:p w14:paraId="1064BA04" w14:textId="77777777" w:rsidR="008959A2" w:rsidRPr="005C56B6" w:rsidRDefault="008959A2" w:rsidP="00D6442C">
            <w:pPr>
              <w:jc w:val="center"/>
              <w:rPr>
                <w:rFonts w:ascii="Arial" w:hAnsi="Arial" w:cs="Arial"/>
                <w:szCs w:val="20"/>
              </w:rPr>
            </w:pPr>
          </w:p>
          <w:p w14:paraId="0340F2F0" w14:textId="77777777" w:rsidR="008959A2" w:rsidRPr="005C56B6" w:rsidRDefault="008959A2" w:rsidP="00D6442C">
            <w:pPr>
              <w:jc w:val="center"/>
              <w:rPr>
                <w:rFonts w:ascii="Arial" w:hAnsi="Arial" w:cs="Arial"/>
                <w:szCs w:val="20"/>
              </w:rPr>
            </w:pPr>
          </w:p>
          <w:p w14:paraId="6DB49F9A" w14:textId="77777777" w:rsidR="008959A2" w:rsidRPr="005C56B6" w:rsidRDefault="008959A2" w:rsidP="00D6442C">
            <w:pPr>
              <w:jc w:val="center"/>
              <w:rPr>
                <w:rFonts w:ascii="Arial" w:hAnsi="Arial" w:cs="Arial"/>
                <w:szCs w:val="20"/>
              </w:rPr>
            </w:pPr>
          </w:p>
          <w:p w14:paraId="455BBC8D" w14:textId="77777777" w:rsidR="008959A2" w:rsidRPr="005C56B6" w:rsidRDefault="008959A2" w:rsidP="00D6442C">
            <w:pPr>
              <w:jc w:val="center"/>
              <w:rPr>
                <w:rFonts w:ascii="Arial" w:hAnsi="Arial" w:cs="Arial"/>
                <w:szCs w:val="20"/>
              </w:rPr>
            </w:pPr>
          </w:p>
          <w:p w14:paraId="6B5D4376"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73F208B0"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27444DD6" w14:textId="77777777" w:rsidR="008959A2" w:rsidRPr="005C56B6" w:rsidRDefault="008959A2" w:rsidP="00D6442C">
            <w:pPr>
              <w:jc w:val="center"/>
              <w:rPr>
                <w:rFonts w:ascii="Arial" w:hAnsi="Arial" w:cs="Arial"/>
                <w:szCs w:val="20"/>
              </w:rPr>
            </w:pPr>
          </w:p>
          <w:p w14:paraId="026AD500" w14:textId="77777777" w:rsidR="008959A2" w:rsidRPr="005C56B6" w:rsidRDefault="008959A2" w:rsidP="00D6442C">
            <w:pPr>
              <w:jc w:val="center"/>
              <w:rPr>
                <w:rFonts w:ascii="Arial" w:hAnsi="Arial" w:cs="Arial"/>
                <w:szCs w:val="20"/>
              </w:rPr>
            </w:pPr>
          </w:p>
          <w:p w14:paraId="577A14B3" w14:textId="77777777" w:rsidR="008959A2" w:rsidRPr="005C56B6" w:rsidRDefault="008959A2" w:rsidP="00D6442C">
            <w:pPr>
              <w:jc w:val="center"/>
              <w:rPr>
                <w:rFonts w:ascii="Arial" w:hAnsi="Arial" w:cs="Arial"/>
                <w:szCs w:val="20"/>
              </w:rPr>
            </w:pPr>
          </w:p>
          <w:p w14:paraId="0178FD9C" w14:textId="77777777" w:rsidR="008959A2" w:rsidRPr="005C56B6" w:rsidRDefault="008959A2" w:rsidP="00D6442C">
            <w:pPr>
              <w:jc w:val="center"/>
              <w:rPr>
                <w:rFonts w:ascii="Arial" w:hAnsi="Arial" w:cs="Arial"/>
                <w:szCs w:val="20"/>
              </w:rPr>
            </w:pPr>
          </w:p>
          <w:p w14:paraId="19A60757" w14:textId="77777777" w:rsidR="008959A2" w:rsidRPr="005C56B6" w:rsidRDefault="008959A2" w:rsidP="00D6442C">
            <w:pPr>
              <w:jc w:val="center"/>
              <w:rPr>
                <w:rFonts w:ascii="Arial" w:hAnsi="Arial" w:cs="Arial"/>
                <w:szCs w:val="20"/>
              </w:rPr>
            </w:pPr>
          </w:p>
          <w:p w14:paraId="11745AE4" w14:textId="77777777" w:rsidR="008959A2" w:rsidRPr="005C56B6" w:rsidRDefault="008959A2" w:rsidP="00D6442C">
            <w:pPr>
              <w:jc w:val="center"/>
              <w:rPr>
                <w:rFonts w:ascii="Arial" w:hAnsi="Arial" w:cs="Arial"/>
                <w:szCs w:val="20"/>
              </w:rPr>
            </w:pPr>
          </w:p>
          <w:p w14:paraId="37CFAA58"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34C6B511" w14:textId="77777777" w:rsidR="008959A2" w:rsidRPr="005C56B6" w:rsidRDefault="008959A2" w:rsidP="00D6442C">
            <w:pPr>
              <w:jc w:val="center"/>
              <w:rPr>
                <w:rFonts w:ascii="Arial" w:hAnsi="Arial" w:cs="Arial"/>
                <w:szCs w:val="20"/>
              </w:rPr>
            </w:pPr>
          </w:p>
          <w:p w14:paraId="461D2D15" w14:textId="77777777" w:rsidR="008959A2" w:rsidRPr="005C56B6" w:rsidRDefault="008959A2" w:rsidP="00D6442C">
            <w:pPr>
              <w:jc w:val="center"/>
              <w:rPr>
                <w:rFonts w:ascii="Arial" w:hAnsi="Arial" w:cs="Arial"/>
                <w:szCs w:val="20"/>
              </w:rPr>
            </w:pPr>
          </w:p>
          <w:p w14:paraId="68576BA6" w14:textId="77777777" w:rsidR="008959A2" w:rsidRPr="005C56B6" w:rsidRDefault="008959A2" w:rsidP="00D6442C">
            <w:pPr>
              <w:jc w:val="center"/>
              <w:rPr>
                <w:rFonts w:ascii="Arial" w:hAnsi="Arial" w:cs="Arial"/>
                <w:szCs w:val="20"/>
              </w:rPr>
            </w:pPr>
          </w:p>
          <w:p w14:paraId="7CC9A428" w14:textId="77777777" w:rsidR="008959A2" w:rsidRPr="005C56B6" w:rsidRDefault="008959A2" w:rsidP="00D6442C">
            <w:pPr>
              <w:jc w:val="center"/>
              <w:rPr>
                <w:rFonts w:ascii="Arial" w:hAnsi="Arial" w:cs="Arial"/>
                <w:szCs w:val="20"/>
              </w:rPr>
            </w:pPr>
          </w:p>
          <w:p w14:paraId="5EAB7F1A" w14:textId="77777777" w:rsidR="008959A2" w:rsidRPr="005C56B6" w:rsidRDefault="008959A2" w:rsidP="00D6442C">
            <w:pPr>
              <w:jc w:val="center"/>
              <w:rPr>
                <w:rFonts w:ascii="Arial" w:hAnsi="Arial" w:cs="Arial"/>
                <w:szCs w:val="20"/>
              </w:rPr>
            </w:pPr>
          </w:p>
          <w:p w14:paraId="7437E9ED" w14:textId="77777777" w:rsidR="008959A2" w:rsidRPr="005C56B6" w:rsidRDefault="008959A2" w:rsidP="00D6442C">
            <w:pPr>
              <w:jc w:val="center"/>
              <w:rPr>
                <w:rFonts w:ascii="Arial" w:hAnsi="Arial" w:cs="Arial"/>
                <w:szCs w:val="20"/>
              </w:rPr>
            </w:pPr>
          </w:p>
          <w:p w14:paraId="20160F01"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tcPr>
          <w:p w14:paraId="094A4E0B" w14:textId="77777777" w:rsidR="008959A2" w:rsidRPr="005C56B6" w:rsidRDefault="008959A2" w:rsidP="00D6442C">
            <w:pPr>
              <w:rPr>
                <w:rFonts w:ascii="Arial" w:hAnsi="Arial" w:cs="Arial"/>
                <w:szCs w:val="20"/>
              </w:rPr>
            </w:pPr>
          </w:p>
        </w:tc>
      </w:tr>
      <w:tr w:rsidR="008959A2" w:rsidRPr="005C56B6" w14:paraId="26665579" w14:textId="77777777" w:rsidTr="00051C11">
        <w:trPr>
          <w:trHeight w:val="890"/>
        </w:trPr>
        <w:tc>
          <w:tcPr>
            <w:tcW w:w="2261" w:type="pct"/>
          </w:tcPr>
          <w:p w14:paraId="67B53AEE" w14:textId="77777777" w:rsidR="008959A2" w:rsidRPr="005C56B6" w:rsidRDefault="008959A2" w:rsidP="00D6442C">
            <w:pPr>
              <w:rPr>
                <w:rFonts w:ascii="Arial" w:hAnsi="Arial" w:cs="Arial"/>
                <w:szCs w:val="20"/>
              </w:rPr>
            </w:pPr>
            <w:r w:rsidRPr="005C56B6">
              <w:rPr>
                <w:rFonts w:ascii="Arial" w:hAnsi="Arial" w:cs="Arial"/>
                <w:b/>
                <w:bCs/>
                <w:szCs w:val="20"/>
              </w:rPr>
              <w:t>EXC13</w:t>
            </w:r>
            <w:r w:rsidRPr="005C56B6">
              <w:rPr>
                <w:rFonts w:ascii="Arial" w:hAnsi="Arial" w:cs="Arial"/>
                <w:szCs w:val="20"/>
              </w:rPr>
              <w:t xml:space="preserve">. Do you work? </w:t>
            </w:r>
          </w:p>
          <w:p w14:paraId="2EA2B70C"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33551822"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628BA2D9" w14:textId="77777777" w:rsidR="008959A2" w:rsidRPr="005C56B6" w:rsidRDefault="008959A2" w:rsidP="00D6442C">
            <w:pPr>
              <w:rPr>
                <w:rFonts w:ascii="Arial" w:hAnsi="Arial" w:cs="Arial"/>
                <w:b/>
                <w:bCs/>
                <w:szCs w:val="20"/>
                <w:highlight w:val="magenta"/>
              </w:rPr>
            </w:pPr>
            <w:r w:rsidRPr="005C56B6">
              <w:rPr>
                <w:rFonts w:ascii="Arial" w:hAnsi="Arial" w:cs="Arial"/>
                <w:szCs w:val="20"/>
              </w:rPr>
              <w:t xml:space="preserve">In your work, </w:t>
            </w:r>
            <w:r w:rsidRPr="005C56B6">
              <w:rPr>
                <w:rFonts w:ascii="Arial" w:hAnsi="Arial"/>
              </w:rPr>
              <w:t xml:space="preserve">have you been asked to pay a </w:t>
            </w:r>
            <w:r w:rsidRPr="0007035F">
              <w:rPr>
                <w:rFonts w:ascii="Arial" w:hAnsi="Arial"/>
              </w:rPr>
              <w:t>bribe</w:t>
            </w:r>
            <w:r w:rsidRPr="005C56B6">
              <w:rPr>
                <w:rFonts w:ascii="Arial" w:hAnsi="Arial"/>
              </w:rPr>
              <w:t xml:space="preserve"> </w:t>
            </w:r>
            <w:r w:rsidRPr="005C56B6">
              <w:rPr>
                <w:rFonts w:ascii="Arial" w:hAnsi="Arial" w:cs="Arial"/>
                <w:szCs w:val="20"/>
              </w:rPr>
              <w:t>in the last twelve months?</w:t>
            </w:r>
          </w:p>
        </w:tc>
        <w:tc>
          <w:tcPr>
            <w:tcW w:w="677" w:type="pct"/>
          </w:tcPr>
          <w:p w14:paraId="21F33826"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0ABDD111" w14:textId="77777777" w:rsidR="008959A2" w:rsidRPr="005C56B6" w:rsidRDefault="008959A2" w:rsidP="00D6442C">
            <w:pPr>
              <w:jc w:val="center"/>
              <w:rPr>
                <w:rFonts w:ascii="Arial" w:hAnsi="Arial" w:cs="Arial"/>
                <w:szCs w:val="20"/>
              </w:rPr>
            </w:pPr>
          </w:p>
          <w:p w14:paraId="2F0A22B0" w14:textId="77777777" w:rsidR="008959A2" w:rsidRPr="005C56B6" w:rsidRDefault="008959A2" w:rsidP="00D6442C">
            <w:pPr>
              <w:jc w:val="center"/>
              <w:rPr>
                <w:rFonts w:ascii="Arial" w:hAnsi="Arial" w:cs="Arial"/>
                <w:szCs w:val="20"/>
              </w:rPr>
            </w:pPr>
          </w:p>
          <w:p w14:paraId="32E1858B" w14:textId="77777777" w:rsidR="008959A2" w:rsidRPr="005C56B6" w:rsidRDefault="008959A2" w:rsidP="00D6442C">
            <w:pPr>
              <w:jc w:val="center"/>
              <w:rPr>
                <w:rFonts w:ascii="Arial" w:hAnsi="Arial" w:cs="Arial"/>
                <w:szCs w:val="20"/>
              </w:rPr>
            </w:pPr>
          </w:p>
          <w:p w14:paraId="10CCE38A"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1F41E7E5"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3E6A0FF6" w14:textId="77777777" w:rsidR="008959A2" w:rsidRPr="005C56B6" w:rsidRDefault="008959A2" w:rsidP="00D6442C">
            <w:pPr>
              <w:jc w:val="center"/>
              <w:rPr>
                <w:rFonts w:ascii="Arial" w:hAnsi="Arial" w:cs="Arial"/>
                <w:szCs w:val="20"/>
              </w:rPr>
            </w:pPr>
          </w:p>
          <w:p w14:paraId="05F32D0F" w14:textId="77777777" w:rsidR="008959A2" w:rsidRPr="005C56B6" w:rsidRDefault="008959A2" w:rsidP="00D6442C">
            <w:pPr>
              <w:jc w:val="center"/>
              <w:rPr>
                <w:rFonts w:ascii="Arial" w:hAnsi="Arial" w:cs="Arial"/>
                <w:szCs w:val="20"/>
              </w:rPr>
            </w:pPr>
          </w:p>
          <w:p w14:paraId="5D144003" w14:textId="77777777" w:rsidR="008959A2" w:rsidRPr="005C56B6" w:rsidRDefault="008959A2" w:rsidP="00D6442C">
            <w:pPr>
              <w:jc w:val="center"/>
              <w:rPr>
                <w:rFonts w:ascii="Arial" w:hAnsi="Arial" w:cs="Arial"/>
                <w:szCs w:val="20"/>
              </w:rPr>
            </w:pPr>
          </w:p>
          <w:p w14:paraId="6CE88954"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2FE95E57"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26D50F24" w14:textId="77777777" w:rsidR="008959A2" w:rsidRPr="005C56B6" w:rsidRDefault="008959A2" w:rsidP="00D6442C">
            <w:pPr>
              <w:jc w:val="center"/>
              <w:rPr>
                <w:rFonts w:ascii="Arial" w:hAnsi="Arial" w:cs="Arial"/>
                <w:szCs w:val="20"/>
              </w:rPr>
            </w:pPr>
          </w:p>
          <w:p w14:paraId="56B2A242" w14:textId="77777777" w:rsidR="008959A2" w:rsidRPr="005C56B6" w:rsidRDefault="008959A2" w:rsidP="00D6442C">
            <w:pPr>
              <w:jc w:val="center"/>
              <w:rPr>
                <w:rFonts w:ascii="Arial" w:hAnsi="Arial" w:cs="Arial"/>
                <w:szCs w:val="20"/>
              </w:rPr>
            </w:pPr>
          </w:p>
          <w:p w14:paraId="1E079113" w14:textId="77777777" w:rsidR="008959A2" w:rsidRPr="005C56B6" w:rsidRDefault="008959A2" w:rsidP="00D6442C">
            <w:pPr>
              <w:jc w:val="center"/>
              <w:rPr>
                <w:rFonts w:ascii="Arial" w:hAnsi="Arial" w:cs="Arial"/>
                <w:szCs w:val="20"/>
              </w:rPr>
            </w:pPr>
          </w:p>
          <w:p w14:paraId="23554A3D"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1A0DD2D0" w14:textId="77777777" w:rsidR="008959A2" w:rsidRPr="005C56B6" w:rsidRDefault="008959A2" w:rsidP="00D6442C">
            <w:pPr>
              <w:jc w:val="center"/>
              <w:rPr>
                <w:rFonts w:ascii="Arial" w:hAnsi="Arial" w:cs="Arial"/>
                <w:szCs w:val="20"/>
              </w:rPr>
            </w:pPr>
          </w:p>
          <w:p w14:paraId="1F5D486F" w14:textId="77777777" w:rsidR="008959A2" w:rsidRPr="005C56B6" w:rsidRDefault="008959A2" w:rsidP="00D6442C">
            <w:pPr>
              <w:jc w:val="center"/>
              <w:rPr>
                <w:rFonts w:ascii="Arial" w:hAnsi="Arial" w:cs="Arial"/>
                <w:szCs w:val="20"/>
              </w:rPr>
            </w:pPr>
          </w:p>
          <w:p w14:paraId="58B0A01E" w14:textId="77777777" w:rsidR="008959A2" w:rsidRPr="005C56B6" w:rsidRDefault="008959A2" w:rsidP="00D6442C">
            <w:pPr>
              <w:jc w:val="center"/>
              <w:rPr>
                <w:rFonts w:ascii="Arial" w:hAnsi="Arial" w:cs="Arial"/>
                <w:szCs w:val="20"/>
              </w:rPr>
            </w:pPr>
          </w:p>
          <w:p w14:paraId="0AFB77EB"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tcPr>
          <w:p w14:paraId="6C341DC1" w14:textId="77777777" w:rsidR="008959A2" w:rsidRPr="005C56B6" w:rsidRDefault="008959A2" w:rsidP="00D6442C">
            <w:pPr>
              <w:rPr>
                <w:rFonts w:ascii="Arial" w:hAnsi="Arial" w:cs="Arial"/>
                <w:szCs w:val="20"/>
              </w:rPr>
            </w:pPr>
          </w:p>
        </w:tc>
      </w:tr>
      <w:tr w:rsidR="008959A2" w:rsidRPr="005C56B6" w14:paraId="4A7F6052" w14:textId="77777777" w:rsidTr="00051C11">
        <w:trPr>
          <w:trHeight w:val="953"/>
        </w:trPr>
        <w:tc>
          <w:tcPr>
            <w:tcW w:w="2261" w:type="pct"/>
          </w:tcPr>
          <w:p w14:paraId="3EE9CD36" w14:textId="77777777" w:rsidR="008959A2" w:rsidRPr="005C56B6" w:rsidRDefault="008959A2" w:rsidP="00D6442C">
            <w:pPr>
              <w:rPr>
                <w:rFonts w:ascii="Arial" w:hAnsi="Arial" w:cs="Arial"/>
                <w:szCs w:val="20"/>
              </w:rPr>
            </w:pPr>
            <w:r w:rsidRPr="005C56B6">
              <w:rPr>
                <w:rFonts w:ascii="Arial" w:hAnsi="Arial" w:cs="Arial"/>
                <w:b/>
                <w:bCs/>
                <w:szCs w:val="20"/>
              </w:rPr>
              <w:t>EXC14</w:t>
            </w:r>
            <w:r w:rsidRPr="005C56B6">
              <w:rPr>
                <w:rFonts w:ascii="Arial" w:hAnsi="Arial" w:cs="Arial"/>
                <w:szCs w:val="20"/>
              </w:rPr>
              <w:t xml:space="preserve">. In the last twelve months, </w:t>
            </w:r>
            <w:r w:rsidRPr="005C56B6">
              <w:rPr>
                <w:rFonts w:ascii="Arial" w:hAnsi="Arial"/>
              </w:rPr>
              <w:t>have</w:t>
            </w:r>
            <w:r w:rsidRPr="005C56B6">
              <w:rPr>
                <w:rFonts w:ascii="Arial" w:hAnsi="Arial" w:cs="Arial"/>
                <w:szCs w:val="20"/>
              </w:rPr>
              <w:t xml:space="preserve"> you ha</w:t>
            </w:r>
            <w:r w:rsidRPr="005C56B6">
              <w:rPr>
                <w:rFonts w:ascii="Arial" w:hAnsi="Arial"/>
              </w:rPr>
              <w:t>d</w:t>
            </w:r>
            <w:r w:rsidRPr="005C56B6">
              <w:rPr>
                <w:rFonts w:ascii="Arial" w:hAnsi="Arial" w:cs="Arial"/>
                <w:szCs w:val="20"/>
              </w:rPr>
              <w:t xml:space="preserve"> any dealings with the courts? </w:t>
            </w:r>
          </w:p>
          <w:p w14:paraId="2A726AAF"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02737BCB"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2360C169" w14:textId="77777777" w:rsidR="008959A2" w:rsidRPr="005C56B6" w:rsidRDefault="008959A2" w:rsidP="00D6442C">
            <w:pPr>
              <w:rPr>
                <w:rFonts w:ascii="Arial" w:hAnsi="Arial" w:cs="Arial"/>
                <w:b/>
                <w:bCs/>
                <w:szCs w:val="20"/>
              </w:rPr>
            </w:pPr>
            <w:r w:rsidRPr="005C56B6">
              <w:rPr>
                <w:rFonts w:ascii="Arial" w:hAnsi="Arial" w:cs="Arial"/>
                <w:szCs w:val="20"/>
              </w:rPr>
              <w:t xml:space="preserve">Did you have to pay a </w:t>
            </w:r>
            <w:r w:rsidRPr="0007035F">
              <w:rPr>
                <w:rFonts w:ascii="Arial" w:hAnsi="Arial" w:cs="Arial"/>
                <w:szCs w:val="20"/>
              </w:rPr>
              <w:t>bribe</w:t>
            </w:r>
            <w:r w:rsidRPr="005C56B6">
              <w:rPr>
                <w:rFonts w:ascii="Arial" w:hAnsi="Arial" w:cs="Arial"/>
                <w:szCs w:val="20"/>
              </w:rPr>
              <w:t xml:space="preserve"> </w:t>
            </w:r>
            <w:r w:rsidRPr="005C56B6">
              <w:rPr>
                <w:rFonts w:ascii="Arial" w:hAnsi="Arial"/>
              </w:rPr>
              <w:t>to</w:t>
            </w:r>
            <w:r w:rsidRPr="005C56B6">
              <w:rPr>
                <w:rFonts w:ascii="Arial" w:hAnsi="Arial" w:cs="Arial"/>
                <w:szCs w:val="20"/>
              </w:rPr>
              <w:t xml:space="preserve"> the courts in the last twelve months? </w:t>
            </w:r>
          </w:p>
        </w:tc>
        <w:tc>
          <w:tcPr>
            <w:tcW w:w="677" w:type="pct"/>
          </w:tcPr>
          <w:p w14:paraId="51E8A87F"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6594E853" w14:textId="77777777" w:rsidR="008959A2" w:rsidRPr="005C56B6" w:rsidRDefault="008959A2" w:rsidP="00D6442C">
            <w:pPr>
              <w:jc w:val="center"/>
              <w:rPr>
                <w:rFonts w:ascii="Arial" w:hAnsi="Arial" w:cs="Arial"/>
                <w:szCs w:val="20"/>
              </w:rPr>
            </w:pPr>
          </w:p>
          <w:p w14:paraId="1CA1B057" w14:textId="77777777" w:rsidR="008959A2" w:rsidRPr="005C56B6" w:rsidRDefault="008959A2" w:rsidP="00D6442C">
            <w:pPr>
              <w:jc w:val="center"/>
              <w:rPr>
                <w:rFonts w:ascii="Arial" w:hAnsi="Arial" w:cs="Arial"/>
                <w:szCs w:val="20"/>
              </w:rPr>
            </w:pPr>
          </w:p>
          <w:p w14:paraId="01F6BA93" w14:textId="77777777" w:rsidR="008959A2" w:rsidRPr="005C56B6" w:rsidRDefault="008959A2" w:rsidP="00D6442C">
            <w:pPr>
              <w:jc w:val="center"/>
              <w:rPr>
                <w:rFonts w:ascii="Arial" w:hAnsi="Arial" w:cs="Arial"/>
                <w:szCs w:val="20"/>
              </w:rPr>
            </w:pPr>
          </w:p>
          <w:p w14:paraId="71603905" w14:textId="77777777" w:rsidR="008959A2" w:rsidRPr="005C56B6" w:rsidRDefault="008959A2" w:rsidP="00D6442C">
            <w:pPr>
              <w:jc w:val="center"/>
              <w:rPr>
                <w:rFonts w:ascii="Arial" w:hAnsi="Arial" w:cs="Arial"/>
                <w:szCs w:val="20"/>
              </w:rPr>
            </w:pPr>
          </w:p>
          <w:p w14:paraId="137867B0"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0D2E8084"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4C04F68F" w14:textId="77777777" w:rsidR="008959A2" w:rsidRPr="005C56B6" w:rsidRDefault="008959A2" w:rsidP="00D6442C">
            <w:pPr>
              <w:jc w:val="center"/>
              <w:rPr>
                <w:rFonts w:ascii="Arial" w:hAnsi="Arial" w:cs="Arial"/>
                <w:szCs w:val="20"/>
              </w:rPr>
            </w:pPr>
          </w:p>
          <w:p w14:paraId="7573A509" w14:textId="77777777" w:rsidR="008959A2" w:rsidRPr="005C56B6" w:rsidRDefault="008959A2" w:rsidP="00D6442C">
            <w:pPr>
              <w:jc w:val="center"/>
              <w:rPr>
                <w:rFonts w:ascii="Arial" w:hAnsi="Arial" w:cs="Arial"/>
                <w:szCs w:val="20"/>
              </w:rPr>
            </w:pPr>
          </w:p>
          <w:p w14:paraId="708F4958" w14:textId="77777777" w:rsidR="008959A2" w:rsidRPr="005C56B6" w:rsidRDefault="008959A2" w:rsidP="00D6442C">
            <w:pPr>
              <w:jc w:val="center"/>
              <w:rPr>
                <w:rFonts w:ascii="Arial" w:hAnsi="Arial" w:cs="Arial"/>
                <w:szCs w:val="20"/>
              </w:rPr>
            </w:pPr>
          </w:p>
          <w:p w14:paraId="43FDB792" w14:textId="77777777" w:rsidR="008959A2" w:rsidRPr="005C56B6" w:rsidRDefault="008959A2" w:rsidP="00D6442C">
            <w:pPr>
              <w:jc w:val="center"/>
              <w:rPr>
                <w:rFonts w:ascii="Arial" w:hAnsi="Arial" w:cs="Arial"/>
                <w:szCs w:val="20"/>
              </w:rPr>
            </w:pPr>
          </w:p>
          <w:p w14:paraId="77782697"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576D64CB"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1AC095FE" w14:textId="77777777" w:rsidR="008959A2" w:rsidRPr="005C56B6" w:rsidRDefault="008959A2" w:rsidP="00D6442C">
            <w:pPr>
              <w:jc w:val="center"/>
              <w:rPr>
                <w:rFonts w:ascii="Arial" w:hAnsi="Arial" w:cs="Arial"/>
                <w:szCs w:val="20"/>
              </w:rPr>
            </w:pPr>
          </w:p>
          <w:p w14:paraId="6946E75F" w14:textId="77777777" w:rsidR="008959A2" w:rsidRPr="005C56B6" w:rsidRDefault="008959A2" w:rsidP="00D6442C">
            <w:pPr>
              <w:jc w:val="center"/>
              <w:rPr>
                <w:rFonts w:ascii="Arial" w:hAnsi="Arial" w:cs="Arial"/>
                <w:szCs w:val="20"/>
              </w:rPr>
            </w:pPr>
          </w:p>
          <w:p w14:paraId="602706E5" w14:textId="77777777" w:rsidR="008959A2" w:rsidRPr="005C56B6" w:rsidRDefault="008959A2" w:rsidP="00D6442C">
            <w:pPr>
              <w:jc w:val="center"/>
              <w:rPr>
                <w:rFonts w:ascii="Arial" w:hAnsi="Arial" w:cs="Arial"/>
                <w:szCs w:val="20"/>
              </w:rPr>
            </w:pPr>
          </w:p>
          <w:p w14:paraId="544061CC" w14:textId="77777777" w:rsidR="008959A2" w:rsidRPr="005C56B6" w:rsidRDefault="008959A2" w:rsidP="00D6442C">
            <w:pPr>
              <w:jc w:val="center"/>
              <w:rPr>
                <w:rFonts w:ascii="Arial" w:hAnsi="Arial" w:cs="Arial"/>
                <w:szCs w:val="20"/>
              </w:rPr>
            </w:pPr>
          </w:p>
          <w:p w14:paraId="44F4AA72"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793BC15C" w14:textId="77777777" w:rsidR="008959A2" w:rsidRPr="005C56B6" w:rsidRDefault="008959A2" w:rsidP="00D6442C">
            <w:pPr>
              <w:jc w:val="center"/>
              <w:rPr>
                <w:rFonts w:ascii="Arial" w:hAnsi="Arial" w:cs="Arial"/>
                <w:szCs w:val="20"/>
              </w:rPr>
            </w:pPr>
          </w:p>
          <w:p w14:paraId="0475E07C" w14:textId="77777777" w:rsidR="008959A2" w:rsidRPr="005C56B6" w:rsidRDefault="008959A2" w:rsidP="00D6442C">
            <w:pPr>
              <w:jc w:val="center"/>
              <w:rPr>
                <w:rFonts w:ascii="Arial" w:hAnsi="Arial" w:cs="Arial"/>
                <w:szCs w:val="20"/>
              </w:rPr>
            </w:pPr>
          </w:p>
          <w:p w14:paraId="3931A47A" w14:textId="77777777" w:rsidR="008959A2" w:rsidRPr="005C56B6" w:rsidRDefault="008959A2" w:rsidP="00D6442C">
            <w:pPr>
              <w:jc w:val="center"/>
              <w:rPr>
                <w:rFonts w:ascii="Arial" w:hAnsi="Arial" w:cs="Arial"/>
                <w:szCs w:val="20"/>
              </w:rPr>
            </w:pPr>
          </w:p>
          <w:p w14:paraId="407FB556" w14:textId="77777777" w:rsidR="008959A2" w:rsidRPr="005C56B6" w:rsidRDefault="008959A2" w:rsidP="00D6442C">
            <w:pPr>
              <w:jc w:val="center"/>
              <w:rPr>
                <w:rFonts w:ascii="Arial" w:hAnsi="Arial" w:cs="Arial"/>
                <w:szCs w:val="20"/>
              </w:rPr>
            </w:pPr>
          </w:p>
          <w:p w14:paraId="7E5C75FC"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tcPr>
          <w:p w14:paraId="3C274B45" w14:textId="77777777" w:rsidR="008959A2" w:rsidRPr="005C56B6" w:rsidRDefault="008959A2" w:rsidP="00D6442C">
            <w:pPr>
              <w:rPr>
                <w:rFonts w:ascii="Arial" w:hAnsi="Arial" w:cs="Arial"/>
                <w:szCs w:val="20"/>
              </w:rPr>
            </w:pPr>
          </w:p>
        </w:tc>
      </w:tr>
      <w:tr w:rsidR="008959A2" w:rsidRPr="005C56B6" w14:paraId="534A660B" w14:textId="77777777" w:rsidTr="00051C11">
        <w:trPr>
          <w:trHeight w:val="629"/>
        </w:trPr>
        <w:tc>
          <w:tcPr>
            <w:tcW w:w="2261" w:type="pct"/>
          </w:tcPr>
          <w:p w14:paraId="139F03DB" w14:textId="77777777" w:rsidR="008959A2" w:rsidRPr="005C56B6" w:rsidRDefault="008959A2" w:rsidP="00D6442C">
            <w:pPr>
              <w:rPr>
                <w:rFonts w:ascii="Arial" w:hAnsi="Arial"/>
              </w:rPr>
            </w:pPr>
            <w:r w:rsidRPr="005C56B6">
              <w:rPr>
                <w:rFonts w:ascii="Arial" w:hAnsi="Arial" w:cs="Arial"/>
                <w:b/>
                <w:bCs/>
                <w:szCs w:val="20"/>
              </w:rPr>
              <w:t>EXC15</w:t>
            </w:r>
            <w:r w:rsidRPr="005C56B6">
              <w:rPr>
                <w:rFonts w:ascii="Arial" w:hAnsi="Arial" w:cs="Arial"/>
                <w:szCs w:val="20"/>
              </w:rPr>
              <w:t xml:space="preserve">. </w:t>
            </w:r>
            <w:r w:rsidRPr="005C56B6">
              <w:rPr>
                <w:rFonts w:ascii="Arial" w:hAnsi="Arial"/>
              </w:rPr>
              <w:t>Have</w:t>
            </w:r>
            <w:r w:rsidRPr="005C56B6">
              <w:rPr>
                <w:rFonts w:ascii="Arial" w:hAnsi="Arial" w:cs="Arial"/>
                <w:szCs w:val="20"/>
              </w:rPr>
              <w:t xml:space="preserve"> you used </w:t>
            </w:r>
            <w:r w:rsidRPr="005C56B6">
              <w:rPr>
                <w:rFonts w:ascii="Arial" w:hAnsi="Arial"/>
              </w:rPr>
              <w:t>any</w:t>
            </w:r>
            <w:r w:rsidRPr="005C56B6">
              <w:rPr>
                <w:rFonts w:ascii="Arial" w:hAnsi="Arial" w:cs="Arial"/>
                <w:szCs w:val="20"/>
              </w:rPr>
              <w:t xml:space="preserve"> public health services in the last twelve months? </w:t>
            </w:r>
          </w:p>
          <w:p w14:paraId="5663A8C5"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484E80F5"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06B6065B" w14:textId="77777777" w:rsidR="008959A2" w:rsidRPr="005C56B6" w:rsidRDefault="008959A2" w:rsidP="00D6442C">
            <w:pPr>
              <w:rPr>
                <w:rFonts w:ascii="Arial" w:hAnsi="Arial" w:cs="Arial"/>
                <w:b/>
                <w:bCs/>
                <w:szCs w:val="20"/>
              </w:rPr>
            </w:pPr>
            <w:r w:rsidRPr="005C56B6">
              <w:rPr>
                <w:rFonts w:ascii="Arial" w:hAnsi="Arial" w:cs="Arial"/>
                <w:szCs w:val="20"/>
              </w:rPr>
              <w:t xml:space="preserve">In order to be seen in a hospital or a clinic in the last twelve months, did you have to pay a </w:t>
            </w:r>
            <w:r w:rsidRPr="0007035F">
              <w:rPr>
                <w:rFonts w:ascii="Arial" w:hAnsi="Arial" w:cs="Arial"/>
                <w:szCs w:val="20"/>
              </w:rPr>
              <w:t>bribe</w:t>
            </w:r>
            <w:r w:rsidRPr="005C56B6">
              <w:rPr>
                <w:rFonts w:ascii="Arial" w:hAnsi="Arial" w:cs="Arial"/>
                <w:szCs w:val="20"/>
              </w:rPr>
              <w:t xml:space="preserve">? </w:t>
            </w:r>
          </w:p>
        </w:tc>
        <w:tc>
          <w:tcPr>
            <w:tcW w:w="677" w:type="pct"/>
          </w:tcPr>
          <w:p w14:paraId="101E9240"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7FDD55C5" w14:textId="77777777" w:rsidR="008959A2" w:rsidRPr="005C56B6" w:rsidRDefault="008959A2" w:rsidP="00D6442C">
            <w:pPr>
              <w:jc w:val="center"/>
              <w:rPr>
                <w:rFonts w:ascii="Arial" w:hAnsi="Arial" w:cs="Arial"/>
                <w:szCs w:val="20"/>
              </w:rPr>
            </w:pPr>
          </w:p>
          <w:p w14:paraId="6930736E" w14:textId="77777777" w:rsidR="008959A2" w:rsidRPr="005C56B6" w:rsidRDefault="008959A2" w:rsidP="00D6442C">
            <w:pPr>
              <w:jc w:val="center"/>
              <w:rPr>
                <w:rFonts w:ascii="Arial" w:hAnsi="Arial" w:cs="Arial"/>
                <w:szCs w:val="20"/>
              </w:rPr>
            </w:pPr>
          </w:p>
          <w:p w14:paraId="02C92F63" w14:textId="77777777" w:rsidR="008959A2" w:rsidRPr="005C56B6" w:rsidRDefault="008959A2" w:rsidP="00D6442C">
            <w:pPr>
              <w:jc w:val="center"/>
              <w:rPr>
                <w:rFonts w:ascii="Arial" w:hAnsi="Arial" w:cs="Arial"/>
                <w:szCs w:val="20"/>
              </w:rPr>
            </w:pPr>
          </w:p>
          <w:p w14:paraId="7B2B9612" w14:textId="77777777" w:rsidR="008959A2" w:rsidRPr="005C56B6" w:rsidRDefault="008959A2" w:rsidP="00D6442C">
            <w:pPr>
              <w:jc w:val="center"/>
              <w:rPr>
                <w:rFonts w:ascii="Arial" w:hAnsi="Arial" w:cs="Arial"/>
                <w:szCs w:val="20"/>
              </w:rPr>
            </w:pPr>
          </w:p>
          <w:p w14:paraId="522917B8" w14:textId="77777777" w:rsidR="008959A2" w:rsidRPr="005C56B6" w:rsidRDefault="008959A2" w:rsidP="00D6442C">
            <w:pPr>
              <w:jc w:val="center"/>
              <w:rPr>
                <w:rFonts w:ascii="Arial" w:hAnsi="Arial" w:cs="Arial"/>
                <w:szCs w:val="20"/>
              </w:rPr>
            </w:pPr>
          </w:p>
          <w:p w14:paraId="0D7FBCE6"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787E68DE"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2489F806" w14:textId="77777777" w:rsidR="008959A2" w:rsidRPr="005C56B6" w:rsidRDefault="008959A2" w:rsidP="00D6442C">
            <w:pPr>
              <w:jc w:val="center"/>
              <w:rPr>
                <w:rFonts w:ascii="Arial" w:hAnsi="Arial" w:cs="Arial"/>
                <w:szCs w:val="20"/>
              </w:rPr>
            </w:pPr>
          </w:p>
          <w:p w14:paraId="5BFCBCE5" w14:textId="77777777" w:rsidR="008959A2" w:rsidRPr="005C56B6" w:rsidRDefault="008959A2" w:rsidP="00D6442C">
            <w:pPr>
              <w:jc w:val="center"/>
              <w:rPr>
                <w:rFonts w:ascii="Arial" w:hAnsi="Arial" w:cs="Arial"/>
                <w:szCs w:val="20"/>
              </w:rPr>
            </w:pPr>
          </w:p>
          <w:p w14:paraId="09E7784F" w14:textId="77777777" w:rsidR="008959A2" w:rsidRPr="005C56B6" w:rsidRDefault="008959A2" w:rsidP="00D6442C">
            <w:pPr>
              <w:jc w:val="center"/>
              <w:rPr>
                <w:rFonts w:ascii="Arial" w:hAnsi="Arial" w:cs="Arial"/>
                <w:szCs w:val="20"/>
              </w:rPr>
            </w:pPr>
          </w:p>
          <w:p w14:paraId="0FFF1D62" w14:textId="77777777" w:rsidR="008959A2" w:rsidRPr="005C56B6" w:rsidRDefault="008959A2" w:rsidP="00D6442C">
            <w:pPr>
              <w:jc w:val="center"/>
              <w:rPr>
                <w:rFonts w:ascii="Arial" w:hAnsi="Arial" w:cs="Arial"/>
                <w:szCs w:val="20"/>
              </w:rPr>
            </w:pPr>
          </w:p>
          <w:p w14:paraId="4916F24C" w14:textId="77777777" w:rsidR="008959A2" w:rsidRPr="005C56B6" w:rsidRDefault="008959A2" w:rsidP="00D6442C">
            <w:pPr>
              <w:jc w:val="center"/>
              <w:rPr>
                <w:rFonts w:ascii="Arial" w:hAnsi="Arial" w:cs="Arial"/>
                <w:szCs w:val="20"/>
              </w:rPr>
            </w:pPr>
          </w:p>
          <w:p w14:paraId="105A2235"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6CDF0180"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424978D2" w14:textId="77777777" w:rsidR="008959A2" w:rsidRPr="005C56B6" w:rsidRDefault="008959A2" w:rsidP="00D6442C">
            <w:pPr>
              <w:jc w:val="center"/>
              <w:rPr>
                <w:rFonts w:ascii="Arial" w:hAnsi="Arial" w:cs="Arial"/>
                <w:szCs w:val="20"/>
              </w:rPr>
            </w:pPr>
          </w:p>
          <w:p w14:paraId="17ACEABB" w14:textId="77777777" w:rsidR="008959A2" w:rsidRPr="005C56B6" w:rsidRDefault="008959A2" w:rsidP="00D6442C">
            <w:pPr>
              <w:jc w:val="center"/>
              <w:rPr>
                <w:rFonts w:ascii="Arial" w:hAnsi="Arial" w:cs="Arial"/>
                <w:szCs w:val="20"/>
              </w:rPr>
            </w:pPr>
          </w:p>
          <w:p w14:paraId="5FB5C4A0" w14:textId="77777777" w:rsidR="008959A2" w:rsidRPr="005C56B6" w:rsidRDefault="008959A2" w:rsidP="00D6442C">
            <w:pPr>
              <w:jc w:val="center"/>
              <w:rPr>
                <w:rFonts w:ascii="Arial" w:hAnsi="Arial" w:cs="Arial"/>
                <w:szCs w:val="20"/>
              </w:rPr>
            </w:pPr>
          </w:p>
          <w:p w14:paraId="5B450CE8" w14:textId="77777777" w:rsidR="008959A2" w:rsidRPr="005C56B6" w:rsidRDefault="008959A2" w:rsidP="00D6442C">
            <w:pPr>
              <w:jc w:val="center"/>
              <w:rPr>
                <w:rFonts w:ascii="Arial" w:hAnsi="Arial" w:cs="Arial"/>
                <w:szCs w:val="20"/>
              </w:rPr>
            </w:pPr>
          </w:p>
          <w:p w14:paraId="030D17DF" w14:textId="77777777" w:rsidR="008959A2" w:rsidRPr="005C56B6" w:rsidRDefault="008959A2" w:rsidP="00D6442C">
            <w:pPr>
              <w:jc w:val="center"/>
              <w:rPr>
                <w:rFonts w:ascii="Arial" w:hAnsi="Arial" w:cs="Arial"/>
                <w:szCs w:val="20"/>
              </w:rPr>
            </w:pPr>
          </w:p>
          <w:p w14:paraId="28597598"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0B0108D0" w14:textId="77777777" w:rsidR="008959A2" w:rsidRPr="005C56B6" w:rsidRDefault="008959A2" w:rsidP="00D6442C">
            <w:pPr>
              <w:jc w:val="center"/>
              <w:rPr>
                <w:rFonts w:ascii="Arial" w:hAnsi="Arial" w:cs="Arial"/>
                <w:szCs w:val="20"/>
              </w:rPr>
            </w:pPr>
          </w:p>
          <w:p w14:paraId="41BBCDB5" w14:textId="77777777" w:rsidR="008959A2" w:rsidRPr="005C56B6" w:rsidRDefault="008959A2" w:rsidP="00D6442C">
            <w:pPr>
              <w:jc w:val="center"/>
              <w:rPr>
                <w:rFonts w:ascii="Arial" w:hAnsi="Arial" w:cs="Arial"/>
                <w:szCs w:val="20"/>
              </w:rPr>
            </w:pPr>
          </w:p>
          <w:p w14:paraId="5CCF70CB" w14:textId="77777777" w:rsidR="008959A2" w:rsidRPr="005C56B6" w:rsidRDefault="008959A2" w:rsidP="00D6442C">
            <w:pPr>
              <w:jc w:val="center"/>
              <w:rPr>
                <w:rFonts w:ascii="Arial" w:hAnsi="Arial" w:cs="Arial"/>
                <w:szCs w:val="20"/>
              </w:rPr>
            </w:pPr>
          </w:p>
          <w:p w14:paraId="1D2705FF" w14:textId="77777777" w:rsidR="008959A2" w:rsidRPr="005C56B6" w:rsidRDefault="008959A2" w:rsidP="00D6442C">
            <w:pPr>
              <w:jc w:val="center"/>
              <w:rPr>
                <w:rFonts w:ascii="Arial" w:hAnsi="Arial" w:cs="Arial"/>
                <w:szCs w:val="20"/>
              </w:rPr>
            </w:pPr>
          </w:p>
          <w:p w14:paraId="7D1DD0D7" w14:textId="77777777" w:rsidR="008959A2" w:rsidRPr="005C56B6" w:rsidRDefault="008959A2" w:rsidP="00D6442C">
            <w:pPr>
              <w:jc w:val="center"/>
              <w:rPr>
                <w:rFonts w:ascii="Arial" w:hAnsi="Arial" w:cs="Arial"/>
                <w:szCs w:val="20"/>
              </w:rPr>
            </w:pPr>
          </w:p>
          <w:p w14:paraId="7BE1B3B3"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tcPr>
          <w:p w14:paraId="1CB7D3F0" w14:textId="77777777" w:rsidR="008959A2" w:rsidRPr="005C56B6" w:rsidRDefault="008959A2" w:rsidP="00D6442C">
            <w:pPr>
              <w:rPr>
                <w:rFonts w:ascii="Arial" w:hAnsi="Arial" w:cs="Arial"/>
                <w:szCs w:val="20"/>
              </w:rPr>
            </w:pPr>
          </w:p>
        </w:tc>
      </w:tr>
      <w:tr w:rsidR="008959A2" w:rsidRPr="005C56B6" w14:paraId="16662496" w14:textId="77777777" w:rsidTr="00051C11">
        <w:trPr>
          <w:trHeight w:val="1043"/>
        </w:trPr>
        <w:tc>
          <w:tcPr>
            <w:tcW w:w="2261" w:type="pct"/>
          </w:tcPr>
          <w:p w14:paraId="68399540" w14:textId="77777777" w:rsidR="008959A2" w:rsidRPr="005C56B6" w:rsidRDefault="008959A2" w:rsidP="00D6442C">
            <w:pPr>
              <w:rPr>
                <w:rFonts w:ascii="Arial" w:hAnsi="Arial" w:cs="Arial"/>
                <w:szCs w:val="20"/>
              </w:rPr>
            </w:pPr>
            <w:r w:rsidRPr="005C56B6">
              <w:rPr>
                <w:rFonts w:ascii="Arial" w:hAnsi="Arial" w:cs="Arial"/>
                <w:b/>
                <w:bCs/>
                <w:szCs w:val="20"/>
              </w:rPr>
              <w:t>EXC16</w:t>
            </w:r>
            <w:r w:rsidRPr="005C56B6">
              <w:rPr>
                <w:rFonts w:ascii="Arial" w:hAnsi="Arial" w:cs="Arial"/>
                <w:szCs w:val="20"/>
              </w:rPr>
              <w:t xml:space="preserve">. Have you had a child in school in the last twelve months? </w:t>
            </w:r>
          </w:p>
          <w:p w14:paraId="041FAF9D"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4EA0DB13"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0C0134DB" w14:textId="77777777" w:rsidR="008959A2" w:rsidRPr="005C56B6" w:rsidRDefault="008959A2" w:rsidP="00D6442C">
            <w:pPr>
              <w:rPr>
                <w:rFonts w:ascii="Arial" w:hAnsi="Arial" w:cs="Arial"/>
                <w:b/>
                <w:bCs/>
                <w:szCs w:val="20"/>
              </w:rPr>
            </w:pPr>
            <w:r w:rsidRPr="005C56B6">
              <w:rPr>
                <w:rFonts w:ascii="Arial" w:hAnsi="Arial" w:cs="Arial"/>
                <w:szCs w:val="20"/>
              </w:rPr>
              <w:t xml:space="preserve">Have you had to pay a </w:t>
            </w:r>
            <w:r w:rsidRPr="0007035F">
              <w:rPr>
                <w:rFonts w:ascii="Arial" w:hAnsi="Arial" w:cs="Arial"/>
                <w:szCs w:val="20"/>
              </w:rPr>
              <w:t>bribe</w:t>
            </w:r>
            <w:r w:rsidRPr="005C56B6">
              <w:rPr>
                <w:rFonts w:ascii="Arial" w:hAnsi="Arial" w:cs="Arial"/>
                <w:szCs w:val="20"/>
              </w:rPr>
              <w:t xml:space="preserve"> at school in the last twelve months? </w:t>
            </w:r>
          </w:p>
        </w:tc>
        <w:tc>
          <w:tcPr>
            <w:tcW w:w="677" w:type="pct"/>
          </w:tcPr>
          <w:p w14:paraId="25557DF1"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5BCD4BDC" w14:textId="77777777" w:rsidR="008959A2" w:rsidRPr="005C56B6" w:rsidRDefault="008959A2" w:rsidP="00D6442C">
            <w:pPr>
              <w:jc w:val="center"/>
              <w:rPr>
                <w:rFonts w:ascii="Arial" w:hAnsi="Arial" w:cs="Arial"/>
                <w:szCs w:val="20"/>
              </w:rPr>
            </w:pPr>
          </w:p>
          <w:p w14:paraId="6DE4116F" w14:textId="77777777" w:rsidR="008959A2" w:rsidRPr="005C56B6" w:rsidRDefault="008959A2" w:rsidP="00D6442C">
            <w:pPr>
              <w:jc w:val="center"/>
              <w:rPr>
                <w:rFonts w:ascii="Arial" w:hAnsi="Arial" w:cs="Arial"/>
                <w:szCs w:val="20"/>
              </w:rPr>
            </w:pPr>
          </w:p>
          <w:p w14:paraId="617DB959" w14:textId="77777777" w:rsidR="008959A2" w:rsidRPr="005C56B6" w:rsidRDefault="008959A2" w:rsidP="00D6442C">
            <w:pPr>
              <w:jc w:val="center"/>
              <w:rPr>
                <w:rFonts w:ascii="Arial" w:hAnsi="Arial" w:cs="Arial"/>
                <w:szCs w:val="20"/>
              </w:rPr>
            </w:pPr>
          </w:p>
          <w:p w14:paraId="2F3C6612" w14:textId="77777777" w:rsidR="008959A2" w:rsidRPr="005C56B6" w:rsidRDefault="008959A2" w:rsidP="00D6442C">
            <w:pPr>
              <w:jc w:val="center"/>
              <w:rPr>
                <w:rFonts w:ascii="Arial" w:hAnsi="Arial" w:cs="Arial"/>
                <w:szCs w:val="20"/>
              </w:rPr>
            </w:pPr>
          </w:p>
          <w:p w14:paraId="3B24991B"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tcPr>
          <w:p w14:paraId="06126F1D" w14:textId="77777777" w:rsidR="008959A2" w:rsidRPr="005C56B6" w:rsidRDefault="008959A2" w:rsidP="00D6442C">
            <w:pPr>
              <w:jc w:val="center"/>
              <w:rPr>
                <w:rFonts w:ascii="Arial" w:hAnsi="Arial" w:cs="Arial"/>
                <w:szCs w:val="20"/>
              </w:rPr>
            </w:pPr>
          </w:p>
          <w:p w14:paraId="0C3D57E5" w14:textId="77777777" w:rsidR="008959A2" w:rsidRPr="005C56B6" w:rsidRDefault="008959A2" w:rsidP="00D6442C">
            <w:pPr>
              <w:jc w:val="center"/>
              <w:rPr>
                <w:rFonts w:ascii="Arial" w:hAnsi="Arial" w:cs="Arial"/>
                <w:szCs w:val="20"/>
              </w:rPr>
            </w:pPr>
          </w:p>
          <w:p w14:paraId="2861B40D" w14:textId="77777777" w:rsidR="008959A2" w:rsidRPr="005C56B6" w:rsidRDefault="008959A2" w:rsidP="00D6442C">
            <w:pPr>
              <w:jc w:val="center"/>
              <w:rPr>
                <w:rFonts w:ascii="Arial" w:hAnsi="Arial" w:cs="Arial"/>
                <w:szCs w:val="20"/>
              </w:rPr>
            </w:pPr>
          </w:p>
          <w:p w14:paraId="4745119E" w14:textId="77777777" w:rsidR="008959A2" w:rsidRPr="005C56B6" w:rsidRDefault="008959A2" w:rsidP="00D6442C">
            <w:pPr>
              <w:jc w:val="center"/>
              <w:rPr>
                <w:rFonts w:ascii="Arial" w:hAnsi="Arial" w:cs="Arial"/>
                <w:szCs w:val="20"/>
              </w:rPr>
            </w:pPr>
          </w:p>
          <w:p w14:paraId="3FC1AB65"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tcPr>
          <w:p w14:paraId="03D92919" w14:textId="77777777" w:rsidR="008959A2" w:rsidRPr="005C56B6" w:rsidRDefault="008959A2" w:rsidP="00D6442C">
            <w:pPr>
              <w:jc w:val="center"/>
              <w:rPr>
                <w:rFonts w:ascii="Arial" w:hAnsi="Arial" w:cs="Arial"/>
                <w:szCs w:val="20"/>
              </w:rPr>
            </w:pPr>
          </w:p>
          <w:p w14:paraId="3D0A4AAC" w14:textId="77777777" w:rsidR="008959A2" w:rsidRPr="005C56B6" w:rsidRDefault="008959A2" w:rsidP="00D6442C">
            <w:pPr>
              <w:jc w:val="center"/>
              <w:rPr>
                <w:rFonts w:ascii="Arial" w:hAnsi="Arial" w:cs="Arial"/>
                <w:szCs w:val="20"/>
              </w:rPr>
            </w:pPr>
          </w:p>
          <w:p w14:paraId="4EDF70DD" w14:textId="77777777" w:rsidR="008959A2" w:rsidRPr="005C56B6" w:rsidRDefault="008959A2" w:rsidP="00D6442C">
            <w:pPr>
              <w:jc w:val="center"/>
              <w:rPr>
                <w:rFonts w:ascii="Arial" w:hAnsi="Arial" w:cs="Arial"/>
                <w:szCs w:val="20"/>
              </w:rPr>
            </w:pPr>
          </w:p>
          <w:p w14:paraId="6CF9B9F4" w14:textId="77777777" w:rsidR="008959A2" w:rsidRPr="005C56B6" w:rsidRDefault="008959A2" w:rsidP="00D6442C">
            <w:pPr>
              <w:jc w:val="center"/>
              <w:rPr>
                <w:rFonts w:ascii="Arial" w:hAnsi="Arial" w:cs="Arial"/>
                <w:szCs w:val="20"/>
              </w:rPr>
            </w:pPr>
          </w:p>
          <w:p w14:paraId="435FC684"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4C4F9FFA" w14:textId="77777777" w:rsidR="008959A2" w:rsidRPr="005C56B6" w:rsidRDefault="008959A2" w:rsidP="00D6442C">
            <w:pPr>
              <w:jc w:val="center"/>
              <w:rPr>
                <w:rFonts w:ascii="Arial" w:hAnsi="Arial" w:cs="Arial"/>
                <w:szCs w:val="20"/>
              </w:rPr>
            </w:pPr>
          </w:p>
          <w:p w14:paraId="25B9147C" w14:textId="77777777" w:rsidR="008959A2" w:rsidRPr="005C56B6" w:rsidRDefault="008959A2" w:rsidP="00D6442C">
            <w:pPr>
              <w:jc w:val="center"/>
              <w:rPr>
                <w:rFonts w:ascii="Arial" w:hAnsi="Arial" w:cs="Arial"/>
                <w:szCs w:val="20"/>
              </w:rPr>
            </w:pPr>
          </w:p>
          <w:p w14:paraId="4853AAA5" w14:textId="77777777" w:rsidR="008959A2" w:rsidRPr="005C56B6" w:rsidRDefault="008959A2" w:rsidP="00D6442C">
            <w:pPr>
              <w:jc w:val="center"/>
              <w:rPr>
                <w:rFonts w:ascii="Arial" w:hAnsi="Arial" w:cs="Arial"/>
                <w:szCs w:val="20"/>
              </w:rPr>
            </w:pPr>
          </w:p>
          <w:p w14:paraId="4CC64E5D" w14:textId="77777777" w:rsidR="008959A2" w:rsidRPr="005C56B6" w:rsidRDefault="008959A2" w:rsidP="00D6442C">
            <w:pPr>
              <w:jc w:val="center"/>
              <w:rPr>
                <w:rFonts w:ascii="Arial" w:hAnsi="Arial" w:cs="Arial"/>
                <w:szCs w:val="20"/>
              </w:rPr>
            </w:pPr>
          </w:p>
          <w:p w14:paraId="6EB91821"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tcPr>
          <w:p w14:paraId="4DDF9BBB" w14:textId="77777777" w:rsidR="008959A2" w:rsidRPr="005C56B6" w:rsidRDefault="008959A2" w:rsidP="00D6442C">
            <w:pPr>
              <w:rPr>
                <w:rFonts w:ascii="Arial" w:hAnsi="Arial" w:cs="Arial"/>
                <w:szCs w:val="20"/>
              </w:rPr>
            </w:pPr>
          </w:p>
        </w:tc>
      </w:tr>
    </w:tbl>
    <w:p w14:paraId="67964530" w14:textId="77777777" w:rsidR="008959A2" w:rsidRDefault="008959A2" w:rsidP="008959A2">
      <w:pPr>
        <w:rPr>
          <w:rFonts w:ascii="Arial" w:hAnsi="Arial"/>
        </w:rPr>
      </w:pPr>
    </w:p>
    <w:p w14:paraId="0AE93335" w14:textId="77777777" w:rsidR="0007035F" w:rsidRDefault="0007035F" w:rsidP="008959A2">
      <w:pPr>
        <w:rPr>
          <w:rFonts w:ascii="Arial" w:hAnsi="Arial"/>
        </w:rPr>
      </w:pPr>
    </w:p>
    <w:p w14:paraId="2F5E39E4" w14:textId="77777777" w:rsidR="0007035F" w:rsidRDefault="0007035F" w:rsidP="008959A2">
      <w:pPr>
        <w:rPr>
          <w:rFonts w:ascii="Arial" w:hAnsi="Arial"/>
        </w:rPr>
      </w:pPr>
    </w:p>
    <w:p w14:paraId="4CDFBE2A" w14:textId="77777777" w:rsidR="0007035F" w:rsidRDefault="0007035F" w:rsidP="008959A2">
      <w:pPr>
        <w:rPr>
          <w:rFonts w:ascii="Arial" w:hAnsi="Arial"/>
        </w:rPr>
      </w:pPr>
    </w:p>
    <w:p w14:paraId="3E8F1F09" w14:textId="77777777" w:rsidR="0007035F" w:rsidRDefault="0007035F" w:rsidP="008959A2">
      <w:pPr>
        <w:rPr>
          <w:rFonts w:ascii="Arial" w:hAnsi="Arial"/>
        </w:rPr>
      </w:pPr>
    </w:p>
    <w:p w14:paraId="13A66494" w14:textId="77777777" w:rsidR="0007035F" w:rsidRDefault="0007035F" w:rsidP="008959A2">
      <w:pPr>
        <w:rPr>
          <w:rFonts w:ascii="Arial" w:hAnsi="Arial"/>
        </w:rPr>
      </w:pPr>
    </w:p>
    <w:p w14:paraId="716D401A" w14:textId="77777777" w:rsidR="0007035F" w:rsidRPr="000B4364" w:rsidRDefault="0007035F" w:rsidP="008959A2">
      <w:pPr>
        <w:rPr>
          <w:rFonts w:ascii="Arial" w:hAnsi="Arial"/>
        </w:rPr>
      </w:pPr>
    </w:p>
    <w:tbl>
      <w:tblPr>
        <w:tblW w:w="532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3618"/>
        <w:gridCol w:w="901"/>
        <w:gridCol w:w="1119"/>
        <w:gridCol w:w="952"/>
        <w:gridCol w:w="901"/>
        <w:gridCol w:w="927"/>
        <w:gridCol w:w="511"/>
        <w:gridCol w:w="477"/>
        <w:gridCol w:w="783"/>
      </w:tblGrid>
      <w:tr w:rsidR="008959A2" w:rsidRPr="005C56B6" w14:paraId="6A061AC6" w14:textId="77777777" w:rsidTr="0007035F">
        <w:tc>
          <w:tcPr>
            <w:tcW w:w="5000" w:type="pct"/>
            <w:gridSpan w:val="9"/>
          </w:tcPr>
          <w:p w14:paraId="07412A72" w14:textId="77777777" w:rsidR="008959A2" w:rsidRPr="005C56B6" w:rsidRDefault="008959A2" w:rsidP="00D6442C">
            <w:pPr>
              <w:snapToGrid w:val="0"/>
              <w:rPr>
                <w:rFonts w:ascii="Arial" w:hAnsi="Arial" w:cs="Arial"/>
              </w:rPr>
            </w:pPr>
            <w:r w:rsidRPr="005C56B6">
              <w:rPr>
                <w:rFonts w:ascii="Arial" w:hAnsi="Arial" w:cs="Arial"/>
              </w:rPr>
              <w:lastRenderedPageBreak/>
              <w:t>Now, I am going to read a list of situations that might or might not be a problem in some neighborhoods. Please, tell me if the following situations are a problem that is very serious, somewhat serious,</w:t>
            </w:r>
            <w:r>
              <w:rPr>
                <w:rFonts w:ascii="Arial" w:hAnsi="Arial" w:cs="Arial"/>
              </w:rPr>
              <w:t xml:space="preserve"> a</w:t>
            </w:r>
            <w:r w:rsidRPr="005C56B6">
              <w:rPr>
                <w:rFonts w:ascii="Arial" w:hAnsi="Arial" w:cs="Arial"/>
              </w:rPr>
              <w:t xml:space="preserve"> little serious,</w:t>
            </w:r>
            <w:r>
              <w:rPr>
                <w:rFonts w:ascii="Arial" w:hAnsi="Arial" w:cs="Arial"/>
              </w:rPr>
              <w:t xml:space="preserve"> </w:t>
            </w:r>
            <w:r w:rsidRPr="005C56B6">
              <w:rPr>
                <w:rFonts w:ascii="Arial" w:hAnsi="Arial" w:cs="Arial"/>
              </w:rPr>
              <w:t xml:space="preserve">not serious at all, or are not a problem in </w:t>
            </w:r>
            <w:r w:rsidRPr="00A7604E">
              <w:rPr>
                <w:rFonts w:ascii="Arial" w:hAnsi="Arial" w:cs="Arial"/>
                <w:b/>
              </w:rPr>
              <w:t>your neighborhood</w:t>
            </w:r>
            <w:r w:rsidRPr="005C56B6">
              <w:rPr>
                <w:rFonts w:ascii="Arial" w:hAnsi="Arial" w:cs="Arial"/>
              </w:rPr>
              <w:t>.</w:t>
            </w:r>
            <w:r>
              <w:rPr>
                <w:rFonts w:ascii="Arial" w:hAnsi="Arial" w:cs="Arial"/>
                <w:b/>
                <w:bCs/>
              </w:rPr>
              <w:t xml:space="preserve"> </w:t>
            </w:r>
            <w:r w:rsidRPr="005C56B6">
              <w:rPr>
                <w:rFonts w:ascii="Arial" w:hAnsi="Arial" w:cs="Arial"/>
                <w:b/>
                <w:bCs/>
              </w:rPr>
              <w:t>[Repeat after each question: “Is this very</w:t>
            </w:r>
            <w:r w:rsidRPr="005C56B6">
              <w:rPr>
                <w:rFonts w:ascii="Arial" w:hAnsi="Arial" w:cs="Arial"/>
                <w:b/>
              </w:rPr>
              <w:t xml:space="preserve"> serious, somewhat serious, </w:t>
            </w:r>
            <w:r>
              <w:rPr>
                <w:rFonts w:ascii="Arial" w:hAnsi="Arial" w:cs="Arial"/>
                <w:b/>
              </w:rPr>
              <w:t xml:space="preserve">a </w:t>
            </w:r>
            <w:r w:rsidRPr="005C56B6">
              <w:rPr>
                <w:rFonts w:ascii="Arial" w:hAnsi="Arial" w:cs="Arial"/>
                <w:b/>
              </w:rPr>
              <w:t>little serious, not serious at all, or not a problem in your neighborhood?”</w:t>
            </w:r>
            <w:r>
              <w:rPr>
                <w:rFonts w:ascii="Arial" w:hAnsi="Arial" w:cs="Arial"/>
                <w:b/>
              </w:rPr>
              <w:t xml:space="preserve"> </w:t>
            </w:r>
            <w:r w:rsidRPr="005C56B6">
              <w:rPr>
                <w:rFonts w:ascii="Arial" w:hAnsi="Arial" w:cs="Arial"/>
                <w:b/>
                <w:szCs w:val="20"/>
              </w:rPr>
              <w:t>to help the interviewee</w:t>
            </w:r>
            <w:r w:rsidRPr="005C56B6">
              <w:rPr>
                <w:rFonts w:ascii="Arial" w:hAnsi="Arial" w:cs="Arial"/>
                <w:b/>
                <w:bCs/>
              </w:rPr>
              <w:t>]</w:t>
            </w:r>
          </w:p>
        </w:tc>
      </w:tr>
      <w:tr w:rsidR="0007035F" w:rsidRPr="005C56B6" w14:paraId="7F59E3A7" w14:textId="77777777" w:rsidTr="0007035F">
        <w:tc>
          <w:tcPr>
            <w:tcW w:w="1776" w:type="pct"/>
          </w:tcPr>
          <w:p w14:paraId="073E0316" w14:textId="77777777" w:rsidR="008959A2" w:rsidRPr="005C56B6" w:rsidRDefault="008959A2" w:rsidP="00D6442C">
            <w:pPr>
              <w:rPr>
                <w:rFonts w:ascii="Arial" w:hAnsi="Arial" w:cs="Arial"/>
                <w:b/>
                <w:szCs w:val="20"/>
              </w:rPr>
            </w:pPr>
          </w:p>
        </w:tc>
        <w:tc>
          <w:tcPr>
            <w:tcW w:w="442" w:type="pct"/>
          </w:tcPr>
          <w:p w14:paraId="71091EB5" w14:textId="77777777" w:rsidR="008959A2" w:rsidRPr="0007035F" w:rsidRDefault="008959A2" w:rsidP="00D6442C">
            <w:pPr>
              <w:snapToGrid w:val="0"/>
              <w:jc w:val="center"/>
              <w:rPr>
                <w:rFonts w:ascii="Arial" w:hAnsi="Arial" w:cs="Arial"/>
                <w:b/>
                <w:sz w:val="18"/>
                <w:szCs w:val="18"/>
              </w:rPr>
            </w:pPr>
            <w:r w:rsidRPr="0007035F">
              <w:rPr>
                <w:rFonts w:ascii="Arial" w:hAnsi="Arial" w:cs="Arial"/>
                <w:b/>
                <w:sz w:val="18"/>
                <w:szCs w:val="18"/>
              </w:rPr>
              <w:t>Very serious</w:t>
            </w:r>
          </w:p>
        </w:tc>
        <w:tc>
          <w:tcPr>
            <w:tcW w:w="549" w:type="pct"/>
          </w:tcPr>
          <w:p w14:paraId="05EBFD0B" w14:textId="77777777" w:rsidR="008959A2" w:rsidRPr="0007035F" w:rsidRDefault="008959A2" w:rsidP="00D6442C">
            <w:pPr>
              <w:snapToGrid w:val="0"/>
              <w:jc w:val="center"/>
              <w:rPr>
                <w:rFonts w:ascii="Arial" w:hAnsi="Arial" w:cs="Arial"/>
                <w:b/>
                <w:sz w:val="18"/>
                <w:szCs w:val="18"/>
              </w:rPr>
            </w:pPr>
            <w:r w:rsidRPr="0007035F">
              <w:rPr>
                <w:rFonts w:ascii="Arial" w:hAnsi="Arial" w:cs="Arial"/>
                <w:b/>
                <w:sz w:val="18"/>
                <w:szCs w:val="18"/>
              </w:rPr>
              <w:t>Somewhat serious</w:t>
            </w:r>
          </w:p>
        </w:tc>
        <w:tc>
          <w:tcPr>
            <w:tcW w:w="467" w:type="pct"/>
          </w:tcPr>
          <w:p w14:paraId="49574911" w14:textId="77777777" w:rsidR="008959A2" w:rsidRPr="0007035F" w:rsidRDefault="008959A2" w:rsidP="00D6442C">
            <w:pPr>
              <w:snapToGrid w:val="0"/>
              <w:jc w:val="center"/>
              <w:rPr>
                <w:rFonts w:ascii="Arial" w:hAnsi="Arial" w:cs="Arial"/>
                <w:b/>
                <w:sz w:val="18"/>
                <w:szCs w:val="18"/>
              </w:rPr>
            </w:pPr>
            <w:r w:rsidRPr="0007035F">
              <w:rPr>
                <w:rFonts w:ascii="Arial" w:hAnsi="Arial" w:cs="Arial"/>
                <w:b/>
                <w:sz w:val="18"/>
                <w:szCs w:val="18"/>
              </w:rPr>
              <w:t>A little serious</w:t>
            </w:r>
          </w:p>
        </w:tc>
        <w:tc>
          <w:tcPr>
            <w:tcW w:w="442" w:type="pct"/>
          </w:tcPr>
          <w:p w14:paraId="349AE240" w14:textId="77777777" w:rsidR="008959A2" w:rsidRPr="0007035F" w:rsidRDefault="008959A2" w:rsidP="00D6442C">
            <w:pPr>
              <w:snapToGrid w:val="0"/>
              <w:jc w:val="center"/>
              <w:rPr>
                <w:rFonts w:ascii="Arial" w:hAnsi="Arial" w:cs="Arial"/>
                <w:b/>
                <w:sz w:val="18"/>
                <w:szCs w:val="18"/>
              </w:rPr>
            </w:pPr>
            <w:r w:rsidRPr="0007035F">
              <w:rPr>
                <w:rFonts w:ascii="Arial" w:hAnsi="Arial" w:cs="Arial"/>
                <w:b/>
                <w:sz w:val="18"/>
                <w:szCs w:val="18"/>
              </w:rPr>
              <w:t>Not serious at all</w:t>
            </w:r>
          </w:p>
        </w:tc>
        <w:tc>
          <w:tcPr>
            <w:tcW w:w="455" w:type="pct"/>
          </w:tcPr>
          <w:p w14:paraId="34E67942" w14:textId="77777777" w:rsidR="008959A2" w:rsidRPr="0007035F" w:rsidRDefault="008959A2" w:rsidP="00D6442C">
            <w:pPr>
              <w:snapToGrid w:val="0"/>
              <w:jc w:val="center"/>
              <w:rPr>
                <w:rFonts w:ascii="Arial" w:hAnsi="Arial" w:cs="Arial"/>
                <w:b/>
                <w:sz w:val="18"/>
                <w:szCs w:val="18"/>
              </w:rPr>
            </w:pPr>
            <w:r w:rsidRPr="0007035F">
              <w:rPr>
                <w:rFonts w:ascii="Arial" w:hAnsi="Arial" w:cs="Arial"/>
                <w:b/>
                <w:sz w:val="18"/>
                <w:szCs w:val="18"/>
              </w:rPr>
              <w:t>Not a problem</w:t>
            </w:r>
          </w:p>
        </w:tc>
        <w:tc>
          <w:tcPr>
            <w:tcW w:w="251" w:type="pct"/>
          </w:tcPr>
          <w:p w14:paraId="08C6A1D0" w14:textId="77777777" w:rsidR="008959A2" w:rsidRPr="0007035F" w:rsidRDefault="008959A2" w:rsidP="00D6442C">
            <w:pPr>
              <w:snapToGrid w:val="0"/>
              <w:jc w:val="center"/>
              <w:rPr>
                <w:rFonts w:ascii="Arial" w:hAnsi="Arial" w:cs="Arial"/>
                <w:b/>
                <w:sz w:val="18"/>
                <w:szCs w:val="18"/>
              </w:rPr>
            </w:pPr>
            <w:r w:rsidRPr="0007035F">
              <w:rPr>
                <w:rFonts w:ascii="Arial" w:hAnsi="Arial" w:cs="Arial"/>
                <w:b/>
                <w:sz w:val="18"/>
                <w:szCs w:val="18"/>
              </w:rPr>
              <w:t>DK</w:t>
            </w:r>
          </w:p>
        </w:tc>
        <w:tc>
          <w:tcPr>
            <w:tcW w:w="234" w:type="pct"/>
          </w:tcPr>
          <w:p w14:paraId="473A4AF4" w14:textId="77777777" w:rsidR="008959A2" w:rsidRPr="0007035F" w:rsidRDefault="008959A2" w:rsidP="00D6442C">
            <w:pPr>
              <w:snapToGrid w:val="0"/>
              <w:jc w:val="center"/>
              <w:rPr>
                <w:rFonts w:ascii="Arial" w:hAnsi="Arial" w:cs="Arial"/>
                <w:b/>
                <w:sz w:val="18"/>
                <w:szCs w:val="18"/>
              </w:rPr>
            </w:pPr>
            <w:r w:rsidRPr="0007035F">
              <w:rPr>
                <w:rFonts w:ascii="Arial" w:hAnsi="Arial" w:cs="Arial"/>
                <w:b/>
                <w:sz w:val="18"/>
                <w:szCs w:val="18"/>
              </w:rPr>
              <w:t>DA</w:t>
            </w:r>
          </w:p>
        </w:tc>
        <w:tc>
          <w:tcPr>
            <w:tcW w:w="385" w:type="pct"/>
          </w:tcPr>
          <w:p w14:paraId="225A5ACB" w14:textId="77777777" w:rsidR="008959A2" w:rsidRPr="00D02FC8" w:rsidRDefault="008959A2" w:rsidP="00D6442C">
            <w:pPr>
              <w:snapToGrid w:val="0"/>
              <w:jc w:val="center"/>
              <w:rPr>
                <w:rFonts w:ascii="Arial" w:hAnsi="Arial" w:cs="Arial"/>
                <w:b/>
              </w:rPr>
            </w:pPr>
          </w:p>
        </w:tc>
      </w:tr>
      <w:tr w:rsidR="0007035F" w:rsidRPr="005C56B6" w14:paraId="6FD577D1" w14:textId="77777777" w:rsidTr="0007035F">
        <w:tc>
          <w:tcPr>
            <w:tcW w:w="1776" w:type="pct"/>
          </w:tcPr>
          <w:p w14:paraId="367F6991" w14:textId="77777777" w:rsidR="008959A2" w:rsidRPr="005C56B6" w:rsidRDefault="008959A2" w:rsidP="00D6442C">
            <w:pPr>
              <w:rPr>
                <w:rFonts w:ascii="Arial" w:hAnsi="Arial" w:cs="Arial"/>
                <w:szCs w:val="20"/>
              </w:rPr>
            </w:pPr>
            <w:r w:rsidRPr="005C56B6">
              <w:rPr>
                <w:rFonts w:ascii="Arial" w:hAnsi="Arial" w:cs="Arial"/>
                <w:b/>
                <w:szCs w:val="20"/>
              </w:rPr>
              <w:t xml:space="preserve">DISO8. </w:t>
            </w:r>
            <w:r w:rsidRPr="005C56B6">
              <w:rPr>
                <w:rFonts w:ascii="Arial" w:hAnsi="Arial" w:cs="Arial"/>
                <w:szCs w:val="20"/>
              </w:rPr>
              <w:t>Young people or children living</w:t>
            </w:r>
            <w:r>
              <w:rPr>
                <w:rFonts w:ascii="Arial" w:hAnsi="Arial" w:cs="Arial"/>
                <w:szCs w:val="20"/>
              </w:rPr>
              <w:t xml:space="preserve"> </w:t>
            </w:r>
            <w:r>
              <w:rPr>
                <w:rFonts w:ascii="Arial" w:hAnsi="Arial" w:cs="Arial"/>
                <w:b/>
                <w:szCs w:val="20"/>
              </w:rPr>
              <w:t>here</w:t>
            </w:r>
            <w:r w:rsidRPr="005C56B6">
              <w:rPr>
                <w:rFonts w:ascii="Arial" w:hAnsi="Arial" w:cs="Arial"/>
                <w:szCs w:val="20"/>
              </w:rPr>
              <w:t xml:space="preserve"> in </w:t>
            </w:r>
            <w:r w:rsidRPr="007B6E3E">
              <w:rPr>
                <w:rFonts w:ascii="Arial" w:hAnsi="Arial" w:cs="Arial"/>
                <w:b/>
                <w:szCs w:val="20"/>
              </w:rPr>
              <w:t>your</w:t>
            </w:r>
            <w:r w:rsidRPr="005C56B6">
              <w:rPr>
                <w:rFonts w:ascii="Arial" w:hAnsi="Arial" w:cs="Arial"/>
                <w:szCs w:val="20"/>
              </w:rPr>
              <w:t xml:space="preserve"> </w:t>
            </w:r>
            <w:r w:rsidRPr="0007035F">
              <w:rPr>
                <w:rFonts w:ascii="Arial" w:hAnsi="Arial" w:cs="Arial"/>
                <w:szCs w:val="20"/>
              </w:rPr>
              <w:t>neighborhood</w:t>
            </w:r>
            <w:r w:rsidRPr="005C56B6">
              <w:rPr>
                <w:rFonts w:ascii="Arial" w:hAnsi="Arial" w:cs="Arial"/>
                <w:szCs w:val="20"/>
              </w:rPr>
              <w:t xml:space="preserve"> who are in gangs</w:t>
            </w:r>
          </w:p>
        </w:tc>
        <w:tc>
          <w:tcPr>
            <w:tcW w:w="442" w:type="pct"/>
            <w:vAlign w:val="center"/>
          </w:tcPr>
          <w:p w14:paraId="5101A8BB"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549" w:type="pct"/>
            <w:vAlign w:val="center"/>
          </w:tcPr>
          <w:p w14:paraId="47B2EB98"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67" w:type="pct"/>
            <w:vAlign w:val="center"/>
          </w:tcPr>
          <w:p w14:paraId="36050202"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42" w:type="pct"/>
            <w:vAlign w:val="center"/>
          </w:tcPr>
          <w:p w14:paraId="792ACDC1"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55" w:type="pct"/>
            <w:vAlign w:val="center"/>
          </w:tcPr>
          <w:p w14:paraId="7A246CCE" w14:textId="77777777" w:rsidR="008959A2" w:rsidRPr="005C56B6" w:rsidRDefault="008959A2" w:rsidP="00D6442C">
            <w:pPr>
              <w:snapToGrid w:val="0"/>
              <w:jc w:val="center"/>
              <w:rPr>
                <w:rFonts w:ascii="Arial" w:hAnsi="Arial" w:cs="Arial"/>
              </w:rPr>
            </w:pPr>
            <w:r w:rsidRPr="00D02FC8">
              <w:rPr>
                <w:rFonts w:ascii="Arial" w:hAnsi="Arial" w:cs="Arial"/>
              </w:rPr>
              <w:t>5</w:t>
            </w:r>
          </w:p>
        </w:tc>
        <w:tc>
          <w:tcPr>
            <w:tcW w:w="251" w:type="pct"/>
            <w:vAlign w:val="center"/>
          </w:tcPr>
          <w:p w14:paraId="626F193D" w14:textId="77777777" w:rsidR="008959A2" w:rsidRPr="005C56B6" w:rsidRDefault="008959A2" w:rsidP="00D6442C">
            <w:pPr>
              <w:snapToGrid w:val="0"/>
              <w:jc w:val="center"/>
              <w:rPr>
                <w:rFonts w:ascii="Arial" w:hAnsi="Arial" w:cs="Arial"/>
              </w:rPr>
            </w:pPr>
            <w:r w:rsidRPr="00D02FC8">
              <w:rPr>
                <w:rFonts w:ascii="Arial" w:hAnsi="Arial" w:cs="Arial"/>
              </w:rPr>
              <w:t>88</w:t>
            </w:r>
          </w:p>
        </w:tc>
        <w:tc>
          <w:tcPr>
            <w:tcW w:w="234" w:type="pct"/>
            <w:vAlign w:val="center"/>
          </w:tcPr>
          <w:p w14:paraId="5B28237B"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385" w:type="pct"/>
          </w:tcPr>
          <w:p w14:paraId="2DE61C39" w14:textId="77777777" w:rsidR="008959A2" w:rsidRPr="00D02FC8" w:rsidRDefault="008959A2" w:rsidP="00D6442C">
            <w:pPr>
              <w:snapToGrid w:val="0"/>
              <w:jc w:val="center"/>
              <w:rPr>
                <w:rFonts w:ascii="Arial" w:hAnsi="Arial" w:cs="Arial"/>
              </w:rPr>
            </w:pPr>
          </w:p>
        </w:tc>
      </w:tr>
      <w:tr w:rsidR="0007035F" w:rsidRPr="005C56B6" w14:paraId="1D6F6928" w14:textId="77777777" w:rsidTr="0007035F">
        <w:trPr>
          <w:trHeight w:val="494"/>
        </w:trPr>
        <w:tc>
          <w:tcPr>
            <w:tcW w:w="1776" w:type="pct"/>
          </w:tcPr>
          <w:p w14:paraId="6B628735" w14:textId="77777777" w:rsidR="008959A2" w:rsidRPr="005C56B6" w:rsidRDefault="008959A2" w:rsidP="00D6442C">
            <w:pPr>
              <w:rPr>
                <w:rFonts w:ascii="Arial" w:hAnsi="Arial" w:cs="Arial"/>
                <w:szCs w:val="20"/>
              </w:rPr>
            </w:pPr>
            <w:r w:rsidRPr="005C56B6">
              <w:rPr>
                <w:rFonts w:ascii="Arial" w:hAnsi="Arial" w:cs="Arial"/>
                <w:b/>
                <w:szCs w:val="20"/>
              </w:rPr>
              <w:t xml:space="preserve">DISO10. </w:t>
            </w:r>
            <w:r w:rsidRPr="005C56B6">
              <w:rPr>
                <w:rFonts w:ascii="Arial" w:hAnsi="Arial" w:cs="Arial"/>
                <w:szCs w:val="20"/>
              </w:rPr>
              <w:t xml:space="preserve">Selling or trafficking of illegal drugs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r w:rsidRPr="0007035F">
              <w:rPr>
                <w:rFonts w:ascii="Arial" w:hAnsi="Arial" w:cs="Arial"/>
                <w:szCs w:val="20"/>
              </w:rPr>
              <w:t>neighborhood</w:t>
            </w:r>
          </w:p>
        </w:tc>
        <w:tc>
          <w:tcPr>
            <w:tcW w:w="442" w:type="pct"/>
            <w:vAlign w:val="center"/>
          </w:tcPr>
          <w:p w14:paraId="3DE9E6E1"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549" w:type="pct"/>
            <w:vAlign w:val="center"/>
          </w:tcPr>
          <w:p w14:paraId="514B0B7F"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67" w:type="pct"/>
            <w:vAlign w:val="center"/>
          </w:tcPr>
          <w:p w14:paraId="4704E519"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42" w:type="pct"/>
            <w:vAlign w:val="center"/>
          </w:tcPr>
          <w:p w14:paraId="21D5C162"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55" w:type="pct"/>
            <w:vAlign w:val="center"/>
          </w:tcPr>
          <w:p w14:paraId="20688327" w14:textId="77777777" w:rsidR="008959A2" w:rsidRPr="005C56B6" w:rsidRDefault="008959A2" w:rsidP="00D6442C">
            <w:pPr>
              <w:snapToGrid w:val="0"/>
              <w:jc w:val="center"/>
              <w:rPr>
                <w:rFonts w:ascii="Arial" w:hAnsi="Arial" w:cs="Arial"/>
              </w:rPr>
            </w:pPr>
            <w:r w:rsidRPr="00D02FC8">
              <w:rPr>
                <w:rFonts w:ascii="Arial" w:hAnsi="Arial" w:cs="Arial"/>
              </w:rPr>
              <w:t>5</w:t>
            </w:r>
          </w:p>
        </w:tc>
        <w:tc>
          <w:tcPr>
            <w:tcW w:w="251" w:type="pct"/>
            <w:vAlign w:val="center"/>
          </w:tcPr>
          <w:p w14:paraId="647C2BA2" w14:textId="77777777" w:rsidR="008959A2" w:rsidRPr="005C56B6" w:rsidRDefault="008959A2" w:rsidP="00D6442C">
            <w:pPr>
              <w:snapToGrid w:val="0"/>
              <w:jc w:val="center"/>
              <w:rPr>
                <w:rFonts w:ascii="Arial" w:hAnsi="Arial" w:cs="Arial"/>
              </w:rPr>
            </w:pPr>
            <w:r w:rsidRPr="00D02FC8">
              <w:rPr>
                <w:rFonts w:ascii="Arial" w:hAnsi="Arial" w:cs="Arial"/>
              </w:rPr>
              <w:t>88</w:t>
            </w:r>
          </w:p>
        </w:tc>
        <w:tc>
          <w:tcPr>
            <w:tcW w:w="234" w:type="pct"/>
            <w:vAlign w:val="center"/>
          </w:tcPr>
          <w:p w14:paraId="0AA2D619"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385" w:type="pct"/>
          </w:tcPr>
          <w:p w14:paraId="23FC344E" w14:textId="77777777" w:rsidR="008959A2" w:rsidRPr="00D02FC8" w:rsidRDefault="008959A2" w:rsidP="00D6442C">
            <w:pPr>
              <w:snapToGrid w:val="0"/>
              <w:jc w:val="center"/>
              <w:rPr>
                <w:rFonts w:ascii="Arial" w:hAnsi="Arial" w:cs="Arial"/>
              </w:rPr>
            </w:pPr>
          </w:p>
        </w:tc>
      </w:tr>
      <w:tr w:rsidR="0007035F" w:rsidRPr="005C56B6" w14:paraId="0348A70A" w14:textId="77777777" w:rsidTr="0007035F">
        <w:tc>
          <w:tcPr>
            <w:tcW w:w="1776" w:type="pct"/>
            <w:tcBorders>
              <w:top w:val="dotted" w:sz="4" w:space="0" w:color="auto"/>
              <w:left w:val="dotted" w:sz="4" w:space="0" w:color="auto"/>
              <w:bottom w:val="dotted" w:sz="4" w:space="0" w:color="auto"/>
              <w:right w:val="dotted" w:sz="4" w:space="0" w:color="auto"/>
            </w:tcBorders>
          </w:tcPr>
          <w:p w14:paraId="5621EEAF" w14:textId="77777777" w:rsidR="008959A2" w:rsidRPr="005C56B6" w:rsidRDefault="008959A2" w:rsidP="00D6442C">
            <w:pPr>
              <w:rPr>
                <w:rFonts w:ascii="Arial" w:hAnsi="Arial" w:cs="Arial"/>
                <w:b/>
                <w:szCs w:val="20"/>
              </w:rPr>
            </w:pPr>
            <w:r w:rsidRPr="005C56B6">
              <w:rPr>
                <w:rFonts w:ascii="Arial" w:hAnsi="Arial" w:cs="Arial"/>
                <w:b/>
                <w:szCs w:val="20"/>
              </w:rPr>
              <w:t xml:space="preserve">DISO14. </w:t>
            </w:r>
            <w:r w:rsidRPr="00AF5D94">
              <w:rPr>
                <w:rFonts w:ascii="Arial" w:hAnsi="Arial" w:cs="Arial"/>
                <w:szCs w:val="20"/>
              </w:rPr>
              <w:t>Drug addicts</w:t>
            </w:r>
            <w:r>
              <w:rPr>
                <w:rFonts w:ascii="Arial" w:hAnsi="Arial" w:cs="Arial"/>
                <w:b/>
                <w:szCs w:val="20"/>
              </w:rPr>
              <w:t xml:space="preserve"> </w:t>
            </w:r>
            <w:r w:rsidRPr="005C56B6">
              <w:rPr>
                <w:rFonts w:ascii="Arial" w:hAnsi="Arial" w:cs="Arial"/>
                <w:szCs w:val="20"/>
              </w:rPr>
              <w:t xml:space="preserve"> in the streets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r w:rsidRPr="0007035F">
              <w:rPr>
                <w:rFonts w:ascii="Arial" w:hAnsi="Arial" w:cs="Arial"/>
                <w:szCs w:val="20"/>
              </w:rPr>
              <w:t>neighborhood</w:t>
            </w:r>
          </w:p>
        </w:tc>
        <w:tc>
          <w:tcPr>
            <w:tcW w:w="442" w:type="pct"/>
            <w:tcBorders>
              <w:top w:val="dotted" w:sz="4" w:space="0" w:color="auto"/>
              <w:left w:val="dotted" w:sz="4" w:space="0" w:color="auto"/>
              <w:bottom w:val="dotted" w:sz="4" w:space="0" w:color="auto"/>
              <w:right w:val="dotted" w:sz="4" w:space="0" w:color="auto"/>
            </w:tcBorders>
            <w:vAlign w:val="center"/>
          </w:tcPr>
          <w:p w14:paraId="6ECE9087"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549" w:type="pct"/>
            <w:tcBorders>
              <w:top w:val="dotted" w:sz="4" w:space="0" w:color="auto"/>
              <w:left w:val="dotted" w:sz="4" w:space="0" w:color="auto"/>
              <w:bottom w:val="dotted" w:sz="4" w:space="0" w:color="auto"/>
              <w:right w:val="dotted" w:sz="4" w:space="0" w:color="auto"/>
            </w:tcBorders>
            <w:vAlign w:val="center"/>
          </w:tcPr>
          <w:p w14:paraId="058B8CE6"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67" w:type="pct"/>
            <w:tcBorders>
              <w:top w:val="dotted" w:sz="4" w:space="0" w:color="auto"/>
              <w:left w:val="dotted" w:sz="4" w:space="0" w:color="auto"/>
              <w:bottom w:val="dotted" w:sz="4" w:space="0" w:color="auto"/>
              <w:right w:val="dotted" w:sz="4" w:space="0" w:color="auto"/>
            </w:tcBorders>
            <w:vAlign w:val="center"/>
          </w:tcPr>
          <w:p w14:paraId="55A8FECA"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42" w:type="pct"/>
            <w:tcBorders>
              <w:top w:val="dotted" w:sz="4" w:space="0" w:color="auto"/>
              <w:left w:val="dotted" w:sz="4" w:space="0" w:color="auto"/>
              <w:bottom w:val="dotted" w:sz="4" w:space="0" w:color="auto"/>
              <w:right w:val="dotted" w:sz="4" w:space="0" w:color="auto"/>
            </w:tcBorders>
            <w:vAlign w:val="center"/>
          </w:tcPr>
          <w:p w14:paraId="4F435DCE"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55" w:type="pct"/>
            <w:tcBorders>
              <w:top w:val="dotted" w:sz="4" w:space="0" w:color="auto"/>
              <w:left w:val="dotted" w:sz="4" w:space="0" w:color="auto"/>
              <w:bottom w:val="dotted" w:sz="4" w:space="0" w:color="auto"/>
              <w:right w:val="dotted" w:sz="4" w:space="0" w:color="auto"/>
            </w:tcBorders>
            <w:vAlign w:val="center"/>
          </w:tcPr>
          <w:p w14:paraId="66727A2E" w14:textId="77777777" w:rsidR="008959A2" w:rsidRPr="00D02FC8" w:rsidRDefault="008959A2" w:rsidP="00D6442C">
            <w:pPr>
              <w:snapToGrid w:val="0"/>
              <w:jc w:val="center"/>
              <w:rPr>
                <w:rFonts w:ascii="Arial" w:hAnsi="Arial" w:cs="Arial"/>
              </w:rPr>
            </w:pPr>
            <w:r w:rsidRPr="00D02FC8">
              <w:rPr>
                <w:rFonts w:ascii="Arial" w:hAnsi="Arial" w:cs="Arial"/>
              </w:rPr>
              <w:t>5</w:t>
            </w:r>
          </w:p>
        </w:tc>
        <w:tc>
          <w:tcPr>
            <w:tcW w:w="251" w:type="pct"/>
            <w:tcBorders>
              <w:top w:val="dotted" w:sz="4" w:space="0" w:color="auto"/>
              <w:left w:val="dotted" w:sz="4" w:space="0" w:color="auto"/>
              <w:bottom w:val="dotted" w:sz="4" w:space="0" w:color="auto"/>
              <w:right w:val="dotted" w:sz="4" w:space="0" w:color="auto"/>
            </w:tcBorders>
            <w:vAlign w:val="center"/>
          </w:tcPr>
          <w:p w14:paraId="50C62874" w14:textId="77777777" w:rsidR="008959A2" w:rsidRPr="00D02FC8" w:rsidRDefault="008959A2" w:rsidP="00D6442C">
            <w:pPr>
              <w:snapToGrid w:val="0"/>
              <w:jc w:val="center"/>
              <w:rPr>
                <w:rFonts w:ascii="Arial" w:hAnsi="Arial" w:cs="Arial"/>
              </w:rPr>
            </w:pPr>
            <w:r w:rsidRPr="00D02FC8">
              <w:rPr>
                <w:rFonts w:ascii="Arial" w:hAnsi="Arial" w:cs="Arial"/>
              </w:rPr>
              <w:t>88</w:t>
            </w:r>
          </w:p>
        </w:tc>
        <w:tc>
          <w:tcPr>
            <w:tcW w:w="234" w:type="pct"/>
            <w:tcBorders>
              <w:top w:val="dotted" w:sz="4" w:space="0" w:color="auto"/>
              <w:left w:val="dotted" w:sz="4" w:space="0" w:color="auto"/>
              <w:bottom w:val="dotted" w:sz="4" w:space="0" w:color="auto"/>
              <w:right w:val="dotted" w:sz="4" w:space="0" w:color="auto"/>
            </w:tcBorders>
            <w:vAlign w:val="center"/>
          </w:tcPr>
          <w:p w14:paraId="5D0AB9A3"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385" w:type="pct"/>
            <w:tcBorders>
              <w:top w:val="dotted" w:sz="4" w:space="0" w:color="auto"/>
              <w:left w:val="dotted" w:sz="4" w:space="0" w:color="auto"/>
              <w:bottom w:val="dotted" w:sz="4" w:space="0" w:color="auto"/>
              <w:right w:val="dotted" w:sz="4" w:space="0" w:color="auto"/>
            </w:tcBorders>
          </w:tcPr>
          <w:p w14:paraId="7F8097B3" w14:textId="77777777" w:rsidR="008959A2" w:rsidRPr="00D02FC8" w:rsidRDefault="008959A2" w:rsidP="00D6442C">
            <w:pPr>
              <w:snapToGrid w:val="0"/>
              <w:jc w:val="center"/>
              <w:rPr>
                <w:rFonts w:ascii="Arial" w:hAnsi="Arial" w:cs="Arial"/>
              </w:rPr>
            </w:pPr>
          </w:p>
        </w:tc>
      </w:tr>
      <w:tr w:rsidR="0007035F" w:rsidRPr="005C56B6" w14:paraId="47438D50" w14:textId="77777777" w:rsidTr="0007035F">
        <w:tc>
          <w:tcPr>
            <w:tcW w:w="1776" w:type="pct"/>
            <w:tcBorders>
              <w:top w:val="dotted" w:sz="4" w:space="0" w:color="auto"/>
              <w:left w:val="dotted" w:sz="4" w:space="0" w:color="auto"/>
              <w:bottom w:val="dotted" w:sz="4" w:space="0" w:color="auto"/>
              <w:right w:val="dotted" w:sz="4" w:space="0" w:color="auto"/>
            </w:tcBorders>
          </w:tcPr>
          <w:p w14:paraId="153CEB99" w14:textId="77777777" w:rsidR="008959A2" w:rsidRPr="005C56B6" w:rsidRDefault="008959A2" w:rsidP="00D6442C">
            <w:pPr>
              <w:rPr>
                <w:rFonts w:ascii="Arial" w:hAnsi="Arial" w:cs="Arial"/>
                <w:b/>
                <w:szCs w:val="20"/>
              </w:rPr>
            </w:pPr>
            <w:r w:rsidRPr="005C56B6">
              <w:rPr>
                <w:rFonts w:ascii="Arial" w:hAnsi="Arial" w:cs="Arial"/>
                <w:b/>
                <w:szCs w:val="20"/>
              </w:rPr>
              <w:t xml:space="preserve">DISO16. </w:t>
            </w:r>
            <w:r w:rsidRPr="005C56B6">
              <w:rPr>
                <w:rFonts w:ascii="Arial" w:hAnsi="Arial" w:cs="Arial"/>
                <w:szCs w:val="20"/>
              </w:rPr>
              <w:t>Assaults</w:t>
            </w:r>
            <w:r>
              <w:rPr>
                <w:rFonts w:ascii="Arial" w:hAnsi="Arial" w:cs="Arial"/>
                <w:szCs w:val="20"/>
              </w:rPr>
              <w:t xml:space="preserve"> of</w:t>
            </w:r>
            <w:r w:rsidRPr="005C56B6">
              <w:rPr>
                <w:rFonts w:ascii="Arial" w:hAnsi="Arial" w:cs="Arial"/>
                <w:szCs w:val="20"/>
              </w:rPr>
              <w:t xml:space="preserve"> people while they walk </w:t>
            </w:r>
            <w:r>
              <w:rPr>
                <w:rFonts w:ascii="Arial" w:hAnsi="Arial" w:cs="Arial"/>
                <w:szCs w:val="20"/>
              </w:rPr>
              <w:t>on</w:t>
            </w:r>
            <w:r w:rsidRPr="005C56B6">
              <w:rPr>
                <w:rFonts w:ascii="Arial" w:hAnsi="Arial" w:cs="Arial"/>
                <w:szCs w:val="20"/>
              </w:rPr>
              <w:t xml:space="preserve"> the street</w:t>
            </w:r>
            <w:r>
              <w:rPr>
                <w:rFonts w:ascii="Arial" w:hAnsi="Arial" w:cs="Arial"/>
                <w:szCs w:val="20"/>
              </w:rPr>
              <w:t xml:space="preserve">s </w:t>
            </w:r>
            <w:r>
              <w:rPr>
                <w:rFonts w:ascii="Arial" w:hAnsi="Arial" w:cs="Arial"/>
                <w:b/>
                <w:szCs w:val="20"/>
              </w:rPr>
              <w:t>here</w:t>
            </w:r>
            <w:r w:rsidRPr="005C56B6">
              <w:rPr>
                <w:rFonts w:ascii="Arial" w:hAnsi="Arial" w:cs="Arial"/>
                <w:szCs w:val="20"/>
              </w:rPr>
              <w:t xml:space="preserve"> </w:t>
            </w:r>
            <w:r>
              <w:rPr>
                <w:rFonts w:ascii="Arial" w:hAnsi="Arial" w:cs="Arial"/>
                <w:szCs w:val="20"/>
              </w:rPr>
              <w:t>in</w:t>
            </w:r>
            <w:r w:rsidRPr="005C56B6">
              <w:rPr>
                <w:rFonts w:ascii="Arial" w:hAnsi="Arial" w:cs="Arial"/>
                <w:szCs w:val="20"/>
              </w:rPr>
              <w:t xml:space="preserve"> </w:t>
            </w:r>
            <w:r w:rsidRPr="004D263E">
              <w:rPr>
                <w:rFonts w:ascii="Arial" w:hAnsi="Arial" w:cs="Arial"/>
                <w:b/>
                <w:szCs w:val="20"/>
              </w:rPr>
              <w:t>your</w:t>
            </w:r>
            <w:r w:rsidRPr="005C56B6">
              <w:rPr>
                <w:rFonts w:ascii="Arial" w:hAnsi="Arial" w:cs="Arial"/>
                <w:szCs w:val="20"/>
              </w:rPr>
              <w:t xml:space="preserve"> </w:t>
            </w:r>
            <w:r w:rsidRPr="0007035F">
              <w:rPr>
                <w:rFonts w:ascii="Arial" w:hAnsi="Arial" w:cs="Arial"/>
                <w:szCs w:val="20"/>
              </w:rPr>
              <w:t>neighborhood</w:t>
            </w:r>
            <w:r w:rsidRPr="005C56B6">
              <w:rPr>
                <w:rFonts w:ascii="Arial" w:hAnsi="Arial" w:cs="Arial"/>
                <w:b/>
                <w:szCs w:val="20"/>
              </w:rPr>
              <w:t xml:space="preserve"> </w:t>
            </w:r>
          </w:p>
        </w:tc>
        <w:tc>
          <w:tcPr>
            <w:tcW w:w="442" w:type="pct"/>
            <w:tcBorders>
              <w:top w:val="dotted" w:sz="4" w:space="0" w:color="auto"/>
              <w:left w:val="dotted" w:sz="4" w:space="0" w:color="auto"/>
              <w:bottom w:val="dotted" w:sz="4" w:space="0" w:color="auto"/>
              <w:right w:val="dotted" w:sz="4" w:space="0" w:color="auto"/>
            </w:tcBorders>
            <w:vAlign w:val="center"/>
          </w:tcPr>
          <w:p w14:paraId="5D271291"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549" w:type="pct"/>
            <w:tcBorders>
              <w:top w:val="dotted" w:sz="4" w:space="0" w:color="auto"/>
              <w:left w:val="dotted" w:sz="4" w:space="0" w:color="auto"/>
              <w:bottom w:val="dotted" w:sz="4" w:space="0" w:color="auto"/>
              <w:right w:val="dotted" w:sz="4" w:space="0" w:color="auto"/>
            </w:tcBorders>
            <w:vAlign w:val="center"/>
          </w:tcPr>
          <w:p w14:paraId="3F00282E"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67" w:type="pct"/>
            <w:tcBorders>
              <w:top w:val="dotted" w:sz="4" w:space="0" w:color="auto"/>
              <w:left w:val="dotted" w:sz="4" w:space="0" w:color="auto"/>
              <w:bottom w:val="dotted" w:sz="4" w:space="0" w:color="auto"/>
              <w:right w:val="dotted" w:sz="4" w:space="0" w:color="auto"/>
            </w:tcBorders>
            <w:vAlign w:val="center"/>
          </w:tcPr>
          <w:p w14:paraId="04124EF2"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42" w:type="pct"/>
            <w:tcBorders>
              <w:top w:val="dotted" w:sz="4" w:space="0" w:color="auto"/>
              <w:left w:val="dotted" w:sz="4" w:space="0" w:color="auto"/>
              <w:bottom w:val="dotted" w:sz="4" w:space="0" w:color="auto"/>
              <w:right w:val="dotted" w:sz="4" w:space="0" w:color="auto"/>
            </w:tcBorders>
            <w:vAlign w:val="center"/>
          </w:tcPr>
          <w:p w14:paraId="4D6B5269"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55" w:type="pct"/>
            <w:tcBorders>
              <w:top w:val="dotted" w:sz="4" w:space="0" w:color="auto"/>
              <w:left w:val="dotted" w:sz="4" w:space="0" w:color="auto"/>
              <w:bottom w:val="dotted" w:sz="4" w:space="0" w:color="auto"/>
              <w:right w:val="dotted" w:sz="4" w:space="0" w:color="auto"/>
            </w:tcBorders>
            <w:vAlign w:val="center"/>
          </w:tcPr>
          <w:p w14:paraId="29455E56" w14:textId="77777777" w:rsidR="008959A2" w:rsidRPr="00D02FC8" w:rsidRDefault="008959A2" w:rsidP="00D6442C">
            <w:pPr>
              <w:snapToGrid w:val="0"/>
              <w:jc w:val="center"/>
              <w:rPr>
                <w:rFonts w:ascii="Arial" w:hAnsi="Arial" w:cs="Arial"/>
              </w:rPr>
            </w:pPr>
            <w:r w:rsidRPr="00D02FC8">
              <w:rPr>
                <w:rFonts w:ascii="Arial" w:hAnsi="Arial" w:cs="Arial"/>
              </w:rPr>
              <w:t>5</w:t>
            </w:r>
          </w:p>
        </w:tc>
        <w:tc>
          <w:tcPr>
            <w:tcW w:w="251" w:type="pct"/>
            <w:tcBorders>
              <w:top w:val="dotted" w:sz="4" w:space="0" w:color="auto"/>
              <w:left w:val="dotted" w:sz="4" w:space="0" w:color="auto"/>
              <w:bottom w:val="dotted" w:sz="4" w:space="0" w:color="auto"/>
              <w:right w:val="dotted" w:sz="4" w:space="0" w:color="auto"/>
            </w:tcBorders>
            <w:vAlign w:val="center"/>
          </w:tcPr>
          <w:p w14:paraId="6540DB10" w14:textId="77777777" w:rsidR="008959A2" w:rsidRPr="00D02FC8" w:rsidRDefault="008959A2" w:rsidP="00D6442C">
            <w:pPr>
              <w:snapToGrid w:val="0"/>
              <w:jc w:val="center"/>
              <w:rPr>
                <w:rFonts w:ascii="Arial" w:hAnsi="Arial" w:cs="Arial"/>
              </w:rPr>
            </w:pPr>
            <w:r w:rsidRPr="00D02FC8">
              <w:rPr>
                <w:rFonts w:ascii="Arial" w:hAnsi="Arial" w:cs="Arial"/>
              </w:rPr>
              <w:t>88</w:t>
            </w:r>
          </w:p>
        </w:tc>
        <w:tc>
          <w:tcPr>
            <w:tcW w:w="234" w:type="pct"/>
            <w:tcBorders>
              <w:top w:val="dotted" w:sz="4" w:space="0" w:color="auto"/>
              <w:left w:val="dotted" w:sz="4" w:space="0" w:color="auto"/>
              <w:bottom w:val="dotted" w:sz="4" w:space="0" w:color="auto"/>
              <w:right w:val="dotted" w:sz="4" w:space="0" w:color="auto"/>
            </w:tcBorders>
            <w:vAlign w:val="center"/>
          </w:tcPr>
          <w:p w14:paraId="0420DC25"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385" w:type="pct"/>
            <w:tcBorders>
              <w:top w:val="dotted" w:sz="4" w:space="0" w:color="auto"/>
              <w:left w:val="dotted" w:sz="4" w:space="0" w:color="auto"/>
              <w:bottom w:val="dotted" w:sz="4" w:space="0" w:color="auto"/>
              <w:right w:val="dotted" w:sz="4" w:space="0" w:color="auto"/>
            </w:tcBorders>
          </w:tcPr>
          <w:p w14:paraId="7BAA170F" w14:textId="77777777" w:rsidR="008959A2" w:rsidRPr="00D02FC8" w:rsidRDefault="008959A2" w:rsidP="00D6442C">
            <w:pPr>
              <w:snapToGrid w:val="0"/>
              <w:jc w:val="center"/>
              <w:rPr>
                <w:rFonts w:ascii="Arial" w:hAnsi="Arial" w:cs="Arial"/>
              </w:rPr>
            </w:pPr>
          </w:p>
        </w:tc>
      </w:tr>
      <w:tr w:rsidR="0007035F" w:rsidRPr="005C56B6" w14:paraId="6A46AD87" w14:textId="77777777" w:rsidTr="0007035F">
        <w:tc>
          <w:tcPr>
            <w:tcW w:w="1776" w:type="pct"/>
            <w:tcBorders>
              <w:top w:val="dotted" w:sz="4" w:space="0" w:color="auto"/>
              <w:left w:val="dotted" w:sz="4" w:space="0" w:color="auto"/>
              <w:bottom w:val="dotted" w:sz="4" w:space="0" w:color="auto"/>
              <w:right w:val="dotted" w:sz="4" w:space="0" w:color="auto"/>
            </w:tcBorders>
            <w:shd w:val="clear" w:color="auto" w:fill="auto"/>
          </w:tcPr>
          <w:p w14:paraId="05912170" w14:textId="77777777" w:rsidR="008959A2" w:rsidRPr="00051C11" w:rsidRDefault="008959A2" w:rsidP="00D6442C">
            <w:pPr>
              <w:rPr>
                <w:rFonts w:ascii="Arial" w:hAnsi="Arial" w:cs="Arial"/>
                <w:b/>
                <w:szCs w:val="20"/>
              </w:rPr>
            </w:pPr>
            <w:r w:rsidRPr="00051C11">
              <w:rPr>
                <w:rFonts w:ascii="Arial" w:hAnsi="Arial" w:cs="Arial"/>
                <w:b/>
                <w:szCs w:val="20"/>
              </w:rPr>
              <w:t xml:space="preserve">DISO17. </w:t>
            </w:r>
            <w:r w:rsidRPr="00051C11">
              <w:rPr>
                <w:rFonts w:ascii="Arial" w:hAnsi="Arial" w:cs="Arial"/>
                <w:szCs w:val="20"/>
              </w:rPr>
              <w:t xml:space="preserve">Shootings </w:t>
            </w:r>
            <w:r w:rsidRPr="00051C11">
              <w:rPr>
                <w:rFonts w:ascii="Arial" w:hAnsi="Arial" w:cs="Arial"/>
                <w:b/>
                <w:szCs w:val="20"/>
              </w:rPr>
              <w:t>here</w:t>
            </w:r>
            <w:r w:rsidRPr="00051C11">
              <w:rPr>
                <w:rFonts w:ascii="Arial" w:hAnsi="Arial" w:cs="Arial"/>
                <w:szCs w:val="20"/>
              </w:rPr>
              <w:t xml:space="preserve"> in </w:t>
            </w:r>
            <w:r w:rsidRPr="00051C11">
              <w:rPr>
                <w:rFonts w:ascii="Arial" w:hAnsi="Arial" w:cs="Arial"/>
                <w:b/>
                <w:szCs w:val="20"/>
              </w:rPr>
              <w:t>your</w:t>
            </w:r>
            <w:r w:rsidRPr="00051C11">
              <w:rPr>
                <w:rFonts w:ascii="Arial" w:hAnsi="Arial" w:cs="Arial"/>
                <w:szCs w:val="20"/>
              </w:rPr>
              <w:t xml:space="preserve"> neighborhood</w:t>
            </w:r>
            <w:r w:rsidRPr="00051C11">
              <w:rPr>
                <w:rFonts w:ascii="Arial" w:hAnsi="Arial" w:cs="Arial"/>
                <w:b/>
                <w:szCs w:val="20"/>
              </w:rPr>
              <w:t xml:space="preserve"> </w:t>
            </w:r>
          </w:p>
        </w:tc>
        <w:tc>
          <w:tcPr>
            <w:tcW w:w="442" w:type="pct"/>
            <w:tcBorders>
              <w:top w:val="dotted" w:sz="4" w:space="0" w:color="auto"/>
              <w:left w:val="dotted" w:sz="4" w:space="0" w:color="auto"/>
              <w:bottom w:val="dotted" w:sz="4" w:space="0" w:color="auto"/>
              <w:right w:val="dotted" w:sz="4" w:space="0" w:color="auto"/>
            </w:tcBorders>
            <w:shd w:val="clear" w:color="auto" w:fill="auto"/>
            <w:vAlign w:val="center"/>
          </w:tcPr>
          <w:p w14:paraId="2BBC8454" w14:textId="77777777" w:rsidR="008959A2" w:rsidRPr="00051C11" w:rsidRDefault="008959A2" w:rsidP="00D6442C">
            <w:pPr>
              <w:snapToGrid w:val="0"/>
              <w:jc w:val="center"/>
              <w:rPr>
                <w:rFonts w:ascii="Arial" w:hAnsi="Arial" w:cs="Arial"/>
              </w:rPr>
            </w:pPr>
            <w:r w:rsidRPr="00051C11">
              <w:rPr>
                <w:rFonts w:ascii="Arial" w:hAnsi="Arial" w:cs="Arial"/>
              </w:rPr>
              <w:t>1</w:t>
            </w:r>
          </w:p>
        </w:tc>
        <w:tc>
          <w:tcPr>
            <w:tcW w:w="549" w:type="pct"/>
            <w:tcBorders>
              <w:top w:val="dotted" w:sz="4" w:space="0" w:color="auto"/>
              <w:left w:val="dotted" w:sz="4" w:space="0" w:color="auto"/>
              <w:bottom w:val="dotted" w:sz="4" w:space="0" w:color="auto"/>
              <w:right w:val="dotted" w:sz="4" w:space="0" w:color="auto"/>
            </w:tcBorders>
            <w:shd w:val="clear" w:color="auto" w:fill="auto"/>
            <w:vAlign w:val="center"/>
          </w:tcPr>
          <w:p w14:paraId="7A2D5EA8" w14:textId="77777777" w:rsidR="008959A2" w:rsidRPr="00051C11" w:rsidRDefault="008959A2" w:rsidP="00D6442C">
            <w:pPr>
              <w:snapToGrid w:val="0"/>
              <w:jc w:val="center"/>
              <w:rPr>
                <w:rFonts w:ascii="Arial" w:hAnsi="Arial" w:cs="Arial"/>
              </w:rPr>
            </w:pPr>
            <w:r w:rsidRPr="00051C11">
              <w:rPr>
                <w:rFonts w:ascii="Arial" w:hAnsi="Arial" w:cs="Arial"/>
              </w:rPr>
              <w:t>2</w:t>
            </w:r>
          </w:p>
        </w:tc>
        <w:tc>
          <w:tcPr>
            <w:tcW w:w="467" w:type="pct"/>
            <w:tcBorders>
              <w:top w:val="dotted" w:sz="4" w:space="0" w:color="auto"/>
              <w:left w:val="dotted" w:sz="4" w:space="0" w:color="auto"/>
              <w:bottom w:val="dotted" w:sz="4" w:space="0" w:color="auto"/>
              <w:right w:val="dotted" w:sz="4" w:space="0" w:color="auto"/>
            </w:tcBorders>
            <w:shd w:val="clear" w:color="auto" w:fill="auto"/>
            <w:vAlign w:val="center"/>
          </w:tcPr>
          <w:p w14:paraId="3995528F" w14:textId="77777777" w:rsidR="008959A2" w:rsidRPr="00051C11" w:rsidRDefault="008959A2" w:rsidP="00D6442C">
            <w:pPr>
              <w:snapToGrid w:val="0"/>
              <w:jc w:val="center"/>
              <w:rPr>
                <w:rFonts w:ascii="Arial" w:hAnsi="Arial" w:cs="Arial"/>
              </w:rPr>
            </w:pPr>
            <w:r w:rsidRPr="00051C11">
              <w:rPr>
                <w:rFonts w:ascii="Arial" w:hAnsi="Arial" w:cs="Arial"/>
              </w:rPr>
              <w:t>3</w:t>
            </w:r>
          </w:p>
        </w:tc>
        <w:tc>
          <w:tcPr>
            <w:tcW w:w="442" w:type="pct"/>
            <w:tcBorders>
              <w:top w:val="dotted" w:sz="4" w:space="0" w:color="auto"/>
              <w:left w:val="dotted" w:sz="4" w:space="0" w:color="auto"/>
              <w:bottom w:val="dotted" w:sz="4" w:space="0" w:color="auto"/>
              <w:right w:val="dotted" w:sz="4" w:space="0" w:color="auto"/>
            </w:tcBorders>
            <w:shd w:val="clear" w:color="auto" w:fill="auto"/>
            <w:vAlign w:val="center"/>
          </w:tcPr>
          <w:p w14:paraId="308D17C9" w14:textId="77777777" w:rsidR="008959A2" w:rsidRPr="00051C11" w:rsidRDefault="008959A2" w:rsidP="00D6442C">
            <w:pPr>
              <w:snapToGrid w:val="0"/>
              <w:jc w:val="center"/>
              <w:rPr>
                <w:rFonts w:ascii="Arial" w:hAnsi="Arial" w:cs="Arial"/>
              </w:rPr>
            </w:pPr>
            <w:r w:rsidRPr="00051C11">
              <w:rPr>
                <w:rFonts w:ascii="Arial" w:hAnsi="Arial" w:cs="Arial"/>
              </w:rPr>
              <w:t>4</w:t>
            </w:r>
          </w:p>
        </w:tc>
        <w:tc>
          <w:tcPr>
            <w:tcW w:w="455" w:type="pct"/>
            <w:tcBorders>
              <w:top w:val="dotted" w:sz="4" w:space="0" w:color="auto"/>
              <w:left w:val="dotted" w:sz="4" w:space="0" w:color="auto"/>
              <w:bottom w:val="dotted" w:sz="4" w:space="0" w:color="auto"/>
              <w:right w:val="dotted" w:sz="4" w:space="0" w:color="auto"/>
            </w:tcBorders>
            <w:shd w:val="clear" w:color="auto" w:fill="auto"/>
            <w:vAlign w:val="center"/>
          </w:tcPr>
          <w:p w14:paraId="2FD639B6" w14:textId="77777777" w:rsidR="008959A2" w:rsidRPr="00051C11" w:rsidRDefault="008959A2" w:rsidP="00D6442C">
            <w:pPr>
              <w:snapToGrid w:val="0"/>
              <w:jc w:val="center"/>
              <w:rPr>
                <w:rFonts w:ascii="Arial" w:hAnsi="Arial" w:cs="Arial"/>
              </w:rPr>
            </w:pPr>
            <w:r w:rsidRPr="00051C11">
              <w:rPr>
                <w:rFonts w:ascii="Arial" w:hAnsi="Arial" w:cs="Arial"/>
              </w:rPr>
              <w:t>5</w:t>
            </w:r>
          </w:p>
        </w:tc>
        <w:tc>
          <w:tcPr>
            <w:tcW w:w="251" w:type="pct"/>
            <w:tcBorders>
              <w:top w:val="dotted" w:sz="4" w:space="0" w:color="auto"/>
              <w:left w:val="dotted" w:sz="4" w:space="0" w:color="auto"/>
              <w:bottom w:val="dotted" w:sz="4" w:space="0" w:color="auto"/>
              <w:right w:val="dotted" w:sz="4" w:space="0" w:color="auto"/>
            </w:tcBorders>
            <w:shd w:val="clear" w:color="auto" w:fill="auto"/>
            <w:vAlign w:val="center"/>
          </w:tcPr>
          <w:p w14:paraId="4870BDBA" w14:textId="77777777" w:rsidR="008959A2" w:rsidRPr="00051C11" w:rsidRDefault="008959A2" w:rsidP="00D6442C">
            <w:pPr>
              <w:snapToGrid w:val="0"/>
              <w:jc w:val="center"/>
              <w:rPr>
                <w:rFonts w:ascii="Arial" w:hAnsi="Arial" w:cs="Arial"/>
              </w:rPr>
            </w:pPr>
            <w:r w:rsidRPr="00051C11">
              <w:rPr>
                <w:rFonts w:ascii="Arial" w:hAnsi="Arial" w:cs="Arial"/>
              </w:rPr>
              <w:t>88</w:t>
            </w:r>
          </w:p>
        </w:tc>
        <w:tc>
          <w:tcPr>
            <w:tcW w:w="234" w:type="pct"/>
            <w:tcBorders>
              <w:top w:val="dotted" w:sz="4" w:space="0" w:color="auto"/>
              <w:left w:val="dotted" w:sz="4" w:space="0" w:color="auto"/>
              <w:bottom w:val="dotted" w:sz="4" w:space="0" w:color="auto"/>
              <w:right w:val="dotted" w:sz="4" w:space="0" w:color="auto"/>
            </w:tcBorders>
            <w:shd w:val="clear" w:color="auto" w:fill="auto"/>
            <w:vAlign w:val="center"/>
          </w:tcPr>
          <w:p w14:paraId="282B74C5" w14:textId="77777777" w:rsidR="008959A2" w:rsidRPr="008843AF" w:rsidRDefault="008959A2" w:rsidP="00D6442C">
            <w:pPr>
              <w:snapToGrid w:val="0"/>
              <w:jc w:val="center"/>
              <w:rPr>
                <w:rFonts w:ascii="Arial" w:hAnsi="Arial" w:cs="Arial"/>
              </w:rPr>
            </w:pPr>
            <w:r w:rsidRPr="00051C11">
              <w:rPr>
                <w:rFonts w:ascii="Arial" w:hAnsi="Arial" w:cs="Arial"/>
              </w:rPr>
              <w:t>98</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262B6822" w14:textId="77777777" w:rsidR="008959A2" w:rsidRPr="00A7604E" w:rsidRDefault="008959A2" w:rsidP="00D6442C">
            <w:pPr>
              <w:snapToGrid w:val="0"/>
              <w:jc w:val="center"/>
              <w:rPr>
                <w:rFonts w:ascii="Arial" w:hAnsi="Arial" w:cs="Arial"/>
              </w:rPr>
            </w:pPr>
          </w:p>
        </w:tc>
      </w:tr>
    </w:tbl>
    <w:p w14:paraId="347BF154" w14:textId="77777777" w:rsidR="008959A2" w:rsidRDefault="008959A2" w:rsidP="008959A2">
      <w:pPr>
        <w:rPr>
          <w:rFonts w:ascii="Arial" w:hAnsi="Arial" w:cs="Arial"/>
          <w:highlight w:val="lightGray"/>
        </w:rPr>
      </w:pPr>
    </w:p>
    <w:p w14:paraId="11E602D4" w14:textId="77777777" w:rsidR="00DB6F6B" w:rsidRDefault="00DB6F6B" w:rsidP="008959A2">
      <w:pPr>
        <w:rPr>
          <w:rFonts w:ascii="Arial" w:hAnsi="Arial" w:cs="Arial"/>
          <w:highlight w:val="lightGray"/>
        </w:rPr>
      </w:pPr>
    </w:p>
    <w:tbl>
      <w:tblPr>
        <w:tblW w:w="545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074"/>
        <w:gridCol w:w="1085"/>
        <w:gridCol w:w="1079"/>
        <w:gridCol w:w="809"/>
        <w:gridCol w:w="924"/>
        <w:gridCol w:w="790"/>
        <w:gridCol w:w="742"/>
        <w:gridCol w:w="587"/>
        <w:gridCol w:w="684"/>
        <w:gridCol w:w="679"/>
      </w:tblGrid>
      <w:tr w:rsidR="008959A2" w:rsidRPr="005C56B6" w14:paraId="03691DEB" w14:textId="77777777" w:rsidTr="00DB6F6B">
        <w:trPr>
          <w:trHeight w:val="109"/>
          <w:tblHeader/>
        </w:trPr>
        <w:tc>
          <w:tcPr>
            <w:tcW w:w="1470" w:type="pct"/>
          </w:tcPr>
          <w:p w14:paraId="4007344A" w14:textId="77777777" w:rsidR="008959A2" w:rsidRPr="005C56B6" w:rsidRDefault="008959A2" w:rsidP="00D6442C">
            <w:pPr>
              <w:rPr>
                <w:rFonts w:ascii="Arial" w:hAnsi="Arial" w:cs="Arial"/>
                <w:szCs w:val="20"/>
              </w:rPr>
            </w:pPr>
            <w:r w:rsidRPr="005C56B6">
              <w:rPr>
                <w:rFonts w:ascii="Arial" w:hAnsi="Arial" w:cs="Arial"/>
                <w:szCs w:val="20"/>
              </w:rPr>
              <w:t xml:space="preserve">Given your experience or what you have heard, which of following criminal acts </w:t>
            </w:r>
            <w:r>
              <w:rPr>
                <w:rFonts w:ascii="Arial" w:hAnsi="Arial" w:cs="Arial"/>
                <w:szCs w:val="20"/>
              </w:rPr>
              <w:t xml:space="preserve">have </w:t>
            </w:r>
            <w:r w:rsidRPr="005C56B6">
              <w:rPr>
                <w:rFonts w:ascii="Arial" w:hAnsi="Arial" w:cs="Arial"/>
                <w:szCs w:val="20"/>
              </w:rPr>
              <w:t xml:space="preserve">happened in the last 12 months in your </w:t>
            </w:r>
            <w:r w:rsidRPr="0007035F">
              <w:rPr>
                <w:rFonts w:ascii="Arial" w:hAnsi="Arial" w:cs="Arial"/>
                <w:szCs w:val="20"/>
              </w:rPr>
              <w:t>neighborhood</w:t>
            </w:r>
            <w:r>
              <w:rPr>
                <w:rFonts w:ascii="Arial" w:hAnsi="Arial" w:cs="Arial"/>
                <w:szCs w:val="20"/>
              </w:rPr>
              <w:t>.</w:t>
            </w:r>
          </w:p>
        </w:tc>
        <w:tc>
          <w:tcPr>
            <w:tcW w:w="519" w:type="pct"/>
            <w:vAlign w:val="center"/>
          </w:tcPr>
          <w:p w14:paraId="6F6DDA57"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Yes</w:t>
            </w:r>
          </w:p>
        </w:tc>
        <w:tc>
          <w:tcPr>
            <w:tcW w:w="516" w:type="pct"/>
            <w:vAlign w:val="center"/>
          </w:tcPr>
          <w:p w14:paraId="645E252D"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No</w:t>
            </w:r>
          </w:p>
        </w:tc>
        <w:tc>
          <w:tcPr>
            <w:tcW w:w="387" w:type="pct"/>
            <w:vAlign w:val="center"/>
          </w:tcPr>
          <w:p w14:paraId="0AC52D02"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Once a week</w:t>
            </w:r>
          </w:p>
          <w:p w14:paraId="495C4A4B" w14:textId="77777777" w:rsidR="008959A2" w:rsidRPr="005C56B6" w:rsidRDefault="008959A2" w:rsidP="00DB6F6B">
            <w:pPr>
              <w:jc w:val="center"/>
              <w:rPr>
                <w:rFonts w:ascii="Arial" w:hAnsi="Arial" w:cs="Arial"/>
                <w:b/>
                <w:bCs/>
                <w:sz w:val="18"/>
                <w:szCs w:val="18"/>
              </w:rPr>
            </w:pPr>
          </w:p>
        </w:tc>
        <w:tc>
          <w:tcPr>
            <w:tcW w:w="442" w:type="pct"/>
            <w:vAlign w:val="center"/>
          </w:tcPr>
          <w:p w14:paraId="749AEB4C"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month</w:t>
            </w:r>
          </w:p>
        </w:tc>
        <w:tc>
          <w:tcPr>
            <w:tcW w:w="378" w:type="pct"/>
            <w:vAlign w:val="center"/>
          </w:tcPr>
          <w:p w14:paraId="7641AA75"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year</w:t>
            </w:r>
          </w:p>
          <w:p w14:paraId="5035416A" w14:textId="77777777" w:rsidR="008959A2" w:rsidRPr="005C56B6" w:rsidRDefault="008959A2" w:rsidP="00DB6F6B">
            <w:pPr>
              <w:jc w:val="center"/>
              <w:rPr>
                <w:rFonts w:ascii="Arial" w:hAnsi="Arial" w:cs="Arial"/>
                <w:b/>
                <w:sz w:val="18"/>
                <w:szCs w:val="18"/>
              </w:rPr>
            </w:pPr>
          </w:p>
        </w:tc>
        <w:tc>
          <w:tcPr>
            <w:tcW w:w="355" w:type="pct"/>
            <w:vAlign w:val="center"/>
          </w:tcPr>
          <w:p w14:paraId="261B638A"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DK</w:t>
            </w:r>
          </w:p>
        </w:tc>
        <w:tc>
          <w:tcPr>
            <w:tcW w:w="281" w:type="pct"/>
            <w:vAlign w:val="center"/>
          </w:tcPr>
          <w:p w14:paraId="03C66B6B"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DA</w:t>
            </w:r>
          </w:p>
        </w:tc>
        <w:tc>
          <w:tcPr>
            <w:tcW w:w="652" w:type="pct"/>
            <w:gridSpan w:val="2"/>
            <w:vAlign w:val="center"/>
          </w:tcPr>
          <w:p w14:paraId="6E13A9E1"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N/A</w:t>
            </w:r>
          </w:p>
        </w:tc>
      </w:tr>
      <w:tr w:rsidR="008959A2" w:rsidRPr="005C56B6" w14:paraId="19188464" w14:textId="77777777">
        <w:trPr>
          <w:trHeight w:val="683"/>
        </w:trPr>
        <w:tc>
          <w:tcPr>
            <w:tcW w:w="1470" w:type="pct"/>
            <w:vMerge w:val="restart"/>
          </w:tcPr>
          <w:p w14:paraId="72AD798A" w14:textId="77777777" w:rsidR="008959A2" w:rsidRPr="005C56B6" w:rsidRDefault="008959A2" w:rsidP="00D6442C">
            <w:pPr>
              <w:rPr>
                <w:rFonts w:ascii="Arial" w:hAnsi="Arial" w:cs="Arial"/>
                <w:szCs w:val="20"/>
              </w:rPr>
            </w:pPr>
            <w:r w:rsidRPr="005C56B6">
              <w:rPr>
                <w:rFonts w:ascii="Arial" w:hAnsi="Arial" w:cs="Arial"/>
                <w:b/>
                <w:szCs w:val="20"/>
              </w:rPr>
              <w:t xml:space="preserve">VICBAR1. </w:t>
            </w:r>
            <w:r w:rsidRPr="005C56B6">
              <w:rPr>
                <w:rFonts w:ascii="Arial" w:hAnsi="Arial" w:cs="Arial"/>
                <w:szCs w:val="20"/>
              </w:rPr>
              <w:t xml:space="preserve">Were there burglaries in the last 12 months in </w:t>
            </w:r>
            <w:r w:rsidRPr="003B1B62">
              <w:rPr>
                <w:rFonts w:ascii="Arial" w:hAnsi="Arial" w:cs="Arial"/>
                <w:szCs w:val="20"/>
              </w:rPr>
              <w:t xml:space="preserve">your </w:t>
            </w:r>
            <w:r w:rsidRPr="0007035F">
              <w:rPr>
                <w:rFonts w:ascii="Arial" w:hAnsi="Arial" w:cs="Arial"/>
                <w:szCs w:val="20"/>
              </w:rPr>
              <w:t>neighborhood</w:t>
            </w:r>
            <w:r w:rsidRPr="003B1B62">
              <w:rPr>
                <w:rFonts w:ascii="Arial" w:hAnsi="Arial" w:cs="Arial"/>
                <w:szCs w:val="20"/>
              </w:rPr>
              <w:t>?</w:t>
            </w:r>
          </w:p>
        </w:tc>
        <w:tc>
          <w:tcPr>
            <w:tcW w:w="519" w:type="pct"/>
            <w:vMerge w:val="restart"/>
          </w:tcPr>
          <w:p w14:paraId="041C93AE" w14:textId="77777777" w:rsidR="008959A2" w:rsidRPr="00A21C2F" w:rsidRDefault="008959A2" w:rsidP="00D6442C">
            <w:pPr>
              <w:jc w:val="center"/>
              <w:rPr>
                <w:rFonts w:ascii="Arial" w:hAnsi="Arial" w:cs="Arial"/>
                <w:bCs/>
                <w:szCs w:val="20"/>
              </w:rPr>
            </w:pPr>
            <w:r w:rsidRPr="00A21C2F">
              <w:rPr>
                <w:rFonts w:ascii="Arial" w:hAnsi="Arial" w:cs="Arial"/>
                <w:bCs/>
                <w:szCs w:val="20"/>
              </w:rPr>
              <w:t>1</w:t>
            </w:r>
          </w:p>
          <w:p w14:paraId="575A2718" w14:textId="77777777" w:rsidR="008959A2" w:rsidRPr="003A76DB" w:rsidRDefault="008959A2" w:rsidP="00D6442C">
            <w:pPr>
              <w:jc w:val="center"/>
              <w:rPr>
                <w:rFonts w:ascii="Arial" w:hAnsi="Arial" w:cs="Arial"/>
                <w:b/>
                <w:bCs/>
                <w:sz w:val="16"/>
                <w:szCs w:val="16"/>
              </w:rPr>
            </w:pPr>
            <w:r w:rsidRPr="003A76DB">
              <w:rPr>
                <w:rFonts w:ascii="Arial" w:hAnsi="Arial" w:cs="Arial"/>
                <w:b/>
                <w:bCs/>
                <w:sz w:val="16"/>
                <w:szCs w:val="16"/>
              </w:rPr>
              <w:t>[Continue]</w:t>
            </w:r>
          </w:p>
        </w:tc>
        <w:tc>
          <w:tcPr>
            <w:tcW w:w="516" w:type="pct"/>
            <w:vMerge w:val="restart"/>
          </w:tcPr>
          <w:p w14:paraId="389A95FE" w14:textId="77777777" w:rsidR="008959A2" w:rsidRPr="00A21C2F" w:rsidRDefault="008959A2" w:rsidP="00D6442C">
            <w:pPr>
              <w:jc w:val="center"/>
              <w:rPr>
                <w:rFonts w:ascii="Arial" w:hAnsi="Arial" w:cs="Arial"/>
                <w:bCs/>
                <w:szCs w:val="20"/>
              </w:rPr>
            </w:pPr>
            <w:r w:rsidRPr="00A21C2F">
              <w:rPr>
                <w:rFonts w:ascii="Arial" w:hAnsi="Arial" w:cs="Arial"/>
                <w:bCs/>
                <w:szCs w:val="20"/>
              </w:rPr>
              <w:t>2</w:t>
            </w:r>
          </w:p>
          <w:p w14:paraId="1D78F5AF" w14:textId="77777777" w:rsidR="008959A2" w:rsidRPr="003A76DB" w:rsidRDefault="008959A2" w:rsidP="00D6442C">
            <w:pPr>
              <w:jc w:val="center"/>
              <w:rPr>
                <w:rFonts w:ascii="Arial" w:hAnsi="Arial" w:cs="Arial"/>
                <w:b/>
                <w:bCs/>
                <w:sz w:val="16"/>
                <w:szCs w:val="16"/>
              </w:rPr>
            </w:pPr>
            <w:r w:rsidRPr="003A76DB">
              <w:rPr>
                <w:rFonts w:ascii="Arial" w:hAnsi="Arial" w:cs="Arial"/>
                <w:b/>
                <w:bCs/>
                <w:sz w:val="16"/>
                <w:szCs w:val="16"/>
              </w:rPr>
              <w:t>[Skip to VICBAR3]</w:t>
            </w:r>
          </w:p>
        </w:tc>
        <w:tc>
          <w:tcPr>
            <w:tcW w:w="387" w:type="pct"/>
            <w:vMerge w:val="restart"/>
          </w:tcPr>
          <w:p w14:paraId="44760E32" w14:textId="77777777" w:rsidR="008959A2" w:rsidRPr="005C56B6" w:rsidRDefault="008959A2" w:rsidP="00D6442C">
            <w:pPr>
              <w:jc w:val="center"/>
              <w:rPr>
                <w:rFonts w:ascii="Arial" w:hAnsi="Arial" w:cs="Arial"/>
                <w:b/>
                <w:bCs/>
                <w:szCs w:val="20"/>
              </w:rPr>
            </w:pPr>
          </w:p>
        </w:tc>
        <w:tc>
          <w:tcPr>
            <w:tcW w:w="442" w:type="pct"/>
            <w:vMerge w:val="restart"/>
          </w:tcPr>
          <w:p w14:paraId="000B62EB" w14:textId="77777777" w:rsidR="008959A2" w:rsidRPr="005C56B6" w:rsidRDefault="008959A2" w:rsidP="00D6442C">
            <w:pPr>
              <w:rPr>
                <w:rFonts w:ascii="Arial" w:hAnsi="Arial" w:cs="Arial"/>
                <w:szCs w:val="20"/>
              </w:rPr>
            </w:pPr>
          </w:p>
        </w:tc>
        <w:tc>
          <w:tcPr>
            <w:tcW w:w="378" w:type="pct"/>
            <w:vMerge w:val="restart"/>
          </w:tcPr>
          <w:p w14:paraId="4FDE812D" w14:textId="77777777" w:rsidR="008959A2" w:rsidRPr="005C56B6" w:rsidRDefault="008959A2" w:rsidP="00D6442C">
            <w:pPr>
              <w:rPr>
                <w:rFonts w:ascii="Arial" w:hAnsi="Arial" w:cs="Arial"/>
                <w:szCs w:val="20"/>
              </w:rPr>
            </w:pPr>
          </w:p>
        </w:tc>
        <w:tc>
          <w:tcPr>
            <w:tcW w:w="355" w:type="pct"/>
          </w:tcPr>
          <w:p w14:paraId="260E70D8"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14:paraId="130BD940"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327" w:type="pct"/>
          </w:tcPr>
          <w:p w14:paraId="489A2A5E" w14:textId="77777777" w:rsidR="008959A2" w:rsidRPr="005C56B6" w:rsidRDefault="008959A2" w:rsidP="00D6442C">
            <w:pPr>
              <w:rPr>
                <w:rFonts w:ascii="Arial" w:hAnsi="Arial" w:cs="Arial"/>
                <w:szCs w:val="20"/>
              </w:rPr>
            </w:pPr>
          </w:p>
        </w:tc>
        <w:tc>
          <w:tcPr>
            <w:tcW w:w="325" w:type="pct"/>
          </w:tcPr>
          <w:p w14:paraId="5D5821E0" w14:textId="77777777" w:rsidR="008959A2" w:rsidRPr="005C56B6" w:rsidRDefault="008959A2" w:rsidP="00D6442C">
            <w:pPr>
              <w:rPr>
                <w:rFonts w:ascii="Arial" w:hAnsi="Arial" w:cs="Arial"/>
                <w:szCs w:val="20"/>
              </w:rPr>
            </w:pPr>
          </w:p>
        </w:tc>
      </w:tr>
      <w:tr w:rsidR="008959A2" w:rsidRPr="005C56B6" w14:paraId="24E6A772" w14:textId="77777777">
        <w:trPr>
          <w:trHeight w:val="602"/>
        </w:trPr>
        <w:tc>
          <w:tcPr>
            <w:tcW w:w="1470" w:type="pct"/>
            <w:vMerge/>
          </w:tcPr>
          <w:p w14:paraId="5C9BA706" w14:textId="77777777" w:rsidR="008959A2" w:rsidRPr="005C56B6" w:rsidRDefault="008959A2" w:rsidP="00D6442C">
            <w:pPr>
              <w:rPr>
                <w:rFonts w:ascii="Arial" w:hAnsi="Arial" w:cs="Arial"/>
                <w:b/>
                <w:szCs w:val="20"/>
              </w:rPr>
            </w:pPr>
          </w:p>
        </w:tc>
        <w:tc>
          <w:tcPr>
            <w:tcW w:w="519" w:type="pct"/>
            <w:vMerge/>
          </w:tcPr>
          <w:p w14:paraId="5A6381F2" w14:textId="77777777" w:rsidR="008959A2" w:rsidRPr="005C56B6" w:rsidRDefault="008959A2" w:rsidP="00D6442C">
            <w:pPr>
              <w:jc w:val="center"/>
              <w:rPr>
                <w:rFonts w:ascii="Arial" w:hAnsi="Arial" w:cs="Arial"/>
                <w:bCs/>
                <w:szCs w:val="20"/>
              </w:rPr>
            </w:pPr>
          </w:p>
        </w:tc>
        <w:tc>
          <w:tcPr>
            <w:tcW w:w="516" w:type="pct"/>
            <w:vMerge/>
          </w:tcPr>
          <w:p w14:paraId="367D08EA" w14:textId="77777777" w:rsidR="008959A2" w:rsidRPr="005C56B6" w:rsidRDefault="008959A2" w:rsidP="00D6442C">
            <w:pPr>
              <w:jc w:val="center"/>
              <w:rPr>
                <w:rFonts w:ascii="Arial" w:hAnsi="Arial" w:cs="Arial"/>
                <w:bCs/>
                <w:szCs w:val="20"/>
              </w:rPr>
            </w:pPr>
          </w:p>
        </w:tc>
        <w:tc>
          <w:tcPr>
            <w:tcW w:w="387" w:type="pct"/>
            <w:vMerge/>
          </w:tcPr>
          <w:p w14:paraId="75CBD757" w14:textId="77777777" w:rsidR="008959A2" w:rsidRPr="005C56B6" w:rsidRDefault="008959A2" w:rsidP="00D6442C">
            <w:pPr>
              <w:jc w:val="center"/>
              <w:rPr>
                <w:rFonts w:ascii="Arial" w:hAnsi="Arial" w:cs="Arial"/>
                <w:b/>
                <w:bCs/>
                <w:szCs w:val="20"/>
              </w:rPr>
            </w:pPr>
          </w:p>
        </w:tc>
        <w:tc>
          <w:tcPr>
            <w:tcW w:w="442" w:type="pct"/>
            <w:vMerge/>
          </w:tcPr>
          <w:p w14:paraId="281118BF" w14:textId="77777777" w:rsidR="008959A2" w:rsidRPr="005C56B6" w:rsidRDefault="008959A2" w:rsidP="00D6442C">
            <w:pPr>
              <w:rPr>
                <w:rFonts w:ascii="Arial" w:hAnsi="Arial" w:cs="Arial"/>
                <w:szCs w:val="20"/>
              </w:rPr>
            </w:pPr>
          </w:p>
        </w:tc>
        <w:tc>
          <w:tcPr>
            <w:tcW w:w="378" w:type="pct"/>
            <w:vMerge/>
          </w:tcPr>
          <w:p w14:paraId="32EF1FD8" w14:textId="77777777" w:rsidR="008959A2" w:rsidRPr="005C56B6" w:rsidRDefault="008959A2" w:rsidP="00D6442C">
            <w:pPr>
              <w:rPr>
                <w:rFonts w:ascii="Arial" w:hAnsi="Arial" w:cs="Arial"/>
                <w:szCs w:val="20"/>
              </w:rPr>
            </w:pPr>
          </w:p>
        </w:tc>
        <w:tc>
          <w:tcPr>
            <w:tcW w:w="636" w:type="pct"/>
            <w:gridSpan w:val="2"/>
          </w:tcPr>
          <w:p w14:paraId="1AA56DC0" w14:textId="77777777" w:rsidR="008959A2" w:rsidRPr="005C56B6" w:rsidRDefault="008959A2" w:rsidP="00D6442C">
            <w:pPr>
              <w:rPr>
                <w:rFonts w:ascii="Arial" w:hAnsi="Arial" w:cs="Arial"/>
                <w:b/>
                <w:szCs w:val="20"/>
              </w:rPr>
            </w:pPr>
            <w:r>
              <w:rPr>
                <w:rFonts w:ascii="Arial" w:hAnsi="Arial" w:cs="Arial"/>
                <w:b/>
                <w:bCs/>
                <w:szCs w:val="20"/>
              </w:rPr>
              <w:t>[</w:t>
            </w:r>
            <w:r w:rsidRPr="005C56B6">
              <w:rPr>
                <w:rFonts w:ascii="Arial" w:hAnsi="Arial" w:cs="Arial"/>
                <w:b/>
                <w:bCs/>
                <w:szCs w:val="20"/>
              </w:rPr>
              <w:t>Skip to VICBAR3</w:t>
            </w:r>
            <w:r>
              <w:rPr>
                <w:rFonts w:ascii="Arial" w:hAnsi="Arial" w:cs="Arial"/>
                <w:b/>
                <w:bCs/>
                <w:szCs w:val="20"/>
              </w:rPr>
              <w:t>]</w:t>
            </w:r>
          </w:p>
        </w:tc>
        <w:tc>
          <w:tcPr>
            <w:tcW w:w="327" w:type="pct"/>
          </w:tcPr>
          <w:p w14:paraId="57700EC7" w14:textId="77777777" w:rsidR="008959A2" w:rsidRPr="005C56B6" w:rsidRDefault="008959A2" w:rsidP="00D6442C">
            <w:pPr>
              <w:rPr>
                <w:rFonts w:ascii="Arial" w:hAnsi="Arial" w:cs="Arial"/>
                <w:b/>
                <w:bCs/>
                <w:szCs w:val="20"/>
              </w:rPr>
            </w:pPr>
          </w:p>
        </w:tc>
        <w:tc>
          <w:tcPr>
            <w:tcW w:w="325" w:type="pct"/>
          </w:tcPr>
          <w:p w14:paraId="00F3D2B2" w14:textId="77777777" w:rsidR="008959A2" w:rsidRPr="005C56B6" w:rsidRDefault="008959A2" w:rsidP="00D6442C">
            <w:pPr>
              <w:rPr>
                <w:rFonts w:ascii="Arial" w:hAnsi="Arial" w:cs="Arial"/>
                <w:b/>
                <w:bCs/>
                <w:szCs w:val="20"/>
              </w:rPr>
            </w:pPr>
          </w:p>
        </w:tc>
      </w:tr>
      <w:tr w:rsidR="008959A2" w:rsidRPr="005C56B6" w14:paraId="39522576" w14:textId="77777777">
        <w:trPr>
          <w:trHeight w:val="109"/>
        </w:trPr>
        <w:tc>
          <w:tcPr>
            <w:tcW w:w="1470" w:type="pct"/>
          </w:tcPr>
          <w:p w14:paraId="3FB27D68" w14:textId="77777777" w:rsidR="008959A2" w:rsidRDefault="008959A2" w:rsidP="00D6442C">
            <w:pPr>
              <w:rPr>
                <w:rFonts w:ascii="Arial" w:hAnsi="Arial" w:cs="Arial"/>
                <w:b/>
                <w:bCs/>
                <w:szCs w:val="20"/>
              </w:rPr>
            </w:pPr>
          </w:p>
          <w:p w14:paraId="3D81DE94" w14:textId="77777777" w:rsidR="008959A2" w:rsidRPr="005C56B6" w:rsidRDefault="008959A2" w:rsidP="00D6442C">
            <w:pPr>
              <w:rPr>
                <w:rFonts w:ascii="Arial" w:hAnsi="Arial" w:cs="Arial"/>
                <w:szCs w:val="20"/>
              </w:rPr>
            </w:pPr>
            <w:r w:rsidRPr="005C56B6">
              <w:rPr>
                <w:rFonts w:ascii="Arial" w:hAnsi="Arial" w:cs="Arial"/>
                <w:b/>
                <w:bCs/>
                <w:szCs w:val="20"/>
              </w:rPr>
              <w:t xml:space="preserve">VICBAR1F </w:t>
            </w:r>
            <w:r w:rsidRPr="005C56B6">
              <w:rPr>
                <w:rFonts w:ascii="Arial" w:hAnsi="Arial" w:cs="Arial"/>
                <w:bCs/>
                <w:szCs w:val="20"/>
              </w:rPr>
              <w:t>How many times did this occur: once a week, once or twice a month, once or twice a year?</w:t>
            </w:r>
          </w:p>
        </w:tc>
        <w:tc>
          <w:tcPr>
            <w:tcW w:w="519" w:type="pct"/>
            <w:vAlign w:val="center"/>
          </w:tcPr>
          <w:p w14:paraId="3A44A331" w14:textId="77777777" w:rsidR="008959A2" w:rsidRPr="005C56B6" w:rsidRDefault="008959A2" w:rsidP="00D6442C">
            <w:pPr>
              <w:jc w:val="center"/>
              <w:rPr>
                <w:rFonts w:ascii="Arial" w:hAnsi="Arial" w:cs="Arial"/>
                <w:szCs w:val="20"/>
              </w:rPr>
            </w:pPr>
          </w:p>
        </w:tc>
        <w:tc>
          <w:tcPr>
            <w:tcW w:w="516" w:type="pct"/>
            <w:vAlign w:val="center"/>
          </w:tcPr>
          <w:p w14:paraId="763556F4" w14:textId="77777777" w:rsidR="008959A2" w:rsidRPr="005C56B6" w:rsidRDefault="008959A2" w:rsidP="00D6442C">
            <w:pPr>
              <w:jc w:val="center"/>
              <w:rPr>
                <w:rFonts w:ascii="Arial" w:hAnsi="Arial" w:cs="Arial"/>
                <w:szCs w:val="20"/>
              </w:rPr>
            </w:pPr>
          </w:p>
        </w:tc>
        <w:tc>
          <w:tcPr>
            <w:tcW w:w="387" w:type="pct"/>
            <w:vAlign w:val="center"/>
          </w:tcPr>
          <w:p w14:paraId="7755CBC5" w14:textId="77777777" w:rsidR="008959A2" w:rsidRDefault="008959A2" w:rsidP="00D6442C">
            <w:pPr>
              <w:jc w:val="center"/>
              <w:rPr>
                <w:rFonts w:ascii="Arial" w:hAnsi="Arial" w:cs="Arial"/>
                <w:szCs w:val="20"/>
              </w:rPr>
            </w:pPr>
          </w:p>
          <w:p w14:paraId="31772B98"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2" w:type="pct"/>
            <w:vAlign w:val="center"/>
          </w:tcPr>
          <w:p w14:paraId="43D036C4" w14:textId="77777777" w:rsidR="008959A2" w:rsidRDefault="008959A2" w:rsidP="00D6442C">
            <w:pPr>
              <w:jc w:val="center"/>
              <w:rPr>
                <w:rFonts w:ascii="Arial" w:hAnsi="Arial" w:cs="Arial"/>
                <w:szCs w:val="20"/>
              </w:rPr>
            </w:pPr>
          </w:p>
          <w:p w14:paraId="25D1E129"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8" w:type="pct"/>
            <w:vAlign w:val="center"/>
          </w:tcPr>
          <w:p w14:paraId="7FB7A135" w14:textId="77777777" w:rsidR="008959A2" w:rsidRDefault="008959A2" w:rsidP="00D6442C">
            <w:pPr>
              <w:jc w:val="center"/>
              <w:rPr>
                <w:rFonts w:ascii="Arial" w:hAnsi="Arial" w:cs="Arial"/>
                <w:szCs w:val="20"/>
              </w:rPr>
            </w:pPr>
          </w:p>
          <w:p w14:paraId="42B05AC0"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55" w:type="pct"/>
            <w:vAlign w:val="center"/>
          </w:tcPr>
          <w:p w14:paraId="02965231" w14:textId="77777777" w:rsidR="008959A2" w:rsidRDefault="008959A2" w:rsidP="00D6442C">
            <w:pPr>
              <w:jc w:val="center"/>
              <w:rPr>
                <w:rFonts w:ascii="Arial" w:hAnsi="Arial" w:cs="Arial"/>
                <w:szCs w:val="20"/>
              </w:rPr>
            </w:pPr>
          </w:p>
          <w:p w14:paraId="5BDBDE7E"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281" w:type="pct"/>
            <w:vAlign w:val="center"/>
          </w:tcPr>
          <w:p w14:paraId="1CF36690" w14:textId="77777777" w:rsidR="008959A2" w:rsidRDefault="008959A2" w:rsidP="00D6442C">
            <w:pPr>
              <w:jc w:val="center"/>
              <w:rPr>
                <w:rFonts w:ascii="Arial" w:hAnsi="Arial" w:cs="Arial"/>
                <w:szCs w:val="20"/>
              </w:rPr>
            </w:pPr>
          </w:p>
          <w:p w14:paraId="40B2642D"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27" w:type="pct"/>
            <w:vAlign w:val="center"/>
          </w:tcPr>
          <w:p w14:paraId="16B9DF3A" w14:textId="77777777" w:rsidR="008959A2" w:rsidRDefault="008959A2" w:rsidP="00D6442C">
            <w:pPr>
              <w:jc w:val="center"/>
              <w:rPr>
                <w:rFonts w:ascii="Arial" w:hAnsi="Arial" w:cs="Arial"/>
              </w:rPr>
            </w:pPr>
          </w:p>
          <w:p w14:paraId="73B5757B" w14:textId="77777777" w:rsidR="008959A2" w:rsidRPr="005C56B6" w:rsidRDefault="008959A2" w:rsidP="00D6442C">
            <w:pPr>
              <w:jc w:val="center"/>
              <w:rPr>
                <w:rFonts w:ascii="Arial" w:hAnsi="Arial" w:cs="Arial"/>
              </w:rPr>
            </w:pPr>
            <w:r w:rsidRPr="005C56B6">
              <w:rPr>
                <w:rFonts w:ascii="Arial" w:hAnsi="Arial" w:cs="Arial"/>
              </w:rPr>
              <w:t>99</w:t>
            </w:r>
          </w:p>
        </w:tc>
        <w:tc>
          <w:tcPr>
            <w:tcW w:w="325" w:type="pct"/>
          </w:tcPr>
          <w:p w14:paraId="1368DF7B" w14:textId="77777777" w:rsidR="008959A2" w:rsidRPr="005C56B6" w:rsidRDefault="008959A2" w:rsidP="00D6442C">
            <w:pPr>
              <w:jc w:val="center"/>
              <w:rPr>
                <w:rFonts w:ascii="Arial" w:hAnsi="Arial" w:cs="Arial"/>
              </w:rPr>
            </w:pPr>
          </w:p>
        </w:tc>
      </w:tr>
      <w:tr w:rsidR="008959A2" w:rsidRPr="005C56B6" w14:paraId="1DE0C177" w14:textId="77777777">
        <w:trPr>
          <w:cantSplit/>
          <w:trHeight w:val="683"/>
        </w:trPr>
        <w:tc>
          <w:tcPr>
            <w:tcW w:w="1470" w:type="pct"/>
            <w:vMerge w:val="restart"/>
          </w:tcPr>
          <w:p w14:paraId="1F73E70D" w14:textId="77777777" w:rsidR="008959A2" w:rsidRPr="005C56B6" w:rsidRDefault="008959A2" w:rsidP="00D6442C">
            <w:pPr>
              <w:rPr>
                <w:rFonts w:ascii="Arial" w:hAnsi="Arial" w:cs="Arial"/>
                <w:szCs w:val="20"/>
              </w:rPr>
            </w:pPr>
            <w:r w:rsidRPr="005C56B6">
              <w:rPr>
                <w:rFonts w:ascii="Arial" w:hAnsi="Arial" w:cs="Arial"/>
                <w:b/>
                <w:szCs w:val="20"/>
              </w:rPr>
              <w:t>VICBAR3</w:t>
            </w:r>
            <w:r w:rsidRPr="005C56B6">
              <w:rPr>
                <w:rFonts w:ascii="Arial" w:hAnsi="Arial" w:cs="Arial"/>
                <w:szCs w:val="20"/>
              </w:rPr>
              <w:t xml:space="preserve">. Have there been sales of illegal drugs in the past 12 months in your </w:t>
            </w:r>
            <w:r w:rsidRPr="0007035F">
              <w:rPr>
                <w:rFonts w:ascii="Arial" w:hAnsi="Arial" w:cs="Arial"/>
                <w:szCs w:val="20"/>
              </w:rPr>
              <w:t>neighborhood</w:t>
            </w:r>
            <w:r w:rsidRPr="009F4979">
              <w:rPr>
                <w:rFonts w:ascii="Arial" w:hAnsi="Arial" w:cs="Arial"/>
                <w:szCs w:val="20"/>
              </w:rPr>
              <w:t>?</w:t>
            </w:r>
          </w:p>
        </w:tc>
        <w:tc>
          <w:tcPr>
            <w:tcW w:w="519" w:type="pct"/>
            <w:vMerge w:val="restart"/>
          </w:tcPr>
          <w:p w14:paraId="3C73A6A1" w14:textId="77777777" w:rsidR="008959A2" w:rsidRPr="005C56B6" w:rsidRDefault="008959A2" w:rsidP="00D6442C">
            <w:pPr>
              <w:jc w:val="center"/>
              <w:rPr>
                <w:rFonts w:ascii="Arial" w:hAnsi="Arial" w:cs="Arial"/>
                <w:bCs/>
                <w:szCs w:val="20"/>
              </w:rPr>
            </w:pPr>
            <w:r w:rsidRPr="005C56B6">
              <w:rPr>
                <w:rFonts w:ascii="Arial" w:hAnsi="Arial" w:cs="Arial"/>
                <w:bCs/>
                <w:szCs w:val="20"/>
              </w:rPr>
              <w:t>1</w:t>
            </w:r>
          </w:p>
          <w:p w14:paraId="3BCC3E36" w14:textId="77777777" w:rsidR="008959A2" w:rsidRPr="003A76DB" w:rsidRDefault="008959A2" w:rsidP="00D6442C">
            <w:pPr>
              <w:jc w:val="center"/>
              <w:rPr>
                <w:rFonts w:ascii="Arial" w:hAnsi="Arial" w:cs="Arial"/>
                <w:b/>
                <w:bCs/>
                <w:sz w:val="16"/>
                <w:szCs w:val="16"/>
              </w:rPr>
            </w:pPr>
          </w:p>
        </w:tc>
        <w:tc>
          <w:tcPr>
            <w:tcW w:w="516" w:type="pct"/>
            <w:vMerge w:val="restart"/>
          </w:tcPr>
          <w:p w14:paraId="257B81A6" w14:textId="77777777" w:rsidR="008959A2" w:rsidRPr="005C56B6" w:rsidRDefault="008959A2" w:rsidP="00D6442C">
            <w:pPr>
              <w:jc w:val="center"/>
              <w:rPr>
                <w:rFonts w:ascii="Arial" w:hAnsi="Arial" w:cs="Arial"/>
                <w:bCs/>
                <w:szCs w:val="20"/>
              </w:rPr>
            </w:pPr>
            <w:r w:rsidRPr="005C56B6">
              <w:rPr>
                <w:rFonts w:ascii="Arial" w:hAnsi="Arial" w:cs="Arial"/>
                <w:bCs/>
                <w:szCs w:val="20"/>
              </w:rPr>
              <w:t>2</w:t>
            </w:r>
          </w:p>
          <w:p w14:paraId="0E298397" w14:textId="77777777" w:rsidR="008959A2" w:rsidRPr="003A76DB" w:rsidRDefault="008959A2" w:rsidP="00D6442C">
            <w:pPr>
              <w:jc w:val="center"/>
              <w:rPr>
                <w:rFonts w:ascii="Arial" w:hAnsi="Arial" w:cs="Arial"/>
                <w:b/>
                <w:bCs/>
                <w:sz w:val="16"/>
                <w:szCs w:val="16"/>
              </w:rPr>
            </w:pPr>
          </w:p>
        </w:tc>
        <w:tc>
          <w:tcPr>
            <w:tcW w:w="387" w:type="pct"/>
            <w:vMerge w:val="restart"/>
          </w:tcPr>
          <w:p w14:paraId="69A9F9DD" w14:textId="77777777" w:rsidR="008959A2" w:rsidRPr="005C56B6" w:rsidRDefault="008959A2" w:rsidP="00D6442C">
            <w:pPr>
              <w:jc w:val="center"/>
              <w:rPr>
                <w:rFonts w:ascii="Arial" w:hAnsi="Arial" w:cs="Arial"/>
                <w:b/>
                <w:bCs/>
                <w:szCs w:val="20"/>
              </w:rPr>
            </w:pPr>
          </w:p>
        </w:tc>
        <w:tc>
          <w:tcPr>
            <w:tcW w:w="442" w:type="pct"/>
            <w:vMerge w:val="restart"/>
          </w:tcPr>
          <w:p w14:paraId="38E39476" w14:textId="77777777" w:rsidR="008959A2" w:rsidRPr="005C56B6" w:rsidRDefault="008959A2" w:rsidP="00D6442C">
            <w:pPr>
              <w:rPr>
                <w:rFonts w:ascii="Arial" w:hAnsi="Arial" w:cs="Arial"/>
                <w:szCs w:val="20"/>
              </w:rPr>
            </w:pPr>
          </w:p>
        </w:tc>
        <w:tc>
          <w:tcPr>
            <w:tcW w:w="378" w:type="pct"/>
            <w:vMerge w:val="restart"/>
          </w:tcPr>
          <w:p w14:paraId="0DC35267" w14:textId="77777777" w:rsidR="008959A2" w:rsidRPr="005C56B6" w:rsidRDefault="008959A2" w:rsidP="00D6442C">
            <w:pPr>
              <w:rPr>
                <w:rFonts w:ascii="Arial" w:hAnsi="Arial" w:cs="Arial"/>
                <w:szCs w:val="20"/>
              </w:rPr>
            </w:pPr>
          </w:p>
        </w:tc>
        <w:tc>
          <w:tcPr>
            <w:tcW w:w="355" w:type="pct"/>
          </w:tcPr>
          <w:p w14:paraId="193D039A"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14:paraId="54BFD7AD"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327" w:type="pct"/>
          </w:tcPr>
          <w:p w14:paraId="5EC1F28B" w14:textId="77777777" w:rsidR="008959A2" w:rsidRPr="005C56B6" w:rsidRDefault="008959A2" w:rsidP="00D6442C">
            <w:pPr>
              <w:rPr>
                <w:rFonts w:ascii="Arial" w:hAnsi="Arial" w:cs="Arial"/>
                <w:szCs w:val="20"/>
              </w:rPr>
            </w:pPr>
          </w:p>
        </w:tc>
        <w:tc>
          <w:tcPr>
            <w:tcW w:w="325" w:type="pct"/>
          </w:tcPr>
          <w:p w14:paraId="5182B183" w14:textId="77777777" w:rsidR="008959A2" w:rsidRPr="005C56B6" w:rsidRDefault="008959A2" w:rsidP="00D6442C">
            <w:pPr>
              <w:rPr>
                <w:rFonts w:ascii="Arial" w:hAnsi="Arial" w:cs="Arial"/>
                <w:szCs w:val="20"/>
              </w:rPr>
            </w:pPr>
          </w:p>
        </w:tc>
      </w:tr>
      <w:tr w:rsidR="008959A2" w:rsidRPr="005C56B6" w14:paraId="61BE9461" w14:textId="77777777" w:rsidTr="00051C11">
        <w:trPr>
          <w:trHeight w:val="134"/>
        </w:trPr>
        <w:tc>
          <w:tcPr>
            <w:tcW w:w="1470" w:type="pct"/>
            <w:vMerge/>
          </w:tcPr>
          <w:p w14:paraId="526AA1A9" w14:textId="77777777" w:rsidR="008959A2" w:rsidRPr="005C56B6" w:rsidRDefault="008959A2" w:rsidP="00D6442C">
            <w:pPr>
              <w:rPr>
                <w:rFonts w:ascii="Arial" w:hAnsi="Arial" w:cs="Arial"/>
                <w:b/>
                <w:szCs w:val="20"/>
              </w:rPr>
            </w:pPr>
          </w:p>
        </w:tc>
        <w:tc>
          <w:tcPr>
            <w:tcW w:w="519" w:type="pct"/>
            <w:vMerge/>
          </w:tcPr>
          <w:p w14:paraId="5FC8A968" w14:textId="77777777" w:rsidR="008959A2" w:rsidRPr="005C56B6" w:rsidRDefault="008959A2" w:rsidP="00D6442C">
            <w:pPr>
              <w:jc w:val="center"/>
              <w:rPr>
                <w:rFonts w:ascii="Arial" w:hAnsi="Arial" w:cs="Arial"/>
                <w:bCs/>
                <w:szCs w:val="20"/>
              </w:rPr>
            </w:pPr>
          </w:p>
        </w:tc>
        <w:tc>
          <w:tcPr>
            <w:tcW w:w="516" w:type="pct"/>
            <w:vMerge/>
          </w:tcPr>
          <w:p w14:paraId="3017F2E5" w14:textId="77777777" w:rsidR="008959A2" w:rsidRPr="005C56B6" w:rsidRDefault="008959A2" w:rsidP="00D6442C">
            <w:pPr>
              <w:jc w:val="center"/>
              <w:rPr>
                <w:rFonts w:ascii="Arial" w:hAnsi="Arial" w:cs="Arial"/>
                <w:bCs/>
                <w:szCs w:val="20"/>
              </w:rPr>
            </w:pPr>
          </w:p>
        </w:tc>
        <w:tc>
          <w:tcPr>
            <w:tcW w:w="387" w:type="pct"/>
            <w:vMerge/>
          </w:tcPr>
          <w:p w14:paraId="21CDF530" w14:textId="77777777" w:rsidR="008959A2" w:rsidRPr="005C56B6" w:rsidRDefault="008959A2" w:rsidP="00D6442C">
            <w:pPr>
              <w:jc w:val="center"/>
              <w:rPr>
                <w:rFonts w:ascii="Arial" w:hAnsi="Arial" w:cs="Arial"/>
                <w:b/>
                <w:bCs/>
                <w:szCs w:val="20"/>
              </w:rPr>
            </w:pPr>
          </w:p>
        </w:tc>
        <w:tc>
          <w:tcPr>
            <w:tcW w:w="442" w:type="pct"/>
            <w:vMerge/>
          </w:tcPr>
          <w:p w14:paraId="7543FC8A" w14:textId="77777777" w:rsidR="008959A2" w:rsidRPr="005C56B6" w:rsidRDefault="008959A2" w:rsidP="00D6442C">
            <w:pPr>
              <w:rPr>
                <w:rFonts w:ascii="Arial" w:hAnsi="Arial" w:cs="Arial"/>
                <w:szCs w:val="20"/>
              </w:rPr>
            </w:pPr>
          </w:p>
        </w:tc>
        <w:tc>
          <w:tcPr>
            <w:tcW w:w="378" w:type="pct"/>
            <w:vMerge/>
          </w:tcPr>
          <w:p w14:paraId="4C3C2C9F" w14:textId="77777777" w:rsidR="008959A2" w:rsidRPr="005C56B6" w:rsidRDefault="008959A2" w:rsidP="00D6442C">
            <w:pPr>
              <w:rPr>
                <w:rFonts w:ascii="Arial" w:hAnsi="Arial" w:cs="Arial"/>
                <w:szCs w:val="20"/>
              </w:rPr>
            </w:pPr>
          </w:p>
        </w:tc>
        <w:tc>
          <w:tcPr>
            <w:tcW w:w="636" w:type="pct"/>
            <w:gridSpan w:val="2"/>
          </w:tcPr>
          <w:p w14:paraId="3B88BE95" w14:textId="77777777" w:rsidR="008959A2" w:rsidRPr="00807725" w:rsidRDefault="008959A2" w:rsidP="00D6442C">
            <w:pPr>
              <w:rPr>
                <w:rFonts w:ascii="Arial" w:hAnsi="Arial" w:cs="Arial"/>
                <w:b/>
                <w:szCs w:val="20"/>
                <w:highlight w:val="yellow"/>
              </w:rPr>
            </w:pPr>
          </w:p>
        </w:tc>
        <w:tc>
          <w:tcPr>
            <w:tcW w:w="327" w:type="pct"/>
          </w:tcPr>
          <w:p w14:paraId="08042669" w14:textId="77777777" w:rsidR="008959A2" w:rsidRPr="005C56B6" w:rsidRDefault="008959A2" w:rsidP="00D6442C">
            <w:pPr>
              <w:rPr>
                <w:rFonts w:ascii="Arial" w:hAnsi="Arial" w:cs="Arial"/>
                <w:b/>
                <w:bCs/>
                <w:szCs w:val="20"/>
              </w:rPr>
            </w:pPr>
          </w:p>
        </w:tc>
        <w:tc>
          <w:tcPr>
            <w:tcW w:w="325" w:type="pct"/>
          </w:tcPr>
          <w:p w14:paraId="22423A2D" w14:textId="77777777" w:rsidR="008959A2" w:rsidRPr="005C56B6" w:rsidRDefault="008959A2" w:rsidP="00D6442C">
            <w:pPr>
              <w:rPr>
                <w:rFonts w:ascii="Arial" w:hAnsi="Arial" w:cs="Arial"/>
                <w:b/>
                <w:bCs/>
                <w:szCs w:val="20"/>
              </w:rPr>
            </w:pPr>
          </w:p>
        </w:tc>
      </w:tr>
      <w:tr w:rsidR="008959A2" w:rsidRPr="005C56B6" w14:paraId="788C4CC1" w14:textId="77777777">
        <w:trPr>
          <w:cantSplit/>
          <w:trHeight w:val="1029"/>
        </w:trPr>
        <w:tc>
          <w:tcPr>
            <w:tcW w:w="1470" w:type="pct"/>
            <w:vMerge w:val="restart"/>
          </w:tcPr>
          <w:p w14:paraId="674F4ABE" w14:textId="77777777" w:rsidR="008959A2" w:rsidRPr="005C56B6" w:rsidRDefault="008959A2" w:rsidP="00D6442C">
            <w:pPr>
              <w:rPr>
                <w:rFonts w:ascii="Arial" w:hAnsi="Arial" w:cs="Arial"/>
                <w:szCs w:val="20"/>
              </w:rPr>
            </w:pPr>
            <w:r w:rsidRPr="005C56B6">
              <w:rPr>
                <w:rFonts w:ascii="Arial" w:hAnsi="Arial" w:cs="Arial"/>
                <w:b/>
                <w:szCs w:val="20"/>
              </w:rPr>
              <w:t>VICBAR4.</w:t>
            </w:r>
            <w:r w:rsidRPr="005C56B6">
              <w:rPr>
                <w:rFonts w:ascii="Arial" w:hAnsi="Arial" w:cs="Arial"/>
                <w:szCs w:val="20"/>
              </w:rPr>
              <w:t xml:space="preserve"> Has there been any extortion </w:t>
            </w:r>
            <w:r w:rsidRPr="00A03AAD">
              <w:rPr>
                <w:rFonts w:ascii="Arial" w:hAnsi="Arial" w:cs="Arial"/>
                <w:szCs w:val="20"/>
              </w:rPr>
              <w:t>or blackmail</w:t>
            </w:r>
            <w:r w:rsidRPr="005C56B6">
              <w:rPr>
                <w:rFonts w:ascii="Arial" w:hAnsi="Arial" w:cs="Arial"/>
                <w:szCs w:val="20"/>
              </w:rPr>
              <w:t xml:space="preserve"> in the past 12 months in your </w:t>
            </w:r>
            <w:r w:rsidRPr="0007035F">
              <w:rPr>
                <w:rFonts w:ascii="Arial" w:hAnsi="Arial" w:cs="Arial"/>
                <w:szCs w:val="20"/>
              </w:rPr>
              <w:t>neighborhood</w:t>
            </w:r>
            <w:r w:rsidRPr="009F4979">
              <w:rPr>
                <w:rFonts w:ascii="Arial" w:hAnsi="Arial" w:cs="Arial"/>
                <w:szCs w:val="20"/>
              </w:rPr>
              <w:t>?</w:t>
            </w:r>
          </w:p>
        </w:tc>
        <w:tc>
          <w:tcPr>
            <w:tcW w:w="519" w:type="pct"/>
            <w:vMerge w:val="restart"/>
          </w:tcPr>
          <w:p w14:paraId="67F33E60" w14:textId="77777777" w:rsidR="008959A2" w:rsidRPr="005C56B6" w:rsidRDefault="008959A2" w:rsidP="00D6442C">
            <w:pPr>
              <w:jc w:val="center"/>
              <w:rPr>
                <w:rFonts w:ascii="Arial" w:hAnsi="Arial" w:cs="Arial"/>
                <w:bCs/>
                <w:szCs w:val="20"/>
              </w:rPr>
            </w:pPr>
            <w:r w:rsidRPr="005C56B6">
              <w:rPr>
                <w:rFonts w:ascii="Arial" w:hAnsi="Arial" w:cs="Arial"/>
                <w:bCs/>
                <w:szCs w:val="20"/>
              </w:rPr>
              <w:t>1</w:t>
            </w:r>
          </w:p>
          <w:p w14:paraId="79ACE388" w14:textId="77777777" w:rsidR="008959A2" w:rsidRPr="00B16F3E" w:rsidRDefault="008959A2" w:rsidP="00D6442C">
            <w:pPr>
              <w:jc w:val="center"/>
              <w:rPr>
                <w:rFonts w:ascii="Arial" w:hAnsi="Arial" w:cs="Arial"/>
                <w:b/>
                <w:bCs/>
                <w:sz w:val="16"/>
                <w:szCs w:val="16"/>
              </w:rPr>
            </w:pPr>
          </w:p>
        </w:tc>
        <w:tc>
          <w:tcPr>
            <w:tcW w:w="516" w:type="pct"/>
            <w:vMerge w:val="restart"/>
          </w:tcPr>
          <w:p w14:paraId="78A1BF81" w14:textId="77777777" w:rsidR="008959A2" w:rsidRPr="005C56B6" w:rsidRDefault="008959A2" w:rsidP="00D6442C">
            <w:pPr>
              <w:jc w:val="center"/>
              <w:rPr>
                <w:rFonts w:ascii="Arial" w:hAnsi="Arial" w:cs="Arial"/>
                <w:bCs/>
                <w:szCs w:val="20"/>
              </w:rPr>
            </w:pPr>
            <w:r w:rsidRPr="005C56B6">
              <w:rPr>
                <w:rFonts w:ascii="Arial" w:hAnsi="Arial" w:cs="Arial"/>
                <w:bCs/>
                <w:szCs w:val="20"/>
              </w:rPr>
              <w:t>2</w:t>
            </w:r>
          </w:p>
          <w:p w14:paraId="703CB5AA" w14:textId="77777777" w:rsidR="008959A2" w:rsidRPr="00B44CEB" w:rsidRDefault="008959A2" w:rsidP="00D6442C">
            <w:pPr>
              <w:jc w:val="center"/>
              <w:rPr>
                <w:rFonts w:ascii="Arial" w:hAnsi="Arial" w:cs="Arial"/>
                <w:b/>
                <w:bCs/>
                <w:sz w:val="18"/>
                <w:szCs w:val="18"/>
              </w:rPr>
            </w:pPr>
          </w:p>
        </w:tc>
        <w:tc>
          <w:tcPr>
            <w:tcW w:w="387" w:type="pct"/>
            <w:vMerge w:val="restart"/>
          </w:tcPr>
          <w:p w14:paraId="64123A0F" w14:textId="77777777" w:rsidR="008959A2" w:rsidRPr="005C56B6" w:rsidRDefault="008959A2" w:rsidP="00D6442C">
            <w:pPr>
              <w:jc w:val="center"/>
              <w:rPr>
                <w:rFonts w:ascii="Arial" w:hAnsi="Arial" w:cs="Arial"/>
                <w:b/>
                <w:bCs/>
                <w:szCs w:val="20"/>
              </w:rPr>
            </w:pPr>
          </w:p>
        </w:tc>
        <w:tc>
          <w:tcPr>
            <w:tcW w:w="442" w:type="pct"/>
            <w:vMerge w:val="restart"/>
          </w:tcPr>
          <w:p w14:paraId="2A4A42AB" w14:textId="77777777" w:rsidR="008959A2" w:rsidRPr="005C56B6" w:rsidRDefault="008959A2" w:rsidP="00D6442C">
            <w:pPr>
              <w:rPr>
                <w:rFonts w:ascii="Arial" w:hAnsi="Arial" w:cs="Arial"/>
                <w:szCs w:val="20"/>
              </w:rPr>
            </w:pPr>
          </w:p>
        </w:tc>
        <w:tc>
          <w:tcPr>
            <w:tcW w:w="378" w:type="pct"/>
            <w:vMerge w:val="restart"/>
          </w:tcPr>
          <w:p w14:paraId="7DEC5F34" w14:textId="77777777" w:rsidR="008959A2" w:rsidRPr="005C56B6" w:rsidRDefault="008959A2" w:rsidP="00D6442C">
            <w:pPr>
              <w:rPr>
                <w:rFonts w:ascii="Arial" w:hAnsi="Arial" w:cs="Arial"/>
                <w:szCs w:val="20"/>
              </w:rPr>
            </w:pPr>
          </w:p>
        </w:tc>
        <w:tc>
          <w:tcPr>
            <w:tcW w:w="355" w:type="pct"/>
          </w:tcPr>
          <w:p w14:paraId="700D39DC"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14:paraId="4671A362"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327" w:type="pct"/>
            <w:vMerge w:val="restart"/>
          </w:tcPr>
          <w:p w14:paraId="1095C730" w14:textId="77777777" w:rsidR="008959A2" w:rsidRPr="005C56B6" w:rsidRDefault="008959A2" w:rsidP="00D6442C">
            <w:pPr>
              <w:rPr>
                <w:rFonts w:ascii="Arial" w:hAnsi="Arial" w:cs="Arial"/>
                <w:szCs w:val="20"/>
              </w:rPr>
            </w:pPr>
          </w:p>
        </w:tc>
        <w:tc>
          <w:tcPr>
            <w:tcW w:w="325" w:type="pct"/>
          </w:tcPr>
          <w:p w14:paraId="5D073515" w14:textId="77777777" w:rsidR="008959A2" w:rsidRPr="005C56B6" w:rsidRDefault="008959A2" w:rsidP="00D6442C">
            <w:pPr>
              <w:rPr>
                <w:rFonts w:ascii="Arial" w:hAnsi="Arial" w:cs="Arial"/>
                <w:szCs w:val="20"/>
              </w:rPr>
            </w:pPr>
          </w:p>
        </w:tc>
      </w:tr>
      <w:tr w:rsidR="008959A2" w:rsidRPr="005C56B6" w14:paraId="28C74871" w14:textId="77777777" w:rsidTr="00051C11">
        <w:trPr>
          <w:trHeight w:val="215"/>
        </w:trPr>
        <w:tc>
          <w:tcPr>
            <w:tcW w:w="1470" w:type="pct"/>
            <w:vMerge/>
          </w:tcPr>
          <w:p w14:paraId="3969780F" w14:textId="77777777" w:rsidR="008959A2" w:rsidRPr="005C56B6" w:rsidRDefault="008959A2" w:rsidP="00D6442C">
            <w:pPr>
              <w:rPr>
                <w:rFonts w:ascii="Arial" w:hAnsi="Arial" w:cs="Arial"/>
                <w:b/>
                <w:szCs w:val="20"/>
              </w:rPr>
            </w:pPr>
          </w:p>
        </w:tc>
        <w:tc>
          <w:tcPr>
            <w:tcW w:w="519" w:type="pct"/>
            <w:vMerge/>
          </w:tcPr>
          <w:p w14:paraId="1E2F9950" w14:textId="77777777" w:rsidR="008959A2" w:rsidRPr="005C56B6" w:rsidRDefault="008959A2" w:rsidP="00D6442C">
            <w:pPr>
              <w:jc w:val="center"/>
              <w:rPr>
                <w:rFonts w:ascii="Arial" w:hAnsi="Arial" w:cs="Arial"/>
                <w:bCs/>
                <w:szCs w:val="20"/>
              </w:rPr>
            </w:pPr>
          </w:p>
        </w:tc>
        <w:tc>
          <w:tcPr>
            <w:tcW w:w="516" w:type="pct"/>
            <w:vMerge/>
          </w:tcPr>
          <w:p w14:paraId="23195EF1" w14:textId="77777777" w:rsidR="008959A2" w:rsidRPr="005C56B6" w:rsidRDefault="008959A2" w:rsidP="00D6442C">
            <w:pPr>
              <w:jc w:val="center"/>
              <w:rPr>
                <w:rFonts w:ascii="Arial" w:hAnsi="Arial" w:cs="Arial"/>
                <w:bCs/>
                <w:szCs w:val="20"/>
              </w:rPr>
            </w:pPr>
          </w:p>
        </w:tc>
        <w:tc>
          <w:tcPr>
            <w:tcW w:w="387" w:type="pct"/>
            <w:vMerge/>
          </w:tcPr>
          <w:p w14:paraId="1F5C04F7" w14:textId="77777777" w:rsidR="008959A2" w:rsidRPr="005C56B6" w:rsidRDefault="008959A2" w:rsidP="00D6442C">
            <w:pPr>
              <w:jc w:val="center"/>
              <w:rPr>
                <w:rFonts w:ascii="Arial" w:hAnsi="Arial" w:cs="Arial"/>
                <w:b/>
                <w:bCs/>
                <w:szCs w:val="20"/>
              </w:rPr>
            </w:pPr>
          </w:p>
        </w:tc>
        <w:tc>
          <w:tcPr>
            <w:tcW w:w="442" w:type="pct"/>
            <w:vMerge/>
          </w:tcPr>
          <w:p w14:paraId="28374129" w14:textId="77777777" w:rsidR="008959A2" w:rsidRPr="005C56B6" w:rsidRDefault="008959A2" w:rsidP="00D6442C">
            <w:pPr>
              <w:rPr>
                <w:rFonts w:ascii="Arial" w:hAnsi="Arial" w:cs="Arial"/>
                <w:szCs w:val="20"/>
              </w:rPr>
            </w:pPr>
          </w:p>
        </w:tc>
        <w:tc>
          <w:tcPr>
            <w:tcW w:w="378" w:type="pct"/>
            <w:vMerge/>
          </w:tcPr>
          <w:p w14:paraId="6ACB9C08" w14:textId="77777777" w:rsidR="008959A2" w:rsidRPr="005C56B6" w:rsidRDefault="008959A2" w:rsidP="00D6442C">
            <w:pPr>
              <w:rPr>
                <w:rFonts w:ascii="Arial" w:hAnsi="Arial" w:cs="Arial"/>
                <w:szCs w:val="20"/>
              </w:rPr>
            </w:pPr>
          </w:p>
        </w:tc>
        <w:tc>
          <w:tcPr>
            <w:tcW w:w="636" w:type="pct"/>
            <w:gridSpan w:val="2"/>
          </w:tcPr>
          <w:p w14:paraId="202DCC74" w14:textId="77777777" w:rsidR="008959A2" w:rsidRPr="00807725" w:rsidRDefault="008959A2" w:rsidP="00D6442C">
            <w:pPr>
              <w:rPr>
                <w:rFonts w:ascii="Arial" w:hAnsi="Arial" w:cs="Arial"/>
                <w:szCs w:val="20"/>
                <w:highlight w:val="yellow"/>
              </w:rPr>
            </w:pPr>
          </w:p>
        </w:tc>
        <w:tc>
          <w:tcPr>
            <w:tcW w:w="327" w:type="pct"/>
            <w:vMerge/>
          </w:tcPr>
          <w:p w14:paraId="18094733" w14:textId="77777777" w:rsidR="008959A2" w:rsidRPr="005C56B6" w:rsidRDefault="008959A2" w:rsidP="00D6442C">
            <w:pPr>
              <w:rPr>
                <w:rFonts w:ascii="Arial" w:hAnsi="Arial" w:cs="Arial"/>
                <w:szCs w:val="20"/>
              </w:rPr>
            </w:pPr>
          </w:p>
        </w:tc>
        <w:tc>
          <w:tcPr>
            <w:tcW w:w="325" w:type="pct"/>
          </w:tcPr>
          <w:p w14:paraId="36FD26D3" w14:textId="77777777" w:rsidR="008959A2" w:rsidRPr="005C56B6" w:rsidRDefault="008959A2" w:rsidP="00D6442C">
            <w:pPr>
              <w:rPr>
                <w:rFonts w:ascii="Arial" w:hAnsi="Arial" w:cs="Arial"/>
                <w:szCs w:val="20"/>
              </w:rPr>
            </w:pPr>
          </w:p>
        </w:tc>
      </w:tr>
      <w:tr w:rsidR="008959A2" w:rsidRPr="005C56B6" w14:paraId="78950470" w14:textId="77777777">
        <w:trPr>
          <w:cantSplit/>
          <w:trHeight w:val="851"/>
        </w:trPr>
        <w:tc>
          <w:tcPr>
            <w:tcW w:w="1470" w:type="pct"/>
            <w:vMerge w:val="restart"/>
            <w:tcBorders>
              <w:top w:val="dotted" w:sz="4" w:space="0" w:color="auto"/>
              <w:left w:val="dotted" w:sz="4" w:space="0" w:color="auto"/>
              <w:right w:val="dotted" w:sz="4" w:space="0" w:color="auto"/>
            </w:tcBorders>
          </w:tcPr>
          <w:p w14:paraId="0032DE16" w14:textId="77777777" w:rsidR="008959A2" w:rsidRPr="005C56B6" w:rsidRDefault="008959A2" w:rsidP="00D6442C">
            <w:pPr>
              <w:rPr>
                <w:rFonts w:ascii="Arial" w:hAnsi="Arial" w:cs="Arial"/>
                <w:b/>
                <w:bCs/>
                <w:szCs w:val="20"/>
              </w:rPr>
            </w:pPr>
            <w:r w:rsidRPr="005C56B6">
              <w:rPr>
                <w:rFonts w:ascii="Arial" w:hAnsi="Arial" w:cs="Arial"/>
                <w:b/>
                <w:szCs w:val="20"/>
              </w:rPr>
              <w:t>VICBAR7.</w:t>
            </w:r>
            <w:r w:rsidRPr="005C56B6">
              <w:rPr>
                <w:rFonts w:ascii="Arial" w:hAnsi="Arial" w:cs="Arial"/>
                <w:szCs w:val="20"/>
              </w:rPr>
              <w:t xml:space="preserve"> Have there been any murders in that last 12 months in your </w:t>
            </w:r>
            <w:r w:rsidRPr="0007035F">
              <w:rPr>
                <w:rFonts w:ascii="Arial" w:hAnsi="Arial" w:cs="Arial"/>
                <w:szCs w:val="20"/>
              </w:rPr>
              <w:t>neighborhood</w:t>
            </w:r>
            <w:r w:rsidRPr="005C56B6">
              <w:rPr>
                <w:rFonts w:ascii="Arial" w:hAnsi="Arial" w:cs="Arial"/>
                <w:szCs w:val="20"/>
              </w:rPr>
              <w:t>?</w:t>
            </w:r>
          </w:p>
        </w:tc>
        <w:tc>
          <w:tcPr>
            <w:tcW w:w="519" w:type="pct"/>
            <w:vMerge w:val="restart"/>
            <w:tcBorders>
              <w:top w:val="dotted" w:sz="4" w:space="0" w:color="auto"/>
              <w:left w:val="dotted" w:sz="4" w:space="0" w:color="auto"/>
              <w:right w:val="dotted" w:sz="4" w:space="0" w:color="auto"/>
            </w:tcBorders>
          </w:tcPr>
          <w:p w14:paraId="3A7EACF6" w14:textId="77777777" w:rsidR="008959A2" w:rsidRPr="005C56B6" w:rsidRDefault="008959A2" w:rsidP="00D6442C">
            <w:pPr>
              <w:jc w:val="center"/>
              <w:rPr>
                <w:rFonts w:ascii="Arial" w:hAnsi="Arial" w:cs="Arial"/>
                <w:bCs/>
                <w:szCs w:val="20"/>
              </w:rPr>
            </w:pPr>
            <w:r w:rsidRPr="005C56B6">
              <w:rPr>
                <w:rFonts w:ascii="Arial" w:hAnsi="Arial" w:cs="Arial"/>
                <w:bCs/>
                <w:szCs w:val="20"/>
              </w:rPr>
              <w:t>1</w:t>
            </w:r>
          </w:p>
          <w:p w14:paraId="28BE3156" w14:textId="77777777" w:rsidR="008959A2" w:rsidRPr="00B44CEB" w:rsidRDefault="008959A2" w:rsidP="00D6442C">
            <w:pPr>
              <w:jc w:val="center"/>
              <w:rPr>
                <w:rFonts w:ascii="Arial" w:hAnsi="Arial" w:cs="Arial"/>
                <w:b/>
                <w:bCs/>
                <w:sz w:val="16"/>
                <w:szCs w:val="16"/>
              </w:rPr>
            </w:pPr>
          </w:p>
        </w:tc>
        <w:tc>
          <w:tcPr>
            <w:tcW w:w="516" w:type="pct"/>
            <w:vMerge w:val="restart"/>
            <w:tcBorders>
              <w:top w:val="dotted" w:sz="4" w:space="0" w:color="auto"/>
              <w:left w:val="dotted" w:sz="4" w:space="0" w:color="auto"/>
              <w:right w:val="dotted" w:sz="4" w:space="0" w:color="auto"/>
            </w:tcBorders>
          </w:tcPr>
          <w:p w14:paraId="23777B8C" w14:textId="77777777" w:rsidR="008959A2" w:rsidRPr="005C56B6" w:rsidRDefault="008959A2" w:rsidP="00D6442C">
            <w:pPr>
              <w:jc w:val="center"/>
              <w:rPr>
                <w:rFonts w:ascii="Arial" w:hAnsi="Arial" w:cs="Arial"/>
                <w:bCs/>
                <w:szCs w:val="20"/>
              </w:rPr>
            </w:pPr>
            <w:r w:rsidRPr="005C56B6">
              <w:rPr>
                <w:rFonts w:ascii="Arial" w:hAnsi="Arial" w:cs="Arial"/>
                <w:bCs/>
                <w:szCs w:val="20"/>
              </w:rPr>
              <w:t>2</w:t>
            </w:r>
          </w:p>
          <w:p w14:paraId="39CB7264" w14:textId="77777777" w:rsidR="008959A2" w:rsidRPr="005C56B6" w:rsidRDefault="008959A2" w:rsidP="00D6442C">
            <w:pPr>
              <w:jc w:val="center"/>
              <w:rPr>
                <w:rFonts w:ascii="Arial" w:hAnsi="Arial" w:cs="Arial"/>
                <w:b/>
                <w:bCs/>
                <w:szCs w:val="20"/>
              </w:rPr>
            </w:pPr>
          </w:p>
        </w:tc>
        <w:tc>
          <w:tcPr>
            <w:tcW w:w="387" w:type="pct"/>
            <w:vMerge w:val="restart"/>
            <w:tcBorders>
              <w:top w:val="dotted" w:sz="4" w:space="0" w:color="auto"/>
              <w:left w:val="dotted" w:sz="4" w:space="0" w:color="auto"/>
              <w:right w:val="dotted" w:sz="4" w:space="0" w:color="auto"/>
            </w:tcBorders>
          </w:tcPr>
          <w:p w14:paraId="4CF03993" w14:textId="77777777" w:rsidR="008959A2" w:rsidRPr="005C56B6" w:rsidRDefault="008959A2" w:rsidP="00D6442C">
            <w:pPr>
              <w:jc w:val="center"/>
              <w:rPr>
                <w:rFonts w:ascii="Arial" w:hAnsi="Arial" w:cs="Arial"/>
                <w:b/>
                <w:bCs/>
                <w:szCs w:val="20"/>
              </w:rPr>
            </w:pPr>
          </w:p>
        </w:tc>
        <w:tc>
          <w:tcPr>
            <w:tcW w:w="442" w:type="pct"/>
            <w:vMerge w:val="restart"/>
            <w:tcBorders>
              <w:top w:val="dotted" w:sz="4" w:space="0" w:color="auto"/>
              <w:left w:val="dotted" w:sz="4" w:space="0" w:color="auto"/>
              <w:right w:val="dotted" w:sz="4" w:space="0" w:color="auto"/>
            </w:tcBorders>
          </w:tcPr>
          <w:p w14:paraId="36DD8EAD" w14:textId="77777777" w:rsidR="008959A2" w:rsidRPr="005C56B6" w:rsidRDefault="008959A2" w:rsidP="00D6442C">
            <w:pPr>
              <w:rPr>
                <w:rFonts w:ascii="Arial" w:hAnsi="Arial" w:cs="Arial"/>
                <w:szCs w:val="20"/>
              </w:rPr>
            </w:pPr>
          </w:p>
        </w:tc>
        <w:tc>
          <w:tcPr>
            <w:tcW w:w="378" w:type="pct"/>
            <w:vMerge w:val="restart"/>
            <w:tcBorders>
              <w:top w:val="dotted" w:sz="4" w:space="0" w:color="auto"/>
              <w:left w:val="dotted" w:sz="4" w:space="0" w:color="auto"/>
              <w:right w:val="dotted" w:sz="4" w:space="0" w:color="auto"/>
            </w:tcBorders>
          </w:tcPr>
          <w:p w14:paraId="6CB74741" w14:textId="77777777" w:rsidR="008959A2" w:rsidRPr="005C56B6" w:rsidRDefault="008959A2" w:rsidP="00D6442C">
            <w:pPr>
              <w:rPr>
                <w:rFonts w:ascii="Arial" w:hAnsi="Arial" w:cs="Arial"/>
                <w:szCs w:val="20"/>
              </w:rPr>
            </w:pPr>
          </w:p>
        </w:tc>
        <w:tc>
          <w:tcPr>
            <w:tcW w:w="355" w:type="pct"/>
            <w:tcBorders>
              <w:top w:val="dotted" w:sz="4" w:space="0" w:color="auto"/>
              <w:left w:val="dotted" w:sz="4" w:space="0" w:color="auto"/>
              <w:bottom w:val="dotted" w:sz="4" w:space="0" w:color="auto"/>
              <w:right w:val="dotted" w:sz="4" w:space="0" w:color="auto"/>
            </w:tcBorders>
          </w:tcPr>
          <w:p w14:paraId="4E358299"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Borders>
              <w:top w:val="dotted" w:sz="4" w:space="0" w:color="auto"/>
              <w:left w:val="dotted" w:sz="4" w:space="0" w:color="auto"/>
              <w:right w:val="dotted" w:sz="4" w:space="0" w:color="auto"/>
            </w:tcBorders>
          </w:tcPr>
          <w:p w14:paraId="75DFF654"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327" w:type="pct"/>
            <w:vMerge w:val="restart"/>
            <w:tcBorders>
              <w:top w:val="dotted" w:sz="4" w:space="0" w:color="auto"/>
              <w:left w:val="dotted" w:sz="4" w:space="0" w:color="auto"/>
              <w:right w:val="dotted" w:sz="4" w:space="0" w:color="auto"/>
            </w:tcBorders>
          </w:tcPr>
          <w:p w14:paraId="2BF9F10C" w14:textId="77777777" w:rsidR="008959A2" w:rsidRPr="005C56B6" w:rsidRDefault="008959A2" w:rsidP="00D6442C">
            <w:pPr>
              <w:rPr>
                <w:rFonts w:ascii="Arial" w:hAnsi="Arial" w:cs="Arial"/>
                <w:szCs w:val="20"/>
              </w:rPr>
            </w:pPr>
          </w:p>
        </w:tc>
        <w:tc>
          <w:tcPr>
            <w:tcW w:w="325" w:type="pct"/>
            <w:tcBorders>
              <w:top w:val="dotted" w:sz="4" w:space="0" w:color="auto"/>
              <w:left w:val="dotted" w:sz="4" w:space="0" w:color="auto"/>
              <w:right w:val="dotted" w:sz="4" w:space="0" w:color="auto"/>
            </w:tcBorders>
          </w:tcPr>
          <w:p w14:paraId="2EA12F01" w14:textId="77777777" w:rsidR="008959A2" w:rsidRPr="005C56B6" w:rsidRDefault="008959A2" w:rsidP="00D6442C">
            <w:pPr>
              <w:rPr>
                <w:rFonts w:ascii="Arial" w:hAnsi="Arial" w:cs="Arial"/>
                <w:szCs w:val="20"/>
              </w:rPr>
            </w:pPr>
          </w:p>
        </w:tc>
      </w:tr>
      <w:tr w:rsidR="008959A2" w:rsidRPr="005C56B6" w14:paraId="53BBEEC0" w14:textId="77777777" w:rsidTr="00051C11">
        <w:trPr>
          <w:trHeight w:val="278"/>
        </w:trPr>
        <w:tc>
          <w:tcPr>
            <w:tcW w:w="1470" w:type="pct"/>
            <w:vMerge/>
            <w:tcBorders>
              <w:left w:val="dotted" w:sz="4" w:space="0" w:color="auto"/>
              <w:bottom w:val="dotted" w:sz="4" w:space="0" w:color="auto"/>
              <w:right w:val="dotted" w:sz="4" w:space="0" w:color="auto"/>
            </w:tcBorders>
          </w:tcPr>
          <w:p w14:paraId="07D83D0B" w14:textId="77777777" w:rsidR="008959A2" w:rsidRPr="005C56B6" w:rsidRDefault="008959A2" w:rsidP="00D6442C">
            <w:pPr>
              <w:rPr>
                <w:rFonts w:ascii="Arial" w:hAnsi="Arial" w:cs="Arial"/>
                <w:b/>
                <w:szCs w:val="20"/>
              </w:rPr>
            </w:pPr>
          </w:p>
        </w:tc>
        <w:tc>
          <w:tcPr>
            <w:tcW w:w="519" w:type="pct"/>
            <w:vMerge/>
            <w:tcBorders>
              <w:left w:val="dotted" w:sz="4" w:space="0" w:color="auto"/>
              <w:bottom w:val="dotted" w:sz="4" w:space="0" w:color="auto"/>
              <w:right w:val="dotted" w:sz="4" w:space="0" w:color="auto"/>
            </w:tcBorders>
          </w:tcPr>
          <w:p w14:paraId="0DAA8852" w14:textId="77777777" w:rsidR="008959A2" w:rsidRPr="005C56B6" w:rsidRDefault="008959A2" w:rsidP="00D6442C">
            <w:pPr>
              <w:jc w:val="center"/>
              <w:rPr>
                <w:rFonts w:ascii="Arial" w:hAnsi="Arial" w:cs="Arial"/>
                <w:bCs/>
                <w:szCs w:val="20"/>
              </w:rPr>
            </w:pPr>
          </w:p>
        </w:tc>
        <w:tc>
          <w:tcPr>
            <w:tcW w:w="516" w:type="pct"/>
            <w:vMerge/>
            <w:tcBorders>
              <w:left w:val="dotted" w:sz="4" w:space="0" w:color="auto"/>
              <w:bottom w:val="dotted" w:sz="4" w:space="0" w:color="auto"/>
              <w:right w:val="dotted" w:sz="4" w:space="0" w:color="auto"/>
            </w:tcBorders>
          </w:tcPr>
          <w:p w14:paraId="623C638A" w14:textId="77777777" w:rsidR="008959A2" w:rsidRPr="005C56B6" w:rsidRDefault="008959A2" w:rsidP="00D6442C">
            <w:pPr>
              <w:jc w:val="center"/>
              <w:rPr>
                <w:rFonts w:ascii="Arial" w:hAnsi="Arial" w:cs="Arial"/>
                <w:bCs/>
                <w:szCs w:val="20"/>
              </w:rPr>
            </w:pPr>
          </w:p>
        </w:tc>
        <w:tc>
          <w:tcPr>
            <w:tcW w:w="387" w:type="pct"/>
            <w:vMerge/>
            <w:tcBorders>
              <w:left w:val="dotted" w:sz="4" w:space="0" w:color="auto"/>
              <w:bottom w:val="dotted" w:sz="4" w:space="0" w:color="auto"/>
              <w:right w:val="dotted" w:sz="4" w:space="0" w:color="auto"/>
            </w:tcBorders>
          </w:tcPr>
          <w:p w14:paraId="41C3965A" w14:textId="77777777" w:rsidR="008959A2" w:rsidRPr="005C56B6" w:rsidRDefault="008959A2" w:rsidP="00D6442C">
            <w:pPr>
              <w:jc w:val="center"/>
              <w:rPr>
                <w:rFonts w:ascii="Arial" w:hAnsi="Arial" w:cs="Arial"/>
                <w:b/>
                <w:bCs/>
                <w:szCs w:val="20"/>
              </w:rPr>
            </w:pPr>
          </w:p>
        </w:tc>
        <w:tc>
          <w:tcPr>
            <w:tcW w:w="442" w:type="pct"/>
            <w:vMerge/>
            <w:tcBorders>
              <w:left w:val="dotted" w:sz="4" w:space="0" w:color="auto"/>
              <w:bottom w:val="dotted" w:sz="4" w:space="0" w:color="auto"/>
              <w:right w:val="dotted" w:sz="4" w:space="0" w:color="auto"/>
            </w:tcBorders>
          </w:tcPr>
          <w:p w14:paraId="076BBFC8" w14:textId="77777777" w:rsidR="008959A2" w:rsidRPr="005C56B6" w:rsidRDefault="008959A2" w:rsidP="00D6442C">
            <w:pPr>
              <w:rPr>
                <w:rFonts w:ascii="Arial" w:hAnsi="Arial" w:cs="Arial"/>
                <w:szCs w:val="20"/>
              </w:rPr>
            </w:pPr>
          </w:p>
        </w:tc>
        <w:tc>
          <w:tcPr>
            <w:tcW w:w="378" w:type="pct"/>
            <w:vMerge/>
            <w:tcBorders>
              <w:left w:val="dotted" w:sz="4" w:space="0" w:color="auto"/>
              <w:bottom w:val="dotted" w:sz="4" w:space="0" w:color="auto"/>
              <w:right w:val="dotted" w:sz="4" w:space="0" w:color="auto"/>
            </w:tcBorders>
          </w:tcPr>
          <w:p w14:paraId="4BA92144" w14:textId="77777777" w:rsidR="008959A2" w:rsidRPr="005C56B6" w:rsidRDefault="008959A2" w:rsidP="00D6442C">
            <w:pPr>
              <w:rPr>
                <w:rFonts w:ascii="Arial" w:hAnsi="Arial" w:cs="Arial"/>
                <w:szCs w:val="20"/>
              </w:rPr>
            </w:pPr>
          </w:p>
        </w:tc>
        <w:tc>
          <w:tcPr>
            <w:tcW w:w="636" w:type="pct"/>
            <w:gridSpan w:val="2"/>
            <w:tcBorders>
              <w:top w:val="dotted" w:sz="4" w:space="0" w:color="auto"/>
              <w:left w:val="dotted" w:sz="4" w:space="0" w:color="auto"/>
              <w:bottom w:val="dotted" w:sz="4" w:space="0" w:color="auto"/>
              <w:right w:val="dotted" w:sz="4" w:space="0" w:color="auto"/>
            </w:tcBorders>
          </w:tcPr>
          <w:p w14:paraId="326DFDBA" w14:textId="77777777" w:rsidR="008959A2" w:rsidRPr="005C56B6" w:rsidRDefault="008959A2" w:rsidP="00051C11">
            <w:pPr>
              <w:rPr>
                <w:rFonts w:ascii="Arial" w:hAnsi="Arial" w:cs="Arial"/>
                <w:szCs w:val="20"/>
              </w:rPr>
            </w:pPr>
          </w:p>
        </w:tc>
        <w:tc>
          <w:tcPr>
            <w:tcW w:w="327" w:type="pct"/>
            <w:vMerge/>
            <w:tcBorders>
              <w:left w:val="dotted" w:sz="4" w:space="0" w:color="auto"/>
              <w:bottom w:val="dotted" w:sz="4" w:space="0" w:color="auto"/>
              <w:right w:val="dotted" w:sz="4" w:space="0" w:color="auto"/>
            </w:tcBorders>
          </w:tcPr>
          <w:p w14:paraId="40ABA21C" w14:textId="77777777" w:rsidR="008959A2" w:rsidRPr="005C56B6" w:rsidRDefault="008959A2" w:rsidP="00D6442C">
            <w:pPr>
              <w:rPr>
                <w:rFonts w:ascii="Arial" w:hAnsi="Arial" w:cs="Arial"/>
                <w:szCs w:val="20"/>
              </w:rPr>
            </w:pPr>
          </w:p>
        </w:tc>
        <w:tc>
          <w:tcPr>
            <w:tcW w:w="325" w:type="pct"/>
            <w:tcBorders>
              <w:left w:val="dotted" w:sz="4" w:space="0" w:color="auto"/>
              <w:bottom w:val="dotted" w:sz="4" w:space="0" w:color="auto"/>
              <w:right w:val="dotted" w:sz="4" w:space="0" w:color="auto"/>
            </w:tcBorders>
          </w:tcPr>
          <w:p w14:paraId="1376E856" w14:textId="77777777" w:rsidR="008959A2" w:rsidRPr="005C56B6" w:rsidRDefault="008959A2" w:rsidP="00D6442C">
            <w:pPr>
              <w:rPr>
                <w:rFonts w:ascii="Arial" w:hAnsi="Arial" w:cs="Arial"/>
                <w:szCs w:val="20"/>
              </w:rPr>
            </w:pPr>
          </w:p>
        </w:tc>
      </w:tr>
    </w:tbl>
    <w:p w14:paraId="6BC32ED6" w14:textId="77777777" w:rsidR="008959A2" w:rsidRDefault="008959A2" w:rsidP="008959A2">
      <w:pPr>
        <w:rPr>
          <w:rFonts w:ascii="Arial" w:hAnsi="Arial" w:cs="Arial"/>
        </w:rPr>
      </w:pPr>
    </w:p>
    <w:p w14:paraId="39E8C7F2" w14:textId="77777777" w:rsidR="0007035F" w:rsidRPr="005C56B6" w:rsidRDefault="0007035F" w:rsidP="008959A2">
      <w:pPr>
        <w:rPr>
          <w:rFonts w:ascii="Arial" w:hAnsi="Arial" w:cs="Arial"/>
        </w:rPr>
      </w:pPr>
    </w:p>
    <w:tbl>
      <w:tblPr>
        <w:tblW w:w="499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240"/>
        <w:gridCol w:w="900"/>
        <w:gridCol w:w="899"/>
        <w:gridCol w:w="899"/>
        <w:gridCol w:w="900"/>
        <w:gridCol w:w="721"/>
      </w:tblGrid>
      <w:tr w:rsidR="008959A2" w:rsidRPr="005C56B6" w14:paraId="25D1026A" w14:textId="77777777" w:rsidTr="0007035F">
        <w:trPr>
          <w:trHeight w:val="431"/>
        </w:trPr>
        <w:tc>
          <w:tcPr>
            <w:tcW w:w="2740" w:type="pct"/>
          </w:tcPr>
          <w:p w14:paraId="324B60A9" w14:textId="77777777" w:rsidR="008959A2" w:rsidRPr="005C56B6" w:rsidRDefault="008959A2" w:rsidP="00D6442C">
            <w:pPr>
              <w:jc w:val="both"/>
              <w:rPr>
                <w:rFonts w:ascii="Arial" w:hAnsi="Arial" w:cs="Arial"/>
                <w:b/>
                <w:bCs/>
                <w:szCs w:val="20"/>
              </w:rPr>
            </w:pPr>
          </w:p>
        </w:tc>
        <w:tc>
          <w:tcPr>
            <w:tcW w:w="471" w:type="pct"/>
          </w:tcPr>
          <w:p w14:paraId="10C813C1" w14:textId="77777777" w:rsidR="008959A2" w:rsidRPr="005C56B6" w:rsidRDefault="008959A2" w:rsidP="00D6442C">
            <w:pPr>
              <w:tabs>
                <w:tab w:val="center" w:pos="737"/>
              </w:tabs>
              <w:jc w:val="center"/>
              <w:rPr>
                <w:rFonts w:ascii="Arial" w:hAnsi="Arial" w:cs="Arial"/>
                <w:b/>
                <w:bCs/>
                <w:szCs w:val="20"/>
              </w:rPr>
            </w:pPr>
            <w:r w:rsidRPr="005C56B6">
              <w:rPr>
                <w:rFonts w:ascii="Arial" w:hAnsi="Arial" w:cs="Arial"/>
                <w:b/>
                <w:bCs/>
                <w:szCs w:val="20"/>
              </w:rPr>
              <w:t>Yes</w:t>
            </w:r>
          </w:p>
        </w:tc>
        <w:tc>
          <w:tcPr>
            <w:tcW w:w="470" w:type="pct"/>
          </w:tcPr>
          <w:p w14:paraId="66AA9D37" w14:textId="77777777" w:rsidR="008959A2" w:rsidRPr="005C56B6" w:rsidRDefault="008959A2" w:rsidP="00D6442C">
            <w:pPr>
              <w:tabs>
                <w:tab w:val="center" w:pos="737"/>
              </w:tabs>
              <w:jc w:val="center"/>
              <w:rPr>
                <w:rFonts w:ascii="Arial" w:hAnsi="Arial" w:cs="Arial"/>
                <w:b/>
                <w:bCs/>
                <w:szCs w:val="20"/>
              </w:rPr>
            </w:pPr>
            <w:r w:rsidRPr="005C56B6">
              <w:rPr>
                <w:rFonts w:ascii="Arial" w:hAnsi="Arial" w:cs="Arial"/>
                <w:b/>
                <w:bCs/>
                <w:szCs w:val="20"/>
              </w:rPr>
              <w:t>No</w:t>
            </w:r>
          </w:p>
        </w:tc>
        <w:tc>
          <w:tcPr>
            <w:tcW w:w="470" w:type="pct"/>
          </w:tcPr>
          <w:p w14:paraId="3A5E3979" w14:textId="77777777" w:rsidR="008959A2" w:rsidRPr="005C56B6" w:rsidRDefault="008959A2" w:rsidP="00D6442C">
            <w:pPr>
              <w:tabs>
                <w:tab w:val="center" w:pos="737"/>
              </w:tabs>
              <w:jc w:val="center"/>
              <w:rPr>
                <w:rFonts w:ascii="Arial" w:hAnsi="Arial" w:cs="Arial"/>
                <w:b/>
                <w:bCs/>
                <w:szCs w:val="20"/>
              </w:rPr>
            </w:pPr>
            <w:r w:rsidRPr="005C56B6">
              <w:rPr>
                <w:rFonts w:ascii="Arial" w:hAnsi="Arial" w:cs="Arial"/>
                <w:b/>
                <w:bCs/>
                <w:szCs w:val="20"/>
              </w:rPr>
              <w:t>DK</w:t>
            </w:r>
          </w:p>
        </w:tc>
        <w:tc>
          <w:tcPr>
            <w:tcW w:w="471" w:type="pct"/>
          </w:tcPr>
          <w:p w14:paraId="4BCF9F6A" w14:textId="77777777" w:rsidR="008959A2" w:rsidRPr="005C56B6" w:rsidRDefault="008959A2" w:rsidP="00D6442C">
            <w:pPr>
              <w:tabs>
                <w:tab w:val="center" w:pos="737"/>
              </w:tabs>
              <w:jc w:val="center"/>
              <w:rPr>
                <w:rFonts w:ascii="Arial" w:hAnsi="Arial" w:cs="Arial"/>
                <w:b/>
                <w:bCs/>
                <w:szCs w:val="20"/>
              </w:rPr>
            </w:pPr>
            <w:r w:rsidRPr="005C56B6">
              <w:rPr>
                <w:rFonts w:ascii="Arial" w:hAnsi="Arial" w:cs="Arial"/>
                <w:b/>
                <w:bCs/>
                <w:szCs w:val="20"/>
              </w:rPr>
              <w:t>DA</w:t>
            </w:r>
          </w:p>
        </w:tc>
        <w:tc>
          <w:tcPr>
            <w:tcW w:w="377" w:type="pct"/>
          </w:tcPr>
          <w:p w14:paraId="772371C8" w14:textId="77777777" w:rsidR="008959A2" w:rsidRPr="005C56B6" w:rsidRDefault="008959A2" w:rsidP="00D6442C">
            <w:pPr>
              <w:tabs>
                <w:tab w:val="center" w:pos="737"/>
              </w:tabs>
              <w:jc w:val="both"/>
              <w:rPr>
                <w:rFonts w:ascii="Arial" w:hAnsi="Arial" w:cs="Arial"/>
                <w:b/>
                <w:bCs/>
                <w:szCs w:val="20"/>
              </w:rPr>
            </w:pPr>
          </w:p>
        </w:tc>
      </w:tr>
      <w:tr w:rsidR="00DB6F6B" w:rsidRPr="005C56B6" w14:paraId="1D283A26" w14:textId="77777777" w:rsidTr="0007035F">
        <w:trPr>
          <w:trHeight w:val="431"/>
        </w:trPr>
        <w:tc>
          <w:tcPr>
            <w:tcW w:w="2740" w:type="pct"/>
          </w:tcPr>
          <w:p w14:paraId="5E56609E" w14:textId="77777777" w:rsidR="008959A2" w:rsidRPr="005C56B6" w:rsidRDefault="008959A2" w:rsidP="00D6442C">
            <w:pPr>
              <w:jc w:val="both"/>
              <w:rPr>
                <w:rFonts w:ascii="Arial" w:hAnsi="Arial" w:cs="Arial"/>
                <w:b/>
                <w:bCs/>
                <w:szCs w:val="20"/>
              </w:rPr>
            </w:pPr>
            <w:r w:rsidRPr="005C56B6">
              <w:rPr>
                <w:rFonts w:ascii="Arial" w:hAnsi="Arial" w:cs="Arial"/>
                <w:b/>
                <w:bCs/>
                <w:szCs w:val="20"/>
              </w:rPr>
              <w:t xml:space="preserve">FEAR10. </w:t>
            </w:r>
            <w:r w:rsidRPr="00595A7D">
              <w:rPr>
                <w:rFonts w:ascii="Arial" w:hAnsi="Arial" w:cs="Arial"/>
                <w:bCs/>
                <w:szCs w:val="20"/>
              </w:rPr>
              <w:t>In order to protect yourself from crime, in the last 12 months, have you taken any measures such as a</w:t>
            </w:r>
            <w:r w:rsidRPr="005C56B6">
              <w:rPr>
                <w:rFonts w:ascii="Arial" w:hAnsi="Arial" w:cs="Arial"/>
                <w:bCs/>
                <w:szCs w:val="20"/>
              </w:rPr>
              <w:t xml:space="preserve">voiding walking through some areas in </w:t>
            </w:r>
            <w:r w:rsidRPr="007233D9">
              <w:rPr>
                <w:rFonts w:ascii="Arial" w:hAnsi="Arial" w:cs="Arial"/>
                <w:b/>
                <w:bCs/>
                <w:szCs w:val="20"/>
              </w:rPr>
              <w:t>your neighborhood</w:t>
            </w:r>
            <w:r w:rsidRPr="005C56B6">
              <w:rPr>
                <w:rFonts w:ascii="Arial" w:hAnsi="Arial" w:cs="Arial"/>
                <w:bCs/>
                <w:szCs w:val="20"/>
              </w:rPr>
              <w:t xml:space="preserve"> because they are dangerous?</w:t>
            </w:r>
          </w:p>
        </w:tc>
        <w:tc>
          <w:tcPr>
            <w:tcW w:w="471" w:type="pct"/>
            <w:vAlign w:val="center"/>
          </w:tcPr>
          <w:p w14:paraId="32C56B82" w14:textId="77777777" w:rsidR="008959A2" w:rsidRPr="005C56B6" w:rsidRDefault="008959A2" w:rsidP="00C128D4">
            <w:pPr>
              <w:tabs>
                <w:tab w:val="center" w:pos="737"/>
              </w:tabs>
              <w:jc w:val="center"/>
              <w:rPr>
                <w:rFonts w:ascii="Arial" w:hAnsi="Arial" w:cs="Arial"/>
                <w:bCs/>
                <w:szCs w:val="20"/>
              </w:rPr>
            </w:pPr>
            <w:r>
              <w:rPr>
                <w:rFonts w:ascii="Arial" w:hAnsi="Arial" w:cs="Arial"/>
                <w:bCs/>
                <w:szCs w:val="20"/>
              </w:rPr>
              <w:t>1</w:t>
            </w:r>
          </w:p>
        </w:tc>
        <w:tc>
          <w:tcPr>
            <w:tcW w:w="470" w:type="pct"/>
            <w:vAlign w:val="center"/>
          </w:tcPr>
          <w:p w14:paraId="5ABA3976" w14:textId="77777777" w:rsidR="008959A2" w:rsidRPr="005C56B6" w:rsidRDefault="008959A2" w:rsidP="006D35BB">
            <w:pPr>
              <w:tabs>
                <w:tab w:val="center" w:pos="737"/>
              </w:tabs>
              <w:jc w:val="center"/>
              <w:rPr>
                <w:rFonts w:ascii="Arial" w:hAnsi="Arial" w:cs="Arial"/>
                <w:bCs/>
                <w:szCs w:val="20"/>
              </w:rPr>
            </w:pPr>
            <w:r>
              <w:rPr>
                <w:rFonts w:ascii="Arial" w:hAnsi="Arial" w:cs="Arial"/>
                <w:bCs/>
                <w:szCs w:val="20"/>
              </w:rPr>
              <w:t>0</w:t>
            </w:r>
          </w:p>
        </w:tc>
        <w:tc>
          <w:tcPr>
            <w:tcW w:w="470" w:type="pct"/>
            <w:vAlign w:val="center"/>
          </w:tcPr>
          <w:p w14:paraId="353B388A" w14:textId="77777777" w:rsidR="008959A2" w:rsidRPr="005C56B6" w:rsidRDefault="008959A2" w:rsidP="005927EA">
            <w:pPr>
              <w:tabs>
                <w:tab w:val="center" w:pos="737"/>
              </w:tabs>
              <w:jc w:val="center"/>
              <w:rPr>
                <w:rFonts w:ascii="Arial" w:hAnsi="Arial" w:cs="Arial"/>
                <w:bCs/>
                <w:szCs w:val="20"/>
              </w:rPr>
            </w:pPr>
            <w:r>
              <w:rPr>
                <w:rFonts w:ascii="Arial" w:hAnsi="Arial" w:cs="Arial"/>
                <w:bCs/>
                <w:szCs w:val="20"/>
              </w:rPr>
              <w:t>88</w:t>
            </w:r>
          </w:p>
        </w:tc>
        <w:tc>
          <w:tcPr>
            <w:tcW w:w="471" w:type="pct"/>
            <w:vAlign w:val="center"/>
          </w:tcPr>
          <w:p w14:paraId="3BF4C35A" w14:textId="77777777" w:rsidR="008959A2" w:rsidRPr="005C56B6" w:rsidRDefault="008959A2" w:rsidP="00293C81">
            <w:pPr>
              <w:tabs>
                <w:tab w:val="center" w:pos="737"/>
              </w:tabs>
              <w:jc w:val="center"/>
              <w:rPr>
                <w:rFonts w:ascii="Arial" w:hAnsi="Arial" w:cs="Arial"/>
                <w:bCs/>
                <w:szCs w:val="20"/>
              </w:rPr>
            </w:pPr>
            <w:r>
              <w:rPr>
                <w:rFonts w:ascii="Arial" w:hAnsi="Arial" w:cs="Arial"/>
                <w:bCs/>
                <w:szCs w:val="20"/>
              </w:rPr>
              <w:t>98</w:t>
            </w:r>
          </w:p>
        </w:tc>
        <w:tc>
          <w:tcPr>
            <w:tcW w:w="377" w:type="pct"/>
          </w:tcPr>
          <w:p w14:paraId="37F71688" w14:textId="77777777" w:rsidR="008959A2" w:rsidRPr="005C56B6" w:rsidRDefault="008959A2" w:rsidP="00D6442C">
            <w:pPr>
              <w:tabs>
                <w:tab w:val="center" w:pos="737"/>
              </w:tabs>
              <w:jc w:val="both"/>
              <w:rPr>
                <w:rFonts w:ascii="Arial" w:hAnsi="Arial" w:cs="Arial"/>
                <w:b/>
                <w:bCs/>
                <w:szCs w:val="20"/>
              </w:rPr>
            </w:pPr>
          </w:p>
        </w:tc>
      </w:tr>
      <w:tr w:rsidR="00DB6F6B" w:rsidRPr="005C56B6" w14:paraId="63236BA6" w14:textId="77777777" w:rsidTr="0007035F">
        <w:trPr>
          <w:trHeight w:val="431"/>
        </w:trPr>
        <w:tc>
          <w:tcPr>
            <w:tcW w:w="2740" w:type="pct"/>
          </w:tcPr>
          <w:p w14:paraId="2B4B7602" w14:textId="77777777" w:rsidR="008959A2" w:rsidRPr="00E03850" w:rsidRDefault="008959A2" w:rsidP="00314B9E">
            <w:pPr>
              <w:jc w:val="both"/>
              <w:rPr>
                <w:rFonts w:ascii="Arial" w:hAnsi="Arial" w:cs="Arial"/>
                <w:bCs/>
                <w:szCs w:val="20"/>
                <w:highlight w:val="red"/>
              </w:rPr>
            </w:pPr>
            <w:r w:rsidRPr="00887E28">
              <w:rPr>
                <w:rFonts w:ascii="Arial" w:hAnsi="Arial" w:cs="Arial"/>
                <w:b/>
                <w:szCs w:val="20"/>
              </w:rPr>
              <w:t xml:space="preserve">VIC44. </w:t>
            </w:r>
            <w:r w:rsidR="00314B9E" w:rsidRPr="0076740B">
              <w:rPr>
                <w:rFonts w:ascii="Arial" w:hAnsi="Arial" w:cs="Arial"/>
                <w:szCs w:val="20"/>
              </w:rPr>
              <w:t>In the last 12 months,</w:t>
            </w:r>
            <w:r w:rsidR="00314B9E">
              <w:rPr>
                <w:rFonts w:ascii="Arial" w:hAnsi="Arial" w:cs="Arial"/>
                <w:b/>
                <w:szCs w:val="20"/>
              </w:rPr>
              <w:t xml:space="preserve"> </w:t>
            </w:r>
            <w:r w:rsidR="00314B9E">
              <w:rPr>
                <w:rFonts w:ascii="Arial" w:hAnsi="Arial" w:cs="Arial"/>
                <w:szCs w:val="20"/>
              </w:rPr>
              <w:t>o</w:t>
            </w:r>
            <w:r w:rsidRPr="007B6E3E">
              <w:rPr>
                <w:rFonts w:ascii="Arial" w:hAnsi="Arial" w:cs="Arial"/>
                <w:szCs w:val="20"/>
              </w:rPr>
              <w:t>ut of fear of crime</w:t>
            </w:r>
            <w:r>
              <w:rPr>
                <w:rFonts w:ascii="Arial" w:hAnsi="Arial" w:cs="Arial"/>
                <w:szCs w:val="20"/>
              </w:rPr>
              <w:t>, have you o</w:t>
            </w:r>
            <w:r w:rsidRPr="00053800">
              <w:rPr>
                <w:rFonts w:ascii="Arial" w:hAnsi="Arial" w:cs="Arial"/>
                <w:szCs w:val="20"/>
              </w:rPr>
              <w:t>rganiz</w:t>
            </w:r>
            <w:r>
              <w:rPr>
                <w:rFonts w:ascii="Arial" w:hAnsi="Arial" w:cs="Arial"/>
                <w:szCs w:val="20"/>
              </w:rPr>
              <w:t>ed</w:t>
            </w:r>
            <w:r w:rsidRPr="00053800">
              <w:rPr>
                <w:rFonts w:ascii="Arial" w:hAnsi="Arial" w:cs="Arial"/>
                <w:szCs w:val="20"/>
              </w:rPr>
              <w:t xml:space="preserve"> </w:t>
            </w:r>
            <w:r>
              <w:rPr>
                <w:rFonts w:ascii="Arial" w:hAnsi="Arial" w:cs="Arial"/>
                <w:szCs w:val="20"/>
              </w:rPr>
              <w:t>with the</w:t>
            </w:r>
            <w:r w:rsidRPr="00887E28">
              <w:rPr>
                <w:rFonts w:ascii="Arial" w:hAnsi="Arial" w:cs="Arial"/>
                <w:szCs w:val="20"/>
              </w:rPr>
              <w:t xml:space="preserve"> neighbor</w:t>
            </w:r>
            <w:r>
              <w:rPr>
                <w:rFonts w:ascii="Arial" w:hAnsi="Arial" w:cs="Arial"/>
                <w:szCs w:val="20"/>
              </w:rPr>
              <w:t>s</w:t>
            </w:r>
            <w:r w:rsidRPr="00887E28">
              <w:rPr>
                <w:rFonts w:ascii="Arial" w:hAnsi="Arial" w:cs="Arial"/>
                <w:szCs w:val="20"/>
              </w:rPr>
              <w:t xml:space="preserve"> </w:t>
            </w:r>
            <w:r>
              <w:rPr>
                <w:rFonts w:ascii="Arial" w:hAnsi="Arial" w:cs="Arial"/>
                <w:szCs w:val="20"/>
              </w:rPr>
              <w:t>of your community</w:t>
            </w:r>
            <w:r w:rsidRPr="00887E28">
              <w:rPr>
                <w:rFonts w:ascii="Arial" w:hAnsi="Arial" w:cs="Arial"/>
                <w:szCs w:val="20"/>
              </w:rPr>
              <w:t>?</w:t>
            </w:r>
          </w:p>
        </w:tc>
        <w:tc>
          <w:tcPr>
            <w:tcW w:w="471" w:type="pct"/>
            <w:vAlign w:val="center"/>
          </w:tcPr>
          <w:p w14:paraId="08FAF908" w14:textId="77777777" w:rsidR="008959A2" w:rsidRPr="00E03850" w:rsidRDefault="008959A2" w:rsidP="00C128D4">
            <w:pPr>
              <w:tabs>
                <w:tab w:val="center" w:pos="737"/>
              </w:tabs>
              <w:jc w:val="center"/>
              <w:rPr>
                <w:rFonts w:ascii="Arial" w:hAnsi="Arial" w:cs="Arial"/>
                <w:bCs/>
                <w:szCs w:val="20"/>
                <w:highlight w:val="red"/>
              </w:rPr>
            </w:pPr>
            <w:r w:rsidRPr="00E03850">
              <w:rPr>
                <w:rFonts w:ascii="Arial" w:hAnsi="Arial" w:cs="Arial"/>
                <w:bCs/>
                <w:szCs w:val="20"/>
              </w:rPr>
              <w:t>1</w:t>
            </w:r>
          </w:p>
        </w:tc>
        <w:tc>
          <w:tcPr>
            <w:tcW w:w="470" w:type="pct"/>
            <w:vAlign w:val="center"/>
          </w:tcPr>
          <w:p w14:paraId="1F305444" w14:textId="77777777" w:rsidR="008959A2" w:rsidRPr="005C56B6" w:rsidRDefault="008959A2" w:rsidP="006D35BB">
            <w:pPr>
              <w:tabs>
                <w:tab w:val="center" w:pos="737"/>
              </w:tabs>
              <w:jc w:val="center"/>
              <w:rPr>
                <w:rFonts w:ascii="Arial" w:hAnsi="Arial" w:cs="Arial"/>
                <w:bCs/>
                <w:szCs w:val="20"/>
              </w:rPr>
            </w:pPr>
            <w:r>
              <w:rPr>
                <w:rFonts w:ascii="Arial" w:hAnsi="Arial" w:cs="Arial"/>
                <w:bCs/>
                <w:szCs w:val="20"/>
              </w:rPr>
              <w:t>0</w:t>
            </w:r>
          </w:p>
        </w:tc>
        <w:tc>
          <w:tcPr>
            <w:tcW w:w="470" w:type="pct"/>
            <w:vAlign w:val="center"/>
          </w:tcPr>
          <w:p w14:paraId="1C1D7C90" w14:textId="77777777" w:rsidR="008959A2" w:rsidRPr="005C56B6" w:rsidRDefault="008959A2" w:rsidP="005927EA">
            <w:pPr>
              <w:tabs>
                <w:tab w:val="center" w:pos="737"/>
              </w:tabs>
              <w:jc w:val="center"/>
              <w:rPr>
                <w:rFonts w:ascii="Arial" w:hAnsi="Arial" w:cs="Arial"/>
                <w:bCs/>
                <w:szCs w:val="20"/>
              </w:rPr>
            </w:pPr>
            <w:r>
              <w:rPr>
                <w:rFonts w:ascii="Arial" w:hAnsi="Arial" w:cs="Arial"/>
                <w:bCs/>
                <w:szCs w:val="20"/>
              </w:rPr>
              <w:t>88</w:t>
            </w:r>
          </w:p>
        </w:tc>
        <w:tc>
          <w:tcPr>
            <w:tcW w:w="471" w:type="pct"/>
            <w:vAlign w:val="center"/>
          </w:tcPr>
          <w:p w14:paraId="32405B35" w14:textId="77777777" w:rsidR="008959A2" w:rsidRPr="005C56B6" w:rsidRDefault="008959A2" w:rsidP="00293C81">
            <w:pPr>
              <w:tabs>
                <w:tab w:val="center" w:pos="737"/>
              </w:tabs>
              <w:jc w:val="center"/>
              <w:rPr>
                <w:rFonts w:ascii="Arial" w:hAnsi="Arial" w:cs="Arial"/>
                <w:bCs/>
                <w:szCs w:val="20"/>
              </w:rPr>
            </w:pPr>
            <w:r>
              <w:rPr>
                <w:rFonts w:ascii="Arial" w:hAnsi="Arial" w:cs="Arial"/>
                <w:bCs/>
                <w:szCs w:val="20"/>
              </w:rPr>
              <w:t>98</w:t>
            </w:r>
          </w:p>
        </w:tc>
        <w:tc>
          <w:tcPr>
            <w:tcW w:w="377" w:type="pct"/>
          </w:tcPr>
          <w:p w14:paraId="69F7D140" w14:textId="77777777" w:rsidR="008959A2" w:rsidRPr="005C56B6" w:rsidRDefault="008959A2" w:rsidP="00D6442C">
            <w:pPr>
              <w:tabs>
                <w:tab w:val="center" w:pos="737"/>
              </w:tabs>
              <w:jc w:val="both"/>
              <w:rPr>
                <w:rFonts w:ascii="Arial" w:hAnsi="Arial" w:cs="Arial"/>
                <w:b/>
                <w:bCs/>
                <w:szCs w:val="20"/>
              </w:rPr>
            </w:pPr>
          </w:p>
        </w:tc>
      </w:tr>
    </w:tbl>
    <w:p w14:paraId="60E5B29E" w14:textId="77777777" w:rsidR="008959A2" w:rsidRDefault="008959A2" w:rsidP="008959A2">
      <w:pPr>
        <w:rPr>
          <w:rFonts w:ascii="Arial" w:hAnsi="Arial" w:cs="Arial"/>
          <w:highlight w:val="lightGray"/>
        </w:rPr>
      </w:pPr>
    </w:p>
    <w:p w14:paraId="67024624" w14:textId="77777777" w:rsidR="008959A2" w:rsidRPr="005C56B6" w:rsidRDefault="008959A2" w:rsidP="008959A2">
      <w:pPr>
        <w:rPr>
          <w:rFonts w:ascii="Arial" w:hAnsi="Arial" w:cs="Arial"/>
          <w:highlight w:val="lightGray"/>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3366"/>
        <w:gridCol w:w="777"/>
        <w:gridCol w:w="776"/>
        <w:gridCol w:w="778"/>
        <w:gridCol w:w="778"/>
        <w:gridCol w:w="778"/>
        <w:gridCol w:w="778"/>
        <w:gridCol w:w="898"/>
        <w:gridCol w:w="647"/>
      </w:tblGrid>
      <w:tr w:rsidR="008959A2" w:rsidRPr="005C56B6" w14:paraId="3C8924B9" w14:textId="77777777" w:rsidTr="0007035F">
        <w:trPr>
          <w:cantSplit/>
        </w:trPr>
        <w:tc>
          <w:tcPr>
            <w:tcW w:w="1758" w:type="pct"/>
            <w:tcBorders>
              <w:top w:val="dotted" w:sz="4" w:space="0" w:color="auto"/>
              <w:left w:val="dotted" w:sz="4" w:space="0" w:color="auto"/>
              <w:bottom w:val="dotted" w:sz="4" w:space="0" w:color="auto"/>
              <w:right w:val="dotted" w:sz="4" w:space="0" w:color="auto"/>
            </w:tcBorders>
          </w:tcPr>
          <w:p w14:paraId="5D49BEC0" w14:textId="77777777" w:rsidR="008959A2" w:rsidRPr="005C56B6" w:rsidRDefault="008959A2" w:rsidP="00D6442C">
            <w:pPr>
              <w:rPr>
                <w:rFonts w:ascii="Arial" w:hAnsi="Arial" w:cs="Arial"/>
                <w:b/>
                <w:szCs w:val="20"/>
              </w:rPr>
            </w:pPr>
          </w:p>
        </w:tc>
        <w:tc>
          <w:tcPr>
            <w:tcW w:w="406" w:type="pct"/>
            <w:tcBorders>
              <w:top w:val="dotted" w:sz="4" w:space="0" w:color="auto"/>
              <w:left w:val="dotted" w:sz="4" w:space="0" w:color="auto"/>
              <w:bottom w:val="dotted" w:sz="4" w:space="0" w:color="auto"/>
              <w:right w:val="dotted" w:sz="4" w:space="0" w:color="auto"/>
            </w:tcBorders>
            <w:vAlign w:val="center"/>
          </w:tcPr>
          <w:p w14:paraId="7127A643" w14:textId="77777777" w:rsidR="008959A2" w:rsidRPr="00FD4332" w:rsidRDefault="008959A2" w:rsidP="0007035F">
            <w:pPr>
              <w:snapToGrid w:val="0"/>
              <w:jc w:val="center"/>
              <w:rPr>
                <w:rFonts w:ascii="Arial" w:hAnsi="Arial" w:cs="Arial"/>
                <w:b/>
                <w:szCs w:val="20"/>
              </w:rPr>
            </w:pPr>
            <w:r w:rsidRPr="00FD4332">
              <w:rPr>
                <w:rFonts w:ascii="Arial" w:hAnsi="Arial" w:cs="Arial"/>
                <w:b/>
                <w:szCs w:val="20"/>
              </w:rPr>
              <w:t>A lot</w:t>
            </w:r>
          </w:p>
        </w:tc>
        <w:tc>
          <w:tcPr>
            <w:tcW w:w="405" w:type="pct"/>
            <w:tcBorders>
              <w:top w:val="dotted" w:sz="4" w:space="0" w:color="auto"/>
              <w:left w:val="dotted" w:sz="4" w:space="0" w:color="auto"/>
              <w:bottom w:val="dotted" w:sz="4" w:space="0" w:color="auto"/>
              <w:right w:val="dotted" w:sz="4" w:space="0" w:color="auto"/>
            </w:tcBorders>
            <w:vAlign w:val="center"/>
          </w:tcPr>
          <w:p w14:paraId="1922425E" w14:textId="77777777" w:rsidR="008959A2" w:rsidRPr="00FD4332" w:rsidRDefault="008959A2" w:rsidP="0007035F">
            <w:pPr>
              <w:snapToGrid w:val="0"/>
              <w:jc w:val="center"/>
              <w:rPr>
                <w:rFonts w:ascii="Arial" w:hAnsi="Arial" w:cs="Arial"/>
                <w:b/>
                <w:szCs w:val="20"/>
              </w:rPr>
            </w:pPr>
            <w:r w:rsidRPr="00FD4332">
              <w:rPr>
                <w:rFonts w:ascii="Arial" w:hAnsi="Arial" w:cs="Arial"/>
                <w:b/>
                <w:szCs w:val="20"/>
              </w:rPr>
              <w:t>Somewhat</w:t>
            </w:r>
          </w:p>
        </w:tc>
        <w:tc>
          <w:tcPr>
            <w:tcW w:w="406" w:type="pct"/>
            <w:tcBorders>
              <w:top w:val="dotted" w:sz="4" w:space="0" w:color="auto"/>
              <w:left w:val="dotted" w:sz="4" w:space="0" w:color="auto"/>
              <w:bottom w:val="dotted" w:sz="4" w:space="0" w:color="auto"/>
              <w:right w:val="dotted" w:sz="4" w:space="0" w:color="auto"/>
            </w:tcBorders>
            <w:vAlign w:val="center"/>
          </w:tcPr>
          <w:p w14:paraId="5258C486" w14:textId="77777777" w:rsidR="008959A2" w:rsidRPr="00FD4332" w:rsidRDefault="008959A2" w:rsidP="0007035F">
            <w:pPr>
              <w:snapToGrid w:val="0"/>
              <w:jc w:val="center"/>
              <w:rPr>
                <w:rFonts w:ascii="Arial" w:hAnsi="Arial" w:cs="Arial"/>
                <w:b/>
                <w:szCs w:val="20"/>
              </w:rPr>
            </w:pPr>
            <w:r w:rsidRPr="00FD4332">
              <w:rPr>
                <w:rFonts w:ascii="Arial" w:hAnsi="Arial" w:cs="Arial"/>
                <w:b/>
                <w:szCs w:val="20"/>
              </w:rPr>
              <w:t>A little</w:t>
            </w:r>
          </w:p>
        </w:tc>
        <w:tc>
          <w:tcPr>
            <w:tcW w:w="406" w:type="pct"/>
            <w:tcBorders>
              <w:top w:val="dotted" w:sz="4" w:space="0" w:color="auto"/>
              <w:left w:val="dotted" w:sz="4" w:space="0" w:color="auto"/>
              <w:bottom w:val="dotted" w:sz="4" w:space="0" w:color="auto"/>
              <w:right w:val="dotted" w:sz="4" w:space="0" w:color="auto"/>
            </w:tcBorders>
            <w:vAlign w:val="center"/>
          </w:tcPr>
          <w:p w14:paraId="3278213F" w14:textId="77777777" w:rsidR="008959A2" w:rsidRPr="00FD4332" w:rsidRDefault="008959A2" w:rsidP="0007035F">
            <w:pPr>
              <w:snapToGrid w:val="0"/>
              <w:jc w:val="center"/>
              <w:rPr>
                <w:rFonts w:ascii="Arial" w:hAnsi="Arial" w:cs="Arial"/>
                <w:b/>
                <w:szCs w:val="20"/>
              </w:rPr>
            </w:pPr>
            <w:r w:rsidRPr="00FD4332">
              <w:rPr>
                <w:rFonts w:ascii="Arial" w:hAnsi="Arial" w:cs="Arial"/>
                <w:b/>
                <w:szCs w:val="20"/>
              </w:rPr>
              <w:t>Not at all</w:t>
            </w:r>
          </w:p>
        </w:tc>
        <w:tc>
          <w:tcPr>
            <w:tcW w:w="406" w:type="pct"/>
            <w:tcBorders>
              <w:top w:val="dotted" w:sz="4" w:space="0" w:color="auto"/>
              <w:left w:val="dotted" w:sz="4" w:space="0" w:color="auto"/>
              <w:bottom w:val="dotted" w:sz="4" w:space="0" w:color="auto"/>
              <w:right w:val="dotted" w:sz="4" w:space="0" w:color="auto"/>
            </w:tcBorders>
            <w:vAlign w:val="center"/>
          </w:tcPr>
          <w:p w14:paraId="45A03C30" w14:textId="77777777" w:rsidR="008959A2" w:rsidRPr="00FD4332" w:rsidRDefault="008959A2" w:rsidP="0007035F">
            <w:pPr>
              <w:snapToGrid w:val="0"/>
              <w:jc w:val="center"/>
              <w:rPr>
                <w:rFonts w:ascii="Arial" w:hAnsi="Arial" w:cs="Arial"/>
                <w:b/>
                <w:szCs w:val="20"/>
              </w:rPr>
            </w:pPr>
            <w:r w:rsidRPr="00FD4332">
              <w:rPr>
                <w:rFonts w:ascii="Arial" w:hAnsi="Arial" w:cs="Arial"/>
                <w:b/>
                <w:szCs w:val="20"/>
              </w:rPr>
              <w:t>DK</w:t>
            </w:r>
          </w:p>
        </w:tc>
        <w:tc>
          <w:tcPr>
            <w:tcW w:w="406" w:type="pct"/>
            <w:tcBorders>
              <w:top w:val="dotted" w:sz="4" w:space="0" w:color="auto"/>
              <w:left w:val="dotted" w:sz="4" w:space="0" w:color="auto"/>
              <w:bottom w:val="dotted" w:sz="4" w:space="0" w:color="auto"/>
              <w:right w:val="dotted" w:sz="4" w:space="0" w:color="auto"/>
            </w:tcBorders>
            <w:vAlign w:val="center"/>
          </w:tcPr>
          <w:p w14:paraId="2F31D029" w14:textId="77777777" w:rsidR="008959A2" w:rsidRPr="00FD4332" w:rsidRDefault="008959A2" w:rsidP="0007035F">
            <w:pPr>
              <w:snapToGrid w:val="0"/>
              <w:jc w:val="center"/>
              <w:rPr>
                <w:rFonts w:ascii="Arial" w:hAnsi="Arial" w:cs="Arial"/>
                <w:b/>
                <w:szCs w:val="20"/>
              </w:rPr>
            </w:pPr>
            <w:r w:rsidRPr="00FD4332">
              <w:rPr>
                <w:rFonts w:ascii="Arial" w:hAnsi="Arial" w:cs="Arial"/>
                <w:b/>
                <w:szCs w:val="20"/>
              </w:rPr>
              <w:t>DA</w:t>
            </w:r>
          </w:p>
        </w:tc>
        <w:tc>
          <w:tcPr>
            <w:tcW w:w="469" w:type="pct"/>
            <w:tcBorders>
              <w:top w:val="dotted" w:sz="4" w:space="0" w:color="auto"/>
              <w:left w:val="dotted" w:sz="4" w:space="0" w:color="auto"/>
              <w:bottom w:val="dotted" w:sz="4" w:space="0" w:color="auto"/>
              <w:right w:val="dotted" w:sz="4" w:space="0" w:color="auto"/>
            </w:tcBorders>
            <w:vAlign w:val="center"/>
          </w:tcPr>
          <w:p w14:paraId="250B7CC1" w14:textId="77777777" w:rsidR="008959A2" w:rsidRPr="00FD4332" w:rsidRDefault="008959A2" w:rsidP="0007035F">
            <w:pPr>
              <w:snapToGrid w:val="0"/>
              <w:jc w:val="center"/>
              <w:rPr>
                <w:rFonts w:ascii="Arial" w:hAnsi="Arial" w:cs="Arial"/>
                <w:b/>
                <w:szCs w:val="20"/>
              </w:rPr>
            </w:pPr>
            <w:r w:rsidRPr="00FD4332">
              <w:rPr>
                <w:rFonts w:ascii="Arial" w:hAnsi="Arial" w:cs="Arial"/>
                <w:b/>
                <w:szCs w:val="20"/>
              </w:rPr>
              <w:t>N/A</w:t>
            </w:r>
          </w:p>
        </w:tc>
        <w:tc>
          <w:tcPr>
            <w:tcW w:w="338" w:type="pct"/>
            <w:tcBorders>
              <w:top w:val="dotted" w:sz="4" w:space="0" w:color="auto"/>
              <w:left w:val="dotted" w:sz="4" w:space="0" w:color="auto"/>
              <w:bottom w:val="dotted" w:sz="4" w:space="0" w:color="auto"/>
              <w:right w:val="dotted" w:sz="4" w:space="0" w:color="auto"/>
            </w:tcBorders>
          </w:tcPr>
          <w:p w14:paraId="44BDB302" w14:textId="77777777" w:rsidR="008959A2" w:rsidRPr="00FD4332" w:rsidRDefault="008959A2" w:rsidP="00D6442C">
            <w:pPr>
              <w:snapToGrid w:val="0"/>
              <w:jc w:val="center"/>
              <w:rPr>
                <w:rFonts w:ascii="Arial" w:hAnsi="Arial" w:cs="Arial"/>
                <w:b/>
                <w:szCs w:val="20"/>
              </w:rPr>
            </w:pPr>
          </w:p>
        </w:tc>
      </w:tr>
      <w:tr w:rsidR="008959A2" w:rsidRPr="00051C11" w14:paraId="55A44482" w14:textId="77777777">
        <w:trPr>
          <w:cantSplit/>
        </w:trPr>
        <w:tc>
          <w:tcPr>
            <w:tcW w:w="1758" w:type="pct"/>
            <w:tcBorders>
              <w:top w:val="dotted" w:sz="4" w:space="0" w:color="auto"/>
              <w:left w:val="dotted" w:sz="4" w:space="0" w:color="auto"/>
              <w:bottom w:val="dotted" w:sz="4" w:space="0" w:color="auto"/>
              <w:right w:val="dotted" w:sz="4" w:space="0" w:color="auto"/>
            </w:tcBorders>
          </w:tcPr>
          <w:p w14:paraId="7452B49B" w14:textId="77777777" w:rsidR="008959A2" w:rsidRPr="00051C11" w:rsidRDefault="008959A2" w:rsidP="00D6442C">
            <w:pPr>
              <w:rPr>
                <w:rFonts w:ascii="Arial" w:hAnsi="Arial" w:cs="Arial"/>
                <w:szCs w:val="20"/>
              </w:rPr>
            </w:pPr>
            <w:r w:rsidRPr="00051C11">
              <w:rPr>
                <w:rFonts w:ascii="Arial" w:hAnsi="Arial" w:cs="Arial"/>
                <w:b/>
                <w:szCs w:val="20"/>
              </w:rPr>
              <w:t xml:space="preserve">FEAR6e. </w:t>
            </w:r>
            <w:r w:rsidRPr="00051C11">
              <w:rPr>
                <w:rFonts w:ascii="Arial" w:hAnsi="Arial" w:cs="Arial"/>
                <w:szCs w:val="20"/>
              </w:rPr>
              <w:t>And in general, how worried are you that someone in your family will be assaulted on public transportation? Would you say a lot, somewhat, a little, or not at all?</w:t>
            </w:r>
          </w:p>
        </w:tc>
        <w:tc>
          <w:tcPr>
            <w:tcW w:w="406" w:type="pct"/>
            <w:tcBorders>
              <w:top w:val="dotted" w:sz="4" w:space="0" w:color="auto"/>
              <w:left w:val="dotted" w:sz="4" w:space="0" w:color="auto"/>
              <w:bottom w:val="dotted" w:sz="4" w:space="0" w:color="auto"/>
              <w:right w:val="dotted" w:sz="4" w:space="0" w:color="auto"/>
            </w:tcBorders>
            <w:vAlign w:val="center"/>
          </w:tcPr>
          <w:p w14:paraId="23E791A0"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1</w:t>
            </w:r>
          </w:p>
        </w:tc>
        <w:tc>
          <w:tcPr>
            <w:tcW w:w="405" w:type="pct"/>
            <w:tcBorders>
              <w:top w:val="dotted" w:sz="4" w:space="0" w:color="auto"/>
              <w:left w:val="dotted" w:sz="4" w:space="0" w:color="auto"/>
              <w:bottom w:val="dotted" w:sz="4" w:space="0" w:color="auto"/>
              <w:right w:val="dotted" w:sz="4" w:space="0" w:color="auto"/>
            </w:tcBorders>
            <w:vAlign w:val="center"/>
          </w:tcPr>
          <w:p w14:paraId="05CA6F96"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2</w:t>
            </w:r>
          </w:p>
        </w:tc>
        <w:tc>
          <w:tcPr>
            <w:tcW w:w="406" w:type="pct"/>
            <w:tcBorders>
              <w:top w:val="dotted" w:sz="4" w:space="0" w:color="auto"/>
              <w:left w:val="dotted" w:sz="4" w:space="0" w:color="auto"/>
              <w:bottom w:val="dotted" w:sz="4" w:space="0" w:color="auto"/>
              <w:right w:val="dotted" w:sz="4" w:space="0" w:color="auto"/>
            </w:tcBorders>
            <w:vAlign w:val="center"/>
          </w:tcPr>
          <w:p w14:paraId="42277368"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3</w:t>
            </w:r>
          </w:p>
        </w:tc>
        <w:tc>
          <w:tcPr>
            <w:tcW w:w="406" w:type="pct"/>
            <w:tcBorders>
              <w:top w:val="dotted" w:sz="4" w:space="0" w:color="auto"/>
              <w:left w:val="dotted" w:sz="4" w:space="0" w:color="auto"/>
              <w:bottom w:val="dotted" w:sz="4" w:space="0" w:color="auto"/>
              <w:right w:val="dotted" w:sz="4" w:space="0" w:color="auto"/>
            </w:tcBorders>
            <w:vAlign w:val="center"/>
          </w:tcPr>
          <w:p w14:paraId="7E83332C"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4</w:t>
            </w:r>
          </w:p>
        </w:tc>
        <w:tc>
          <w:tcPr>
            <w:tcW w:w="406" w:type="pct"/>
            <w:tcBorders>
              <w:top w:val="dotted" w:sz="4" w:space="0" w:color="auto"/>
              <w:left w:val="dotted" w:sz="4" w:space="0" w:color="auto"/>
              <w:bottom w:val="dotted" w:sz="4" w:space="0" w:color="auto"/>
              <w:right w:val="dotted" w:sz="4" w:space="0" w:color="auto"/>
            </w:tcBorders>
            <w:vAlign w:val="center"/>
          </w:tcPr>
          <w:p w14:paraId="0A4F0963"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88</w:t>
            </w:r>
          </w:p>
        </w:tc>
        <w:tc>
          <w:tcPr>
            <w:tcW w:w="406" w:type="pct"/>
            <w:tcBorders>
              <w:top w:val="dotted" w:sz="4" w:space="0" w:color="auto"/>
              <w:left w:val="dotted" w:sz="4" w:space="0" w:color="auto"/>
              <w:bottom w:val="dotted" w:sz="4" w:space="0" w:color="auto"/>
              <w:right w:val="dotted" w:sz="4" w:space="0" w:color="auto"/>
            </w:tcBorders>
            <w:vAlign w:val="center"/>
          </w:tcPr>
          <w:p w14:paraId="1527CBBF"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98</w:t>
            </w:r>
          </w:p>
        </w:tc>
        <w:tc>
          <w:tcPr>
            <w:tcW w:w="469" w:type="pct"/>
            <w:tcBorders>
              <w:top w:val="dotted" w:sz="4" w:space="0" w:color="auto"/>
              <w:left w:val="dotted" w:sz="4" w:space="0" w:color="auto"/>
              <w:bottom w:val="dotted" w:sz="4" w:space="0" w:color="auto"/>
              <w:right w:val="dotted" w:sz="4" w:space="0" w:color="auto"/>
            </w:tcBorders>
          </w:tcPr>
          <w:p w14:paraId="32C01B61" w14:textId="77777777" w:rsidR="008959A2" w:rsidRPr="00051C11" w:rsidRDefault="008959A2" w:rsidP="00C128D4">
            <w:pPr>
              <w:snapToGrid w:val="0"/>
              <w:jc w:val="center"/>
              <w:rPr>
                <w:rFonts w:ascii="Arial" w:hAnsi="Arial" w:cs="Arial"/>
                <w:szCs w:val="20"/>
              </w:rPr>
            </w:pPr>
            <w:r w:rsidRPr="00051C11">
              <w:rPr>
                <w:rFonts w:ascii="Arial" w:hAnsi="Arial" w:cs="Arial"/>
                <w:szCs w:val="20"/>
              </w:rPr>
              <w:t xml:space="preserve">99 </w:t>
            </w:r>
            <w:r w:rsidRPr="00051C11">
              <w:rPr>
                <w:rFonts w:ascii="Arial" w:hAnsi="Arial" w:cs="Arial"/>
                <w:sz w:val="16"/>
                <w:szCs w:val="20"/>
              </w:rPr>
              <w:t>[Does not use public trans</w:t>
            </w:r>
            <w:r w:rsidR="00C128D4">
              <w:rPr>
                <w:rFonts w:ascii="Arial" w:hAnsi="Arial" w:cs="Arial"/>
                <w:sz w:val="16"/>
                <w:szCs w:val="20"/>
              </w:rPr>
              <w:t>portation</w:t>
            </w:r>
            <w:r w:rsidRPr="00051C11">
              <w:rPr>
                <w:rFonts w:ascii="Arial" w:hAnsi="Arial" w:cs="Arial"/>
                <w:sz w:val="16"/>
                <w:szCs w:val="20"/>
              </w:rPr>
              <w:t>]</w:t>
            </w:r>
          </w:p>
        </w:tc>
        <w:tc>
          <w:tcPr>
            <w:tcW w:w="338" w:type="pct"/>
            <w:tcBorders>
              <w:top w:val="dotted" w:sz="4" w:space="0" w:color="auto"/>
              <w:left w:val="dotted" w:sz="4" w:space="0" w:color="auto"/>
              <w:bottom w:val="dotted" w:sz="4" w:space="0" w:color="auto"/>
              <w:right w:val="dotted" w:sz="4" w:space="0" w:color="auto"/>
            </w:tcBorders>
          </w:tcPr>
          <w:p w14:paraId="0EE72C89" w14:textId="77777777" w:rsidR="008959A2" w:rsidRPr="00051C11" w:rsidRDefault="008959A2" w:rsidP="00D6442C">
            <w:pPr>
              <w:snapToGrid w:val="0"/>
              <w:jc w:val="center"/>
              <w:rPr>
                <w:rFonts w:ascii="Arial" w:hAnsi="Arial" w:cs="Arial"/>
                <w:szCs w:val="20"/>
              </w:rPr>
            </w:pPr>
          </w:p>
        </w:tc>
      </w:tr>
      <w:tr w:rsidR="008959A2" w:rsidRPr="005C56B6" w14:paraId="20F98731" w14:textId="77777777">
        <w:trPr>
          <w:cantSplit/>
        </w:trPr>
        <w:tc>
          <w:tcPr>
            <w:tcW w:w="1758" w:type="pct"/>
            <w:tcBorders>
              <w:top w:val="dotted" w:sz="4" w:space="0" w:color="auto"/>
              <w:left w:val="dotted" w:sz="4" w:space="0" w:color="auto"/>
              <w:bottom w:val="dotted" w:sz="4" w:space="0" w:color="auto"/>
              <w:right w:val="dotted" w:sz="4" w:space="0" w:color="auto"/>
            </w:tcBorders>
          </w:tcPr>
          <w:p w14:paraId="19E506AC" w14:textId="77777777" w:rsidR="008959A2" w:rsidRPr="00051C11" w:rsidRDefault="008959A2" w:rsidP="00D6442C">
            <w:pPr>
              <w:rPr>
                <w:rFonts w:ascii="Arial" w:hAnsi="Arial" w:cs="Arial"/>
                <w:b/>
                <w:szCs w:val="20"/>
              </w:rPr>
            </w:pPr>
            <w:r w:rsidRPr="00051C11">
              <w:rPr>
                <w:rFonts w:ascii="Arial" w:hAnsi="Arial" w:cs="Arial"/>
                <w:b/>
                <w:szCs w:val="20"/>
              </w:rPr>
              <w:t>FEAR6f.</w:t>
            </w:r>
            <w:r w:rsidRPr="00051C11">
              <w:rPr>
                <w:rFonts w:ascii="Arial" w:hAnsi="Arial" w:cs="Arial"/>
                <w:szCs w:val="20"/>
              </w:rPr>
              <w:t xml:space="preserve"> And how worried are you about the safety of children in school? Would you say a lot, somewhat, a little, or not at all?</w:t>
            </w:r>
            <w:r w:rsidRPr="00051C11">
              <w:rPr>
                <w:rFonts w:ascii="Arial" w:hAnsi="Arial" w:cs="Arial"/>
                <w:b/>
                <w:szCs w:val="20"/>
              </w:rPr>
              <w:t xml:space="preserve"> </w:t>
            </w:r>
          </w:p>
        </w:tc>
        <w:tc>
          <w:tcPr>
            <w:tcW w:w="406" w:type="pct"/>
            <w:tcBorders>
              <w:top w:val="dotted" w:sz="4" w:space="0" w:color="auto"/>
              <w:left w:val="dotted" w:sz="4" w:space="0" w:color="auto"/>
              <w:bottom w:val="dotted" w:sz="4" w:space="0" w:color="auto"/>
              <w:right w:val="dotted" w:sz="4" w:space="0" w:color="auto"/>
            </w:tcBorders>
            <w:vAlign w:val="center"/>
          </w:tcPr>
          <w:p w14:paraId="023DA6FD"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1</w:t>
            </w:r>
          </w:p>
        </w:tc>
        <w:tc>
          <w:tcPr>
            <w:tcW w:w="405" w:type="pct"/>
            <w:tcBorders>
              <w:top w:val="dotted" w:sz="4" w:space="0" w:color="auto"/>
              <w:left w:val="dotted" w:sz="4" w:space="0" w:color="auto"/>
              <w:bottom w:val="dotted" w:sz="4" w:space="0" w:color="auto"/>
              <w:right w:val="dotted" w:sz="4" w:space="0" w:color="auto"/>
            </w:tcBorders>
            <w:vAlign w:val="center"/>
          </w:tcPr>
          <w:p w14:paraId="123BFBB9"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2</w:t>
            </w:r>
          </w:p>
        </w:tc>
        <w:tc>
          <w:tcPr>
            <w:tcW w:w="406" w:type="pct"/>
            <w:tcBorders>
              <w:top w:val="dotted" w:sz="4" w:space="0" w:color="auto"/>
              <w:left w:val="dotted" w:sz="4" w:space="0" w:color="auto"/>
              <w:bottom w:val="dotted" w:sz="4" w:space="0" w:color="auto"/>
              <w:right w:val="dotted" w:sz="4" w:space="0" w:color="auto"/>
            </w:tcBorders>
            <w:vAlign w:val="center"/>
          </w:tcPr>
          <w:p w14:paraId="2234AA73"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3</w:t>
            </w:r>
          </w:p>
        </w:tc>
        <w:tc>
          <w:tcPr>
            <w:tcW w:w="406" w:type="pct"/>
            <w:tcBorders>
              <w:top w:val="dotted" w:sz="4" w:space="0" w:color="auto"/>
              <w:left w:val="dotted" w:sz="4" w:space="0" w:color="auto"/>
              <w:bottom w:val="dotted" w:sz="4" w:space="0" w:color="auto"/>
              <w:right w:val="dotted" w:sz="4" w:space="0" w:color="auto"/>
            </w:tcBorders>
            <w:vAlign w:val="center"/>
          </w:tcPr>
          <w:p w14:paraId="597BB7C5"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4</w:t>
            </w:r>
          </w:p>
        </w:tc>
        <w:tc>
          <w:tcPr>
            <w:tcW w:w="406" w:type="pct"/>
            <w:tcBorders>
              <w:top w:val="dotted" w:sz="4" w:space="0" w:color="auto"/>
              <w:left w:val="dotted" w:sz="4" w:space="0" w:color="auto"/>
              <w:bottom w:val="dotted" w:sz="4" w:space="0" w:color="auto"/>
              <w:right w:val="dotted" w:sz="4" w:space="0" w:color="auto"/>
            </w:tcBorders>
            <w:vAlign w:val="center"/>
          </w:tcPr>
          <w:p w14:paraId="7A45F108"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88</w:t>
            </w:r>
          </w:p>
        </w:tc>
        <w:tc>
          <w:tcPr>
            <w:tcW w:w="406" w:type="pct"/>
            <w:tcBorders>
              <w:top w:val="dotted" w:sz="4" w:space="0" w:color="auto"/>
              <w:left w:val="dotted" w:sz="4" w:space="0" w:color="auto"/>
              <w:bottom w:val="dotted" w:sz="4" w:space="0" w:color="auto"/>
              <w:right w:val="dotted" w:sz="4" w:space="0" w:color="auto"/>
            </w:tcBorders>
            <w:vAlign w:val="center"/>
          </w:tcPr>
          <w:p w14:paraId="683CB265"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98</w:t>
            </w:r>
          </w:p>
        </w:tc>
        <w:tc>
          <w:tcPr>
            <w:tcW w:w="469" w:type="pct"/>
            <w:tcBorders>
              <w:top w:val="dotted" w:sz="4" w:space="0" w:color="auto"/>
              <w:left w:val="dotted" w:sz="4" w:space="0" w:color="auto"/>
              <w:bottom w:val="dotted" w:sz="4" w:space="0" w:color="auto"/>
              <w:right w:val="dotted" w:sz="4" w:space="0" w:color="auto"/>
            </w:tcBorders>
          </w:tcPr>
          <w:p w14:paraId="7B94BB82" w14:textId="77777777" w:rsidR="008959A2" w:rsidRPr="005C56B6" w:rsidRDefault="008959A2" w:rsidP="00D6442C">
            <w:pPr>
              <w:snapToGrid w:val="0"/>
              <w:jc w:val="center"/>
              <w:rPr>
                <w:rFonts w:ascii="Arial" w:hAnsi="Arial" w:cs="Arial"/>
                <w:szCs w:val="20"/>
              </w:rPr>
            </w:pPr>
            <w:r w:rsidRPr="00051C11">
              <w:rPr>
                <w:rFonts w:ascii="Arial" w:hAnsi="Arial" w:cs="Arial"/>
                <w:szCs w:val="20"/>
              </w:rPr>
              <w:t xml:space="preserve">99 </w:t>
            </w:r>
            <w:r w:rsidRPr="00051C11">
              <w:rPr>
                <w:rFonts w:ascii="Arial" w:hAnsi="Arial" w:cs="Arial"/>
                <w:sz w:val="16"/>
                <w:szCs w:val="20"/>
              </w:rPr>
              <w:t xml:space="preserve">[Does not have any </w:t>
            </w:r>
            <w:r w:rsidR="00C128D4">
              <w:rPr>
                <w:rFonts w:ascii="Arial" w:hAnsi="Arial" w:cs="Arial"/>
                <w:sz w:val="16"/>
                <w:szCs w:val="20"/>
              </w:rPr>
              <w:t xml:space="preserve">close </w:t>
            </w:r>
            <w:r w:rsidRPr="00051C11">
              <w:rPr>
                <w:rFonts w:ascii="Arial" w:hAnsi="Arial" w:cs="Arial"/>
                <w:sz w:val="16"/>
                <w:szCs w:val="20"/>
              </w:rPr>
              <w:t>children in school]</w:t>
            </w:r>
          </w:p>
        </w:tc>
        <w:tc>
          <w:tcPr>
            <w:tcW w:w="338" w:type="pct"/>
            <w:tcBorders>
              <w:top w:val="dotted" w:sz="4" w:space="0" w:color="auto"/>
              <w:left w:val="dotted" w:sz="4" w:space="0" w:color="auto"/>
              <w:bottom w:val="dotted" w:sz="4" w:space="0" w:color="auto"/>
              <w:right w:val="dotted" w:sz="4" w:space="0" w:color="auto"/>
            </w:tcBorders>
          </w:tcPr>
          <w:p w14:paraId="13EA5CDF" w14:textId="77777777" w:rsidR="008959A2" w:rsidRPr="005C56B6" w:rsidRDefault="008959A2" w:rsidP="00D6442C">
            <w:pPr>
              <w:snapToGrid w:val="0"/>
              <w:jc w:val="center"/>
              <w:rPr>
                <w:rFonts w:ascii="Arial" w:hAnsi="Arial" w:cs="Arial"/>
                <w:szCs w:val="20"/>
              </w:rPr>
            </w:pPr>
          </w:p>
        </w:tc>
      </w:tr>
    </w:tbl>
    <w:p w14:paraId="1FC434C6" w14:textId="77777777" w:rsidR="008959A2" w:rsidRPr="005C56B6" w:rsidRDefault="008959A2"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14:paraId="127776D9" w14:textId="77777777">
        <w:tc>
          <w:tcPr>
            <w:tcW w:w="8536" w:type="dxa"/>
          </w:tcPr>
          <w:p w14:paraId="45295ED4" w14:textId="77777777" w:rsidR="008959A2" w:rsidRPr="00051C11" w:rsidRDefault="008959A2" w:rsidP="00D6442C">
            <w:pPr>
              <w:rPr>
                <w:rFonts w:ascii="Arial" w:hAnsi="Arial" w:cs="Arial"/>
                <w:szCs w:val="20"/>
              </w:rPr>
            </w:pPr>
            <w:r w:rsidRPr="005C56B6">
              <w:rPr>
                <w:rFonts w:ascii="Arial" w:hAnsi="Arial" w:cs="Arial"/>
                <w:b/>
                <w:bCs/>
                <w:szCs w:val="20"/>
              </w:rPr>
              <w:t>VB1</w:t>
            </w:r>
            <w:r w:rsidRPr="006D561B">
              <w:rPr>
                <w:rFonts w:ascii="Arial" w:hAnsi="Arial" w:cs="Arial"/>
                <w:b/>
                <w:szCs w:val="20"/>
              </w:rPr>
              <w:t>.</w:t>
            </w:r>
            <w:r w:rsidRPr="005C56B6">
              <w:rPr>
                <w:rFonts w:ascii="Arial" w:hAnsi="Arial" w:cs="Arial"/>
                <w:szCs w:val="20"/>
              </w:rPr>
              <w:t xml:space="preserve"> Are you registered to vote?  </w:t>
            </w:r>
            <w:r w:rsidR="00440AF3" w:rsidRPr="00051C11">
              <w:rPr>
                <w:rFonts w:ascii="Arial" w:hAnsi="Arial" w:cs="Arial"/>
                <w:szCs w:val="20"/>
              </w:rPr>
              <w:t xml:space="preserve">    </w:t>
            </w:r>
          </w:p>
          <w:p w14:paraId="5F27CF1E" w14:textId="77777777" w:rsidR="008959A2" w:rsidRPr="005C56B6" w:rsidRDefault="008959A2" w:rsidP="00D6442C">
            <w:pPr>
              <w:rPr>
                <w:rFonts w:ascii="Arial" w:hAnsi="Arial" w:cs="Arial"/>
                <w:szCs w:val="20"/>
              </w:rPr>
            </w:pPr>
            <w:r w:rsidRPr="005C56B6">
              <w:rPr>
                <w:rFonts w:ascii="Arial" w:hAnsi="Arial" w:cs="Arial"/>
                <w:szCs w:val="20"/>
              </w:rPr>
              <w:t xml:space="preserve">(1) Yes                (2) No                 (3) Being processed           </w:t>
            </w:r>
            <w:r w:rsidRPr="005C56B6">
              <w:rPr>
                <w:rFonts w:ascii="Arial" w:hAnsi="Arial" w:cs="Arial"/>
              </w:rPr>
              <w:t>(88) DK        (98) DA</w:t>
            </w:r>
          </w:p>
        </w:tc>
        <w:tc>
          <w:tcPr>
            <w:tcW w:w="1004" w:type="dxa"/>
            <w:vAlign w:val="center"/>
          </w:tcPr>
          <w:p w14:paraId="1541A584" w14:textId="77777777"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r w:rsidR="008959A2" w:rsidRPr="005C56B6" w14:paraId="6E8906DE" w14:textId="77777777">
        <w:tc>
          <w:tcPr>
            <w:tcW w:w="8536" w:type="dxa"/>
          </w:tcPr>
          <w:p w14:paraId="0C1717A9" w14:textId="77777777" w:rsidR="008959A2" w:rsidRPr="005C56B6" w:rsidRDefault="008959A2" w:rsidP="00D6442C">
            <w:pPr>
              <w:rPr>
                <w:rFonts w:ascii="Arial" w:hAnsi="Arial" w:cs="Arial"/>
                <w:bCs/>
                <w:szCs w:val="20"/>
              </w:rPr>
            </w:pPr>
            <w:r w:rsidRPr="005C56B6">
              <w:rPr>
                <w:rFonts w:ascii="Arial" w:hAnsi="Arial" w:cs="Arial"/>
                <w:b/>
                <w:bCs/>
                <w:szCs w:val="20"/>
              </w:rPr>
              <w:t>INF1</w:t>
            </w:r>
            <w:r w:rsidRPr="006D561B">
              <w:rPr>
                <w:rFonts w:ascii="Arial" w:hAnsi="Arial" w:cs="Arial"/>
                <w:b/>
                <w:bCs/>
                <w:szCs w:val="20"/>
              </w:rPr>
              <w:t>.</w:t>
            </w:r>
            <w:r w:rsidRPr="005C56B6">
              <w:rPr>
                <w:rFonts w:ascii="Arial" w:hAnsi="Arial" w:cs="Arial"/>
                <w:bCs/>
                <w:szCs w:val="20"/>
              </w:rPr>
              <w:t xml:space="preserve"> Do you have a </w:t>
            </w:r>
            <w:r w:rsidRPr="0007035F">
              <w:rPr>
                <w:rFonts w:ascii="Arial" w:hAnsi="Arial" w:cs="Arial"/>
                <w:bCs/>
                <w:szCs w:val="20"/>
              </w:rPr>
              <w:t>national identification card</w:t>
            </w:r>
            <w:r w:rsidRPr="009F4979">
              <w:rPr>
                <w:rFonts w:ascii="Arial" w:hAnsi="Arial" w:cs="Arial"/>
                <w:bCs/>
                <w:szCs w:val="20"/>
              </w:rPr>
              <w:t>?</w:t>
            </w:r>
            <w:r w:rsidRPr="005C56B6">
              <w:rPr>
                <w:rFonts w:ascii="Arial" w:hAnsi="Arial" w:cs="Arial"/>
                <w:bCs/>
                <w:szCs w:val="20"/>
              </w:rPr>
              <w:t xml:space="preserve"> </w:t>
            </w:r>
          </w:p>
          <w:p w14:paraId="6CF3640A" w14:textId="77777777" w:rsidR="008959A2" w:rsidRPr="005C56B6" w:rsidRDefault="008959A2" w:rsidP="00D6442C">
            <w:pPr>
              <w:rPr>
                <w:rFonts w:ascii="Arial" w:hAnsi="Arial" w:cs="Arial"/>
                <w:b/>
                <w:bCs/>
                <w:szCs w:val="20"/>
              </w:rPr>
            </w:pPr>
            <w:r w:rsidRPr="005C56B6">
              <w:rPr>
                <w:rFonts w:ascii="Arial" w:hAnsi="Arial" w:cs="Arial"/>
                <w:bCs/>
                <w:szCs w:val="20"/>
              </w:rPr>
              <w:t xml:space="preserve">(1) Yes </w:t>
            </w:r>
            <w:r w:rsidRPr="005C56B6">
              <w:rPr>
                <w:rFonts w:ascii="Arial" w:hAnsi="Arial" w:cs="Arial"/>
                <w:b/>
                <w:bCs/>
                <w:szCs w:val="20"/>
              </w:rPr>
              <w:t xml:space="preserve">                   </w:t>
            </w:r>
            <w:r w:rsidRPr="005C56B6">
              <w:rPr>
                <w:rFonts w:ascii="Arial" w:hAnsi="Arial" w:cs="Arial"/>
                <w:bCs/>
                <w:szCs w:val="20"/>
              </w:rPr>
              <w:t xml:space="preserve">(2) No </w:t>
            </w:r>
            <w:r w:rsidRPr="005C56B6">
              <w:rPr>
                <w:rFonts w:ascii="Arial" w:hAnsi="Arial" w:cs="Arial"/>
                <w:b/>
                <w:bCs/>
                <w:szCs w:val="20"/>
              </w:rPr>
              <w:t xml:space="preserve">              </w:t>
            </w:r>
            <w:r w:rsidRPr="005C56B6">
              <w:rPr>
                <w:rFonts w:ascii="Arial" w:hAnsi="Arial" w:cs="Arial"/>
                <w:bCs/>
                <w:szCs w:val="20"/>
              </w:rPr>
              <w:t xml:space="preserve"> (88) DK </w:t>
            </w:r>
            <w:r w:rsidRPr="005C56B6">
              <w:rPr>
                <w:rFonts w:ascii="Arial" w:hAnsi="Arial" w:cs="Arial"/>
                <w:b/>
                <w:bCs/>
                <w:szCs w:val="20"/>
              </w:rPr>
              <w:t xml:space="preserve">                              </w:t>
            </w:r>
            <w:r w:rsidRPr="005C56B6">
              <w:rPr>
                <w:rFonts w:ascii="Arial" w:hAnsi="Arial" w:cs="Arial"/>
                <w:bCs/>
                <w:szCs w:val="20"/>
              </w:rPr>
              <w:t xml:space="preserve">   (98) DA </w:t>
            </w:r>
          </w:p>
        </w:tc>
        <w:tc>
          <w:tcPr>
            <w:tcW w:w="1004" w:type="dxa"/>
            <w:vAlign w:val="center"/>
          </w:tcPr>
          <w:p w14:paraId="5051D5EF" w14:textId="77777777"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bl>
    <w:p w14:paraId="19D952B6" w14:textId="77777777" w:rsidR="008959A2" w:rsidRPr="00D02FC8" w:rsidRDefault="008959A2"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14:paraId="11A8E317" w14:textId="77777777" w:rsidTr="00051C11">
        <w:tc>
          <w:tcPr>
            <w:tcW w:w="8536" w:type="dxa"/>
          </w:tcPr>
          <w:p w14:paraId="4146BE80" w14:textId="77777777" w:rsidR="008959A2" w:rsidRPr="005C56B6" w:rsidRDefault="008959A2" w:rsidP="00D6442C">
            <w:pPr>
              <w:rPr>
                <w:rFonts w:ascii="Arial" w:hAnsi="Arial" w:cs="Arial"/>
                <w:b/>
                <w:bCs/>
                <w:szCs w:val="20"/>
              </w:rPr>
            </w:pPr>
            <w:r w:rsidRPr="005C56B6">
              <w:rPr>
                <w:rFonts w:ascii="Arial" w:hAnsi="Arial" w:cs="Arial"/>
                <w:b/>
                <w:bCs/>
                <w:szCs w:val="20"/>
              </w:rPr>
              <w:t>VB2</w:t>
            </w:r>
            <w:r w:rsidRPr="006D561B">
              <w:rPr>
                <w:rFonts w:ascii="Arial" w:hAnsi="Arial" w:cs="Arial"/>
                <w:b/>
                <w:szCs w:val="20"/>
              </w:rPr>
              <w:t>.</w:t>
            </w:r>
            <w:r w:rsidRPr="005C56B6">
              <w:rPr>
                <w:rFonts w:ascii="Arial" w:hAnsi="Arial" w:cs="Arial"/>
                <w:szCs w:val="20"/>
              </w:rPr>
              <w:t xml:space="preserve"> Did you vote in the last </w:t>
            </w:r>
            <w:r w:rsidR="00324240" w:rsidRPr="0007035F">
              <w:rPr>
                <w:rFonts w:ascii="Arial" w:hAnsi="Arial" w:cs="Arial"/>
                <w:b/>
                <w:szCs w:val="20"/>
              </w:rPr>
              <w:t>general</w:t>
            </w:r>
            <w:r w:rsidR="00324240">
              <w:rPr>
                <w:rFonts w:ascii="Arial" w:hAnsi="Arial" w:cs="Arial"/>
                <w:szCs w:val="20"/>
              </w:rPr>
              <w:t xml:space="preserve"> </w:t>
            </w:r>
            <w:r w:rsidRPr="005C56B6">
              <w:rPr>
                <w:rFonts w:ascii="Arial" w:hAnsi="Arial" w:cs="Arial"/>
                <w:b/>
                <w:szCs w:val="20"/>
              </w:rPr>
              <w:t>elections</w:t>
            </w:r>
            <w:r w:rsidRPr="005C56B6">
              <w:rPr>
                <w:rFonts w:ascii="Arial" w:hAnsi="Arial" w:cs="Arial"/>
                <w:szCs w:val="20"/>
              </w:rPr>
              <w:t xml:space="preserve"> of </w:t>
            </w:r>
            <w:r w:rsidR="00324240">
              <w:rPr>
                <w:rFonts w:ascii="Arial" w:hAnsi="Arial" w:cs="Arial"/>
                <w:szCs w:val="20"/>
              </w:rPr>
              <w:t>2010</w:t>
            </w:r>
            <w:r w:rsidRPr="005C56B6">
              <w:rPr>
                <w:rFonts w:ascii="Arial" w:hAnsi="Arial" w:cs="Arial"/>
                <w:szCs w:val="20"/>
              </w:rPr>
              <w:t xml:space="preserve">? </w:t>
            </w:r>
          </w:p>
          <w:p w14:paraId="5206F8AF" w14:textId="77777777" w:rsidR="008959A2" w:rsidRPr="005C56B6" w:rsidRDefault="008959A2" w:rsidP="00D6442C">
            <w:pPr>
              <w:rPr>
                <w:rFonts w:ascii="Arial" w:hAnsi="Arial" w:cs="Arial"/>
                <w:b/>
                <w:bCs/>
                <w:iCs/>
                <w:szCs w:val="20"/>
              </w:rPr>
            </w:pPr>
            <w:r w:rsidRPr="005C56B6">
              <w:rPr>
                <w:rFonts w:ascii="Arial" w:hAnsi="Arial" w:cs="Arial"/>
                <w:szCs w:val="20"/>
              </w:rPr>
              <w:t xml:space="preserve">(1) Voted </w:t>
            </w:r>
            <w:r w:rsidRPr="005C56B6">
              <w:rPr>
                <w:rFonts w:ascii="Arial" w:hAnsi="Arial" w:cs="Arial"/>
                <w:b/>
                <w:bCs/>
                <w:iCs/>
                <w:szCs w:val="20"/>
              </w:rPr>
              <w:t xml:space="preserve">[Continue]  </w:t>
            </w:r>
          </w:p>
          <w:p w14:paraId="707F36A6" w14:textId="77777777" w:rsidR="008959A2" w:rsidRPr="005C56B6" w:rsidRDefault="008959A2" w:rsidP="00D6442C">
            <w:pPr>
              <w:rPr>
                <w:rFonts w:ascii="Arial" w:hAnsi="Arial" w:cs="Arial"/>
                <w:szCs w:val="20"/>
              </w:rPr>
            </w:pPr>
            <w:r w:rsidRPr="005C56B6">
              <w:rPr>
                <w:rFonts w:ascii="Arial" w:hAnsi="Arial" w:cs="Arial"/>
                <w:szCs w:val="20"/>
              </w:rPr>
              <w:t xml:space="preserve">(2) Did not vote </w:t>
            </w:r>
            <w:r w:rsidRPr="005C56B6">
              <w:rPr>
                <w:rFonts w:ascii="Arial" w:hAnsi="Arial" w:cs="Arial"/>
                <w:b/>
                <w:bCs/>
                <w:iCs/>
                <w:szCs w:val="20"/>
              </w:rPr>
              <w:t>[Go to VB</w:t>
            </w:r>
            <w:r w:rsidR="00327FD9">
              <w:rPr>
                <w:rFonts w:ascii="Arial" w:hAnsi="Arial" w:cs="Arial"/>
                <w:b/>
                <w:bCs/>
                <w:iCs/>
                <w:szCs w:val="20"/>
              </w:rPr>
              <w:t>10</w:t>
            </w:r>
            <w:r w:rsidRPr="005C56B6">
              <w:rPr>
                <w:rFonts w:ascii="Arial" w:hAnsi="Arial" w:cs="Arial"/>
                <w:b/>
                <w:bCs/>
                <w:iCs/>
                <w:szCs w:val="20"/>
              </w:rPr>
              <w:t xml:space="preserve">]  </w:t>
            </w:r>
            <w:r w:rsidRPr="005C56B6">
              <w:rPr>
                <w:rFonts w:ascii="Arial" w:hAnsi="Arial" w:cs="Arial"/>
                <w:szCs w:val="20"/>
              </w:rPr>
              <w:t xml:space="preserve"> </w:t>
            </w:r>
          </w:p>
          <w:p w14:paraId="5B607FC8" w14:textId="77777777" w:rsidR="008959A2" w:rsidRPr="005C56B6" w:rsidRDefault="008959A2" w:rsidP="00D6442C">
            <w:pPr>
              <w:rPr>
                <w:rFonts w:ascii="Arial" w:hAnsi="Arial" w:cs="Arial"/>
                <w:szCs w:val="20"/>
              </w:rPr>
            </w:pPr>
            <w:r w:rsidRPr="005C56B6">
              <w:rPr>
                <w:rFonts w:ascii="Arial" w:hAnsi="Arial" w:cs="Arial"/>
                <w:szCs w:val="20"/>
              </w:rPr>
              <w:t xml:space="preserve">(88) DK </w:t>
            </w:r>
            <w:r w:rsidRPr="005C56B6">
              <w:rPr>
                <w:rFonts w:ascii="Arial" w:hAnsi="Arial" w:cs="Arial"/>
                <w:b/>
                <w:bCs/>
                <w:iCs/>
                <w:szCs w:val="20"/>
              </w:rPr>
              <w:t xml:space="preserve">[Go to VB10]                     </w:t>
            </w:r>
            <w:r w:rsidRPr="005C56B6">
              <w:rPr>
                <w:rFonts w:ascii="Arial" w:hAnsi="Arial" w:cs="Arial"/>
              </w:rPr>
              <w:t xml:space="preserve">(98) DA </w:t>
            </w:r>
            <w:r w:rsidRPr="005C56B6">
              <w:rPr>
                <w:rFonts w:ascii="Arial" w:hAnsi="Arial" w:cs="Arial"/>
                <w:b/>
                <w:bCs/>
                <w:iCs/>
                <w:szCs w:val="20"/>
              </w:rPr>
              <w:t xml:space="preserve">[Go to VB10]      </w:t>
            </w:r>
          </w:p>
        </w:tc>
        <w:tc>
          <w:tcPr>
            <w:tcW w:w="1004" w:type="dxa"/>
            <w:vAlign w:val="center"/>
          </w:tcPr>
          <w:p w14:paraId="2012F0B4" w14:textId="77777777" w:rsidR="008959A2" w:rsidRPr="005C56B6" w:rsidRDefault="008959A2" w:rsidP="00051C11">
            <w:pPr>
              <w:jc w:val="center"/>
              <w:rPr>
                <w:rFonts w:ascii="Arial" w:hAnsi="Arial" w:cs="Arial"/>
                <w:szCs w:val="20"/>
              </w:rPr>
            </w:pPr>
            <w:r w:rsidRPr="005C56B6">
              <w:rPr>
                <w:rFonts w:ascii="Arial" w:hAnsi="Arial" w:cs="Arial"/>
                <w:b/>
                <w:bCs/>
                <w:szCs w:val="20"/>
                <w:lang w:val="es-ES_tradnl"/>
              </w:rPr>
              <w:t>|__|__|</w:t>
            </w:r>
          </w:p>
        </w:tc>
      </w:tr>
      <w:tr w:rsidR="008959A2" w:rsidRPr="005C56B6" w14:paraId="7C13AB00" w14:textId="77777777" w:rsidTr="00051C11">
        <w:trPr>
          <w:trHeight w:val="1142"/>
        </w:trPr>
        <w:tc>
          <w:tcPr>
            <w:tcW w:w="8536" w:type="dxa"/>
            <w:vMerge w:val="restart"/>
          </w:tcPr>
          <w:p w14:paraId="171C9797" w14:textId="77777777" w:rsidR="008959A2" w:rsidRPr="005C56B6" w:rsidRDefault="008959A2" w:rsidP="00D6442C">
            <w:pPr>
              <w:rPr>
                <w:rFonts w:ascii="Arial" w:hAnsi="Arial" w:cs="Arial"/>
                <w:szCs w:val="20"/>
              </w:rPr>
            </w:pPr>
            <w:r w:rsidRPr="005C56B6">
              <w:rPr>
                <w:rFonts w:ascii="Arial" w:hAnsi="Arial" w:cs="Arial"/>
                <w:b/>
                <w:bCs/>
                <w:szCs w:val="20"/>
              </w:rPr>
              <w:t>VB3</w:t>
            </w:r>
            <w:r>
              <w:rPr>
                <w:rFonts w:ascii="Arial" w:hAnsi="Arial" w:cs="Arial"/>
                <w:b/>
                <w:bCs/>
                <w:szCs w:val="20"/>
              </w:rPr>
              <w:t>n</w:t>
            </w:r>
            <w:r w:rsidRPr="005C56B6">
              <w:rPr>
                <w:rFonts w:ascii="Arial" w:hAnsi="Arial" w:cs="Arial"/>
                <w:szCs w:val="20"/>
              </w:rPr>
              <w:t xml:space="preserve">. Who did you vote for in the last </w:t>
            </w:r>
            <w:r w:rsidR="00324240">
              <w:rPr>
                <w:rFonts w:ascii="Arial" w:hAnsi="Arial" w:cs="Arial"/>
                <w:szCs w:val="20"/>
              </w:rPr>
              <w:t>general</w:t>
            </w:r>
            <w:r w:rsidRPr="005C56B6">
              <w:rPr>
                <w:rFonts w:ascii="Arial" w:hAnsi="Arial" w:cs="Arial"/>
                <w:szCs w:val="20"/>
              </w:rPr>
              <w:t xml:space="preserve"> election of </w:t>
            </w:r>
            <w:r w:rsidRPr="0007035F">
              <w:rPr>
                <w:rFonts w:ascii="Arial" w:hAnsi="Arial" w:cs="Arial"/>
                <w:szCs w:val="20"/>
              </w:rPr>
              <w:t>20</w:t>
            </w:r>
            <w:r w:rsidR="00324240" w:rsidRPr="0007035F">
              <w:rPr>
                <w:rFonts w:ascii="Arial" w:hAnsi="Arial" w:cs="Arial"/>
                <w:szCs w:val="20"/>
              </w:rPr>
              <w:t>10</w:t>
            </w:r>
            <w:r w:rsidRPr="005C56B6">
              <w:rPr>
                <w:rFonts w:ascii="Arial" w:hAnsi="Arial" w:cs="Arial"/>
                <w:szCs w:val="20"/>
              </w:rPr>
              <w:t xml:space="preserve">? </w:t>
            </w:r>
            <w:r w:rsidRPr="005C56B6">
              <w:rPr>
                <w:rFonts w:ascii="Arial" w:hAnsi="Arial" w:cs="Arial"/>
                <w:b/>
                <w:szCs w:val="20"/>
              </w:rPr>
              <w:t xml:space="preserve">[DON’T READ THE LIST] </w:t>
            </w:r>
          </w:p>
          <w:p w14:paraId="3EF0321B" w14:textId="77777777" w:rsidR="008959A2" w:rsidRDefault="008959A2" w:rsidP="00D6442C">
            <w:pPr>
              <w:rPr>
                <w:rFonts w:ascii="Arial" w:hAnsi="Arial"/>
                <w:b/>
              </w:rPr>
            </w:pPr>
            <w:r w:rsidRPr="005C56B6">
              <w:rPr>
                <w:rFonts w:ascii="Arial" w:hAnsi="Arial" w:cs="Arial"/>
                <w:szCs w:val="20"/>
              </w:rPr>
              <w:t xml:space="preserve">(00) </w:t>
            </w:r>
            <w:r>
              <w:rPr>
                <w:rFonts w:ascii="Arial" w:hAnsi="Arial" w:cs="Arial"/>
                <w:szCs w:val="20"/>
              </w:rPr>
              <w:t>N</w:t>
            </w:r>
            <w:r w:rsidRPr="005C56B6">
              <w:rPr>
                <w:rFonts w:ascii="Arial" w:hAnsi="Arial" w:cs="Arial"/>
                <w:szCs w:val="20"/>
              </w:rPr>
              <w:t xml:space="preserve">one (Blank </w:t>
            </w:r>
            <w:r w:rsidRPr="001B23D6">
              <w:rPr>
                <w:rFonts w:ascii="Arial" w:hAnsi="Arial" w:cs="Arial"/>
                <w:szCs w:val="20"/>
              </w:rPr>
              <w:t>ballot</w:t>
            </w:r>
            <w:r w:rsidRPr="005C56B6">
              <w:rPr>
                <w:rFonts w:ascii="Arial" w:hAnsi="Arial" w:cs="Arial"/>
                <w:szCs w:val="20"/>
              </w:rPr>
              <w:t xml:space="preserve"> </w:t>
            </w:r>
            <w:r>
              <w:rPr>
                <w:rFonts w:ascii="Arial" w:hAnsi="Arial" w:cs="Arial"/>
                <w:szCs w:val="20"/>
              </w:rPr>
              <w:t>)</w:t>
            </w:r>
            <w:r w:rsidRPr="00507B07">
              <w:rPr>
                <w:rFonts w:ascii="Arial" w:hAnsi="Arial" w:cs="Arial"/>
                <w:b/>
                <w:szCs w:val="20"/>
              </w:rPr>
              <w:t xml:space="preserve"> </w:t>
            </w:r>
          </w:p>
          <w:p w14:paraId="1FBEFCC5" w14:textId="77777777" w:rsidR="008959A2" w:rsidRDefault="008959A2" w:rsidP="00D6442C">
            <w:pPr>
              <w:rPr>
                <w:rFonts w:ascii="Arial" w:hAnsi="Arial"/>
              </w:rPr>
            </w:pPr>
            <w:r>
              <w:rPr>
                <w:rFonts w:ascii="Arial" w:hAnsi="Arial"/>
              </w:rPr>
              <w:t xml:space="preserve">(97) None (null ballot) </w:t>
            </w:r>
          </w:p>
          <w:p w14:paraId="7CF3C590" w14:textId="77777777" w:rsidR="00324240" w:rsidRDefault="00324240" w:rsidP="00D6442C">
            <w:pPr>
              <w:rPr>
                <w:rFonts w:ascii="Arial" w:hAnsi="Arial"/>
              </w:rPr>
            </w:pPr>
          </w:p>
          <w:p w14:paraId="2EEF27C4" w14:textId="77777777" w:rsidR="00324240" w:rsidRPr="004C2FB2" w:rsidRDefault="00324240" w:rsidP="00324240">
            <w:pPr>
              <w:rPr>
                <w:rFonts w:ascii="Arial" w:hAnsi="Arial" w:cs="Arial"/>
                <w:szCs w:val="20"/>
              </w:rPr>
            </w:pPr>
            <w:r w:rsidRPr="004C2FB2">
              <w:rPr>
                <w:rFonts w:ascii="Arial" w:hAnsi="Arial" w:cs="Arial"/>
                <w:szCs w:val="20"/>
              </w:rPr>
              <w:t>(2501) People’s National Movement (PNM)</w:t>
            </w:r>
          </w:p>
          <w:p w14:paraId="27D546D2" w14:textId="77777777" w:rsidR="00324240" w:rsidRPr="004C2FB2" w:rsidRDefault="00324240" w:rsidP="00324240">
            <w:pPr>
              <w:rPr>
                <w:rFonts w:ascii="Arial" w:hAnsi="Arial" w:cs="Arial"/>
                <w:szCs w:val="20"/>
              </w:rPr>
            </w:pPr>
            <w:r w:rsidRPr="004C2FB2">
              <w:rPr>
                <w:rFonts w:ascii="Arial" w:hAnsi="Arial" w:cs="Arial"/>
                <w:szCs w:val="20"/>
              </w:rPr>
              <w:t>(2502) United National Congress (UNC),</w:t>
            </w:r>
          </w:p>
          <w:p w14:paraId="3C0ABE1B" w14:textId="77777777" w:rsidR="00324240" w:rsidRPr="004C2FB2" w:rsidRDefault="00324240" w:rsidP="00324240">
            <w:pPr>
              <w:rPr>
                <w:rFonts w:ascii="Arial" w:hAnsi="Arial" w:cs="Arial"/>
                <w:szCs w:val="20"/>
              </w:rPr>
            </w:pPr>
            <w:r w:rsidRPr="004C2FB2">
              <w:rPr>
                <w:rFonts w:ascii="Arial" w:hAnsi="Arial" w:cs="Arial"/>
                <w:szCs w:val="20"/>
              </w:rPr>
              <w:t>(2503) Congress of the People</w:t>
            </w:r>
            <w:r w:rsidR="00220F87" w:rsidRPr="004C2FB2">
              <w:rPr>
                <w:rFonts w:ascii="Arial" w:hAnsi="Arial" w:cs="Arial"/>
                <w:szCs w:val="20"/>
              </w:rPr>
              <w:t xml:space="preserve"> (COP)</w:t>
            </w:r>
            <w:r w:rsidRPr="004C2FB2">
              <w:rPr>
                <w:rFonts w:ascii="Arial" w:hAnsi="Arial" w:cs="Arial"/>
                <w:szCs w:val="20"/>
              </w:rPr>
              <w:t>,</w:t>
            </w:r>
          </w:p>
          <w:p w14:paraId="032BE728" w14:textId="77777777" w:rsidR="00324240" w:rsidRPr="004C2FB2" w:rsidRDefault="00324240" w:rsidP="00324240">
            <w:pPr>
              <w:rPr>
                <w:rFonts w:ascii="Arial" w:hAnsi="Arial" w:cs="Arial"/>
                <w:szCs w:val="20"/>
              </w:rPr>
            </w:pPr>
            <w:r w:rsidRPr="004C2FB2">
              <w:rPr>
                <w:rFonts w:ascii="Arial" w:hAnsi="Arial" w:cs="Arial"/>
                <w:szCs w:val="20"/>
              </w:rPr>
              <w:t>(2504) Tobago Organization of the People</w:t>
            </w:r>
            <w:r w:rsidR="00220F87" w:rsidRPr="004C2FB2">
              <w:rPr>
                <w:rFonts w:ascii="Arial" w:hAnsi="Arial" w:cs="Arial"/>
                <w:szCs w:val="20"/>
              </w:rPr>
              <w:t xml:space="preserve"> (TOP)</w:t>
            </w:r>
          </w:p>
          <w:p w14:paraId="464F98BC" w14:textId="77777777" w:rsidR="00324240" w:rsidRPr="004C2FB2" w:rsidRDefault="00324240" w:rsidP="00324240">
            <w:pPr>
              <w:rPr>
                <w:rFonts w:ascii="Arial" w:hAnsi="Arial" w:cs="Arial"/>
                <w:szCs w:val="20"/>
              </w:rPr>
            </w:pPr>
            <w:r w:rsidRPr="004C2FB2">
              <w:rPr>
                <w:rFonts w:ascii="Arial" w:hAnsi="Arial" w:cs="Arial"/>
                <w:szCs w:val="20"/>
              </w:rPr>
              <w:t>(2505) National Joint Action Committee</w:t>
            </w:r>
            <w:r w:rsidR="00220F87" w:rsidRPr="004C2FB2">
              <w:rPr>
                <w:rFonts w:ascii="Arial" w:hAnsi="Arial" w:cs="Arial"/>
                <w:szCs w:val="20"/>
              </w:rPr>
              <w:t xml:space="preserve"> (NJAC)</w:t>
            </w:r>
          </w:p>
          <w:p w14:paraId="76A34EC5" w14:textId="77777777" w:rsidR="00324240" w:rsidRDefault="00324240" w:rsidP="00324240">
            <w:pPr>
              <w:rPr>
                <w:rFonts w:ascii="Arial" w:hAnsi="Arial" w:cs="Arial"/>
                <w:szCs w:val="20"/>
              </w:rPr>
            </w:pPr>
            <w:r w:rsidRPr="004C2FB2">
              <w:rPr>
                <w:rFonts w:ascii="Arial" w:hAnsi="Arial" w:cs="Arial"/>
                <w:szCs w:val="20"/>
              </w:rPr>
              <w:t>(2506) Movement of Social Justice</w:t>
            </w:r>
            <w:r w:rsidR="00220F87" w:rsidRPr="004C2FB2">
              <w:rPr>
                <w:rFonts w:ascii="Arial" w:hAnsi="Arial" w:cs="Arial"/>
                <w:szCs w:val="20"/>
              </w:rPr>
              <w:t xml:space="preserve"> MSJ)</w:t>
            </w:r>
          </w:p>
          <w:p w14:paraId="7211D0AD" w14:textId="77777777" w:rsidR="00220F87" w:rsidRDefault="00220F87" w:rsidP="00324240">
            <w:pPr>
              <w:rPr>
                <w:rFonts w:ascii="Arial" w:hAnsi="Arial" w:cs="Arial"/>
                <w:szCs w:val="20"/>
              </w:rPr>
            </w:pPr>
            <w:r>
              <w:rPr>
                <w:rFonts w:ascii="Arial" w:hAnsi="Arial" w:cs="Arial"/>
                <w:szCs w:val="20"/>
              </w:rPr>
              <w:t>(2507) People’s Partnership (PP)</w:t>
            </w:r>
          </w:p>
          <w:p w14:paraId="307F7974" w14:textId="427592F8" w:rsidR="00220F87" w:rsidRDefault="00417EE9" w:rsidP="00324240">
            <w:pPr>
              <w:rPr>
                <w:rFonts w:ascii="Arial" w:hAnsi="Arial" w:cs="Arial"/>
                <w:szCs w:val="20"/>
              </w:rPr>
            </w:pPr>
            <w:r>
              <w:rPr>
                <w:rFonts w:ascii="Arial" w:hAnsi="Arial" w:cs="Arial"/>
                <w:szCs w:val="20"/>
              </w:rPr>
              <w:t xml:space="preserve">(2508) </w:t>
            </w:r>
            <w:r w:rsidR="00220F87">
              <w:rPr>
                <w:rFonts w:ascii="Arial" w:hAnsi="Arial" w:cs="Arial"/>
                <w:szCs w:val="20"/>
              </w:rPr>
              <w:t>Independent Liberal Party (ILP)</w:t>
            </w:r>
          </w:p>
          <w:p w14:paraId="256333AE" w14:textId="3394058B" w:rsidR="00220F87" w:rsidRDefault="00417EE9" w:rsidP="00324240">
            <w:pPr>
              <w:rPr>
                <w:rFonts w:ascii="Arial" w:hAnsi="Arial" w:cs="Arial"/>
                <w:szCs w:val="20"/>
              </w:rPr>
            </w:pPr>
            <w:r>
              <w:rPr>
                <w:rFonts w:ascii="Arial" w:hAnsi="Arial" w:cs="Arial"/>
                <w:szCs w:val="20"/>
              </w:rPr>
              <w:t xml:space="preserve">(2509) </w:t>
            </w:r>
            <w:r w:rsidR="00220F87">
              <w:rPr>
                <w:rFonts w:ascii="Arial" w:hAnsi="Arial" w:cs="Arial"/>
                <w:szCs w:val="20"/>
              </w:rPr>
              <w:t>Democratic National Alliance (DNA)</w:t>
            </w:r>
          </w:p>
          <w:p w14:paraId="69C25A33" w14:textId="77777777" w:rsidR="00220F87" w:rsidRPr="00500322" w:rsidRDefault="00220F87" w:rsidP="00324240">
            <w:pPr>
              <w:rPr>
                <w:rFonts w:ascii="Arial" w:hAnsi="Arial" w:cs="Arial"/>
                <w:szCs w:val="20"/>
              </w:rPr>
            </w:pPr>
          </w:p>
          <w:p w14:paraId="28FD8FCE" w14:textId="77777777" w:rsidR="008959A2" w:rsidRPr="00D02FC8" w:rsidRDefault="008959A2" w:rsidP="00D6442C">
            <w:pPr>
              <w:keepNext/>
              <w:widowControl/>
              <w:rPr>
                <w:rFonts w:ascii="Arial" w:hAnsi="Arial"/>
              </w:rPr>
            </w:pPr>
            <w:r w:rsidRPr="00D02FC8">
              <w:rPr>
                <w:rFonts w:ascii="Arial" w:hAnsi="Arial"/>
              </w:rPr>
              <w:t>(</w:t>
            </w:r>
            <w:r w:rsidR="00324240">
              <w:rPr>
                <w:rFonts w:ascii="Arial" w:hAnsi="Arial"/>
              </w:rPr>
              <w:t>25</w:t>
            </w:r>
            <w:r w:rsidRPr="00D02FC8">
              <w:rPr>
                <w:rFonts w:ascii="Arial" w:hAnsi="Arial"/>
              </w:rPr>
              <w:t xml:space="preserve">77) Other </w:t>
            </w:r>
          </w:p>
          <w:p w14:paraId="228291E7" w14:textId="77777777" w:rsidR="008959A2" w:rsidRPr="00D02FC8" w:rsidRDefault="008959A2" w:rsidP="00D6442C">
            <w:pPr>
              <w:keepNext/>
              <w:widowControl/>
              <w:rPr>
                <w:rFonts w:ascii="Arial" w:hAnsi="Arial"/>
              </w:rPr>
            </w:pPr>
            <w:r w:rsidRPr="00D02FC8">
              <w:rPr>
                <w:rFonts w:ascii="Arial" w:hAnsi="Arial"/>
              </w:rPr>
              <w:t xml:space="preserve">(88) DK </w:t>
            </w:r>
          </w:p>
          <w:p w14:paraId="06240A03" w14:textId="77777777" w:rsidR="008959A2" w:rsidRPr="00D02FC8" w:rsidRDefault="008959A2" w:rsidP="00D6442C">
            <w:pPr>
              <w:keepNext/>
              <w:widowControl/>
              <w:rPr>
                <w:rFonts w:ascii="Arial" w:hAnsi="Arial"/>
              </w:rPr>
            </w:pPr>
            <w:r w:rsidRPr="00D02FC8">
              <w:rPr>
                <w:rFonts w:ascii="Arial" w:hAnsi="Arial"/>
              </w:rPr>
              <w:t xml:space="preserve">(98) DA </w:t>
            </w:r>
          </w:p>
          <w:p w14:paraId="2FA0C652" w14:textId="77777777" w:rsidR="008959A2" w:rsidRPr="005C56B6" w:rsidRDefault="008959A2" w:rsidP="00327FD9">
            <w:pPr>
              <w:rPr>
                <w:rFonts w:ascii="Arial" w:hAnsi="Arial" w:cs="Arial"/>
                <w:szCs w:val="20"/>
              </w:rPr>
            </w:pPr>
            <w:r w:rsidRPr="00D02FC8">
              <w:rPr>
                <w:rFonts w:ascii="Arial" w:hAnsi="Arial"/>
              </w:rPr>
              <w:t xml:space="preserve">(99) INAP (Didn’t vote) </w:t>
            </w:r>
          </w:p>
        </w:tc>
        <w:tc>
          <w:tcPr>
            <w:tcW w:w="1004" w:type="dxa"/>
            <w:vAlign w:val="center"/>
          </w:tcPr>
          <w:p w14:paraId="45E4F83A" w14:textId="77777777"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r w:rsidR="008959A2" w:rsidRPr="005C56B6" w14:paraId="301807CB" w14:textId="77777777">
        <w:tc>
          <w:tcPr>
            <w:tcW w:w="8536" w:type="dxa"/>
            <w:vMerge/>
          </w:tcPr>
          <w:p w14:paraId="1994085A" w14:textId="77777777" w:rsidR="008959A2" w:rsidRPr="005C56B6" w:rsidRDefault="008959A2" w:rsidP="00D6442C">
            <w:pPr>
              <w:rPr>
                <w:rFonts w:ascii="Arial" w:hAnsi="Arial" w:cs="Arial"/>
              </w:rPr>
            </w:pPr>
          </w:p>
        </w:tc>
        <w:tc>
          <w:tcPr>
            <w:tcW w:w="1004" w:type="dxa"/>
            <w:vAlign w:val="center"/>
          </w:tcPr>
          <w:p w14:paraId="5F112728" w14:textId="77777777" w:rsidR="008959A2" w:rsidRPr="005C56B6" w:rsidRDefault="008959A2" w:rsidP="00D6442C">
            <w:pPr>
              <w:jc w:val="center"/>
              <w:rPr>
                <w:rFonts w:ascii="Arial" w:hAnsi="Arial" w:cs="Arial"/>
                <w:szCs w:val="20"/>
              </w:rPr>
            </w:pPr>
          </w:p>
        </w:tc>
      </w:tr>
    </w:tbl>
    <w:p w14:paraId="24EFBD8E" w14:textId="77777777" w:rsidR="008959A2" w:rsidRDefault="008959A2" w:rsidP="008959A2"/>
    <w:tbl>
      <w:tblPr>
        <w:tblW w:w="5000" w:type="pct"/>
        <w:tblLook w:val="0000" w:firstRow="0" w:lastRow="0" w:firstColumn="0" w:lastColumn="0" w:noHBand="0" w:noVBand="0"/>
      </w:tblPr>
      <w:tblGrid>
        <w:gridCol w:w="8569"/>
        <w:gridCol w:w="1007"/>
      </w:tblGrid>
      <w:tr w:rsidR="008959A2" w:rsidRPr="005C56B6" w14:paraId="330BD5A3"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1C47BD04" w14:textId="77777777" w:rsidR="008959A2" w:rsidRPr="0041013B" w:rsidRDefault="008959A2" w:rsidP="00D6442C">
            <w:pPr>
              <w:rPr>
                <w:rFonts w:ascii="Arial" w:hAnsi="Arial" w:cs="Arial"/>
              </w:rPr>
            </w:pPr>
            <w:r w:rsidRPr="0041013B">
              <w:rPr>
                <w:rFonts w:ascii="Arial" w:hAnsi="Arial" w:cs="Arial"/>
                <w:b/>
              </w:rPr>
              <w:t>VB10.</w:t>
            </w:r>
            <w:r w:rsidRPr="0041013B">
              <w:rPr>
                <w:rFonts w:ascii="Arial" w:hAnsi="Arial" w:cs="Arial"/>
              </w:rPr>
              <w:t xml:space="preserve"> Do you currently identify with a political party?</w:t>
            </w:r>
          </w:p>
          <w:p w14:paraId="072B006C" w14:textId="77777777" w:rsidR="008959A2" w:rsidRPr="0041013B" w:rsidRDefault="008959A2" w:rsidP="00D6442C">
            <w:pPr>
              <w:rPr>
                <w:rFonts w:ascii="Arial" w:hAnsi="Arial" w:cs="Arial"/>
              </w:rPr>
            </w:pPr>
            <w:r w:rsidRPr="0041013B">
              <w:rPr>
                <w:rFonts w:ascii="Arial" w:hAnsi="Arial" w:cs="Arial"/>
              </w:rPr>
              <w:t xml:space="preserve">(1) Yes </w:t>
            </w:r>
            <w:r w:rsidRPr="0041013B">
              <w:rPr>
                <w:rFonts w:ascii="Arial" w:hAnsi="Arial" w:cs="Arial"/>
                <w:b/>
              </w:rPr>
              <w:t>[Continue]</w:t>
            </w:r>
            <w:r w:rsidRPr="0041013B">
              <w:rPr>
                <w:rFonts w:ascii="Arial" w:hAnsi="Arial" w:cs="Arial"/>
              </w:rPr>
              <w:t xml:space="preserve">           (2) No </w:t>
            </w:r>
            <w:r w:rsidRPr="0041013B">
              <w:rPr>
                <w:rFonts w:ascii="Arial" w:hAnsi="Arial" w:cs="Arial"/>
                <w:b/>
              </w:rPr>
              <w:t>[Go to POL1]</w:t>
            </w:r>
            <w:r w:rsidRPr="0041013B">
              <w:rPr>
                <w:rFonts w:ascii="Arial" w:hAnsi="Arial" w:cs="Arial"/>
              </w:rPr>
              <w:t xml:space="preserve">             (88) DK </w:t>
            </w:r>
            <w:r w:rsidRPr="0041013B">
              <w:rPr>
                <w:rFonts w:ascii="Arial" w:hAnsi="Arial" w:cs="Arial"/>
                <w:b/>
              </w:rPr>
              <w:t xml:space="preserve">[Skip to POL1] </w:t>
            </w:r>
            <w:r w:rsidRPr="0041013B">
              <w:rPr>
                <w:rFonts w:ascii="Arial" w:hAnsi="Arial" w:cs="Arial"/>
              </w:rPr>
              <w:t xml:space="preserve"> </w:t>
            </w:r>
          </w:p>
          <w:p w14:paraId="17BBEB08" w14:textId="77777777" w:rsidR="008959A2" w:rsidRPr="005C56B6" w:rsidRDefault="008959A2" w:rsidP="00D6442C">
            <w:pPr>
              <w:ind w:left="357" w:hanging="357"/>
              <w:rPr>
                <w:rFonts w:ascii="Arial" w:hAnsi="Arial" w:cs="Arial"/>
                <w:b/>
                <w:bCs/>
                <w:szCs w:val="20"/>
              </w:rPr>
            </w:pPr>
            <w:r w:rsidRPr="0041013B">
              <w:rPr>
                <w:rFonts w:ascii="Arial" w:hAnsi="Arial" w:cs="Arial"/>
              </w:rPr>
              <w:t xml:space="preserve">(98) DA </w:t>
            </w:r>
            <w:r w:rsidRPr="0041013B">
              <w:rPr>
                <w:rFonts w:ascii="Arial" w:hAnsi="Arial" w:cs="Arial"/>
                <w:b/>
              </w:rPr>
              <w:t>[Skip to POL1]</w:t>
            </w:r>
          </w:p>
        </w:tc>
        <w:tc>
          <w:tcPr>
            <w:tcW w:w="526" w:type="pct"/>
            <w:tcBorders>
              <w:top w:val="dotted" w:sz="4" w:space="0" w:color="auto"/>
              <w:left w:val="nil"/>
              <w:bottom w:val="dotted" w:sz="4" w:space="0" w:color="auto"/>
              <w:right w:val="dotted" w:sz="4" w:space="0" w:color="auto"/>
            </w:tcBorders>
          </w:tcPr>
          <w:p w14:paraId="1F344370" w14:textId="77777777" w:rsidR="008959A2" w:rsidRPr="005C56B6" w:rsidRDefault="008959A2" w:rsidP="00D6442C">
            <w:pPr>
              <w:rPr>
                <w:rFonts w:ascii="Arial" w:hAnsi="Arial" w:cs="Arial"/>
                <w:b/>
                <w:bCs/>
                <w:szCs w:val="20"/>
              </w:rPr>
            </w:pPr>
          </w:p>
        </w:tc>
      </w:tr>
    </w:tbl>
    <w:p w14:paraId="680F9FA9" w14:textId="77777777" w:rsidR="0007035F" w:rsidRDefault="0007035F"/>
    <w:tbl>
      <w:tblPr>
        <w:tblW w:w="5000" w:type="pct"/>
        <w:tblLook w:val="0000" w:firstRow="0" w:lastRow="0" w:firstColumn="0" w:lastColumn="0" w:noHBand="0" w:noVBand="0"/>
      </w:tblPr>
      <w:tblGrid>
        <w:gridCol w:w="8569"/>
        <w:gridCol w:w="1007"/>
      </w:tblGrid>
      <w:tr w:rsidR="008959A2" w:rsidRPr="005C56B6" w14:paraId="669EC843"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3A6D013E" w14:textId="77777777" w:rsidR="008959A2" w:rsidRPr="0041013B" w:rsidRDefault="008959A2" w:rsidP="00D6442C">
            <w:pPr>
              <w:rPr>
                <w:rFonts w:ascii="Arial" w:hAnsi="Arial" w:cs="Arial"/>
                <w:b/>
              </w:rPr>
            </w:pPr>
            <w:r w:rsidRPr="0041013B">
              <w:rPr>
                <w:rFonts w:ascii="Arial" w:hAnsi="Arial" w:cs="Arial"/>
                <w:b/>
              </w:rPr>
              <w:t>VB11.</w:t>
            </w:r>
            <w:r w:rsidRPr="0041013B">
              <w:rPr>
                <w:rFonts w:ascii="Arial" w:hAnsi="Arial" w:cs="Arial"/>
              </w:rPr>
              <w:t xml:space="preserve"> Which political party do you identify with? </w:t>
            </w:r>
            <w:r w:rsidRPr="0041013B">
              <w:rPr>
                <w:rFonts w:ascii="Arial" w:hAnsi="Arial" w:cs="Arial"/>
                <w:b/>
              </w:rPr>
              <w:t>[</w:t>
            </w:r>
            <w:r w:rsidRPr="0041013B">
              <w:rPr>
                <w:rFonts w:ascii="Arial" w:hAnsi="Arial" w:cs="Arial"/>
                <w:b/>
                <w:caps/>
              </w:rPr>
              <w:t>Don’t read the list]</w:t>
            </w:r>
          </w:p>
          <w:p w14:paraId="02D5821E" w14:textId="77777777" w:rsidR="0004057F" w:rsidRPr="004C2FB2" w:rsidRDefault="0004057F" w:rsidP="0004057F">
            <w:pPr>
              <w:rPr>
                <w:rFonts w:ascii="Arial" w:hAnsi="Arial" w:cs="Arial"/>
                <w:szCs w:val="20"/>
              </w:rPr>
            </w:pPr>
            <w:r w:rsidRPr="004C2FB2">
              <w:rPr>
                <w:rFonts w:ascii="Arial" w:hAnsi="Arial" w:cs="Arial"/>
                <w:szCs w:val="20"/>
              </w:rPr>
              <w:t>(2501) People’s National Movement (PNM)</w:t>
            </w:r>
          </w:p>
          <w:p w14:paraId="53ED5D2A" w14:textId="77777777" w:rsidR="0004057F" w:rsidRPr="004C2FB2" w:rsidRDefault="0004057F" w:rsidP="0004057F">
            <w:pPr>
              <w:rPr>
                <w:rFonts w:ascii="Arial" w:hAnsi="Arial" w:cs="Arial"/>
                <w:szCs w:val="20"/>
              </w:rPr>
            </w:pPr>
            <w:r w:rsidRPr="004C2FB2">
              <w:rPr>
                <w:rFonts w:ascii="Arial" w:hAnsi="Arial" w:cs="Arial"/>
                <w:szCs w:val="20"/>
              </w:rPr>
              <w:t>(2502) United National Congress (UNC),</w:t>
            </w:r>
          </w:p>
          <w:p w14:paraId="541BEACD" w14:textId="7A4B7BB8" w:rsidR="0004057F" w:rsidRPr="004C2FB2" w:rsidRDefault="0004057F" w:rsidP="0004057F">
            <w:pPr>
              <w:rPr>
                <w:rFonts w:ascii="Arial" w:hAnsi="Arial" w:cs="Arial"/>
                <w:szCs w:val="20"/>
              </w:rPr>
            </w:pPr>
            <w:r w:rsidRPr="004C2FB2">
              <w:rPr>
                <w:rFonts w:ascii="Arial" w:hAnsi="Arial" w:cs="Arial"/>
                <w:szCs w:val="20"/>
              </w:rPr>
              <w:t>(2503) Congress of the People</w:t>
            </w:r>
            <w:r w:rsidR="00167855" w:rsidRPr="004C2FB2">
              <w:rPr>
                <w:rFonts w:ascii="Arial" w:hAnsi="Arial" w:cs="Arial"/>
                <w:szCs w:val="20"/>
              </w:rPr>
              <w:t xml:space="preserve"> (COP)</w:t>
            </w:r>
          </w:p>
          <w:p w14:paraId="4E0BA372" w14:textId="77777777" w:rsidR="0004057F" w:rsidRPr="004C2FB2" w:rsidRDefault="0004057F" w:rsidP="0004057F">
            <w:pPr>
              <w:rPr>
                <w:rFonts w:ascii="Arial" w:hAnsi="Arial" w:cs="Arial"/>
                <w:szCs w:val="20"/>
              </w:rPr>
            </w:pPr>
            <w:r w:rsidRPr="004C2FB2">
              <w:rPr>
                <w:rFonts w:ascii="Arial" w:hAnsi="Arial" w:cs="Arial"/>
                <w:szCs w:val="20"/>
              </w:rPr>
              <w:t>(2504) Tobago Organization of the People</w:t>
            </w:r>
            <w:r w:rsidR="00167855" w:rsidRPr="004C2FB2">
              <w:rPr>
                <w:rFonts w:ascii="Arial" w:hAnsi="Arial" w:cs="Arial"/>
                <w:szCs w:val="20"/>
              </w:rPr>
              <w:t xml:space="preserve"> (TOP)</w:t>
            </w:r>
          </w:p>
          <w:p w14:paraId="2F8A389D" w14:textId="77777777" w:rsidR="0004057F" w:rsidRPr="004C2FB2" w:rsidRDefault="0004057F" w:rsidP="0004057F">
            <w:pPr>
              <w:rPr>
                <w:rFonts w:ascii="Arial" w:hAnsi="Arial" w:cs="Arial"/>
                <w:szCs w:val="20"/>
              </w:rPr>
            </w:pPr>
            <w:r w:rsidRPr="004C2FB2">
              <w:rPr>
                <w:rFonts w:ascii="Arial" w:hAnsi="Arial" w:cs="Arial"/>
                <w:szCs w:val="20"/>
              </w:rPr>
              <w:t>(2505) National Joint Action Committee</w:t>
            </w:r>
            <w:r w:rsidR="00167855" w:rsidRPr="004C2FB2">
              <w:rPr>
                <w:rFonts w:ascii="Arial" w:hAnsi="Arial" w:cs="Arial"/>
                <w:szCs w:val="20"/>
              </w:rPr>
              <w:t xml:space="preserve"> (NJAC)</w:t>
            </w:r>
          </w:p>
          <w:p w14:paraId="64AA9D99" w14:textId="77777777" w:rsidR="0004057F" w:rsidRDefault="0004057F" w:rsidP="0004057F">
            <w:pPr>
              <w:rPr>
                <w:rFonts w:ascii="Arial" w:hAnsi="Arial" w:cs="Arial"/>
                <w:szCs w:val="20"/>
              </w:rPr>
            </w:pPr>
            <w:r w:rsidRPr="004C2FB2">
              <w:rPr>
                <w:rFonts w:ascii="Arial" w:hAnsi="Arial" w:cs="Arial"/>
                <w:szCs w:val="20"/>
              </w:rPr>
              <w:t>(2506) Movement of Social Justice</w:t>
            </w:r>
            <w:r w:rsidR="00167855">
              <w:rPr>
                <w:rFonts w:ascii="Arial" w:hAnsi="Arial" w:cs="Arial"/>
                <w:szCs w:val="20"/>
              </w:rPr>
              <w:t xml:space="preserve"> (MSJ)</w:t>
            </w:r>
          </w:p>
          <w:p w14:paraId="006CEA20" w14:textId="418E228F" w:rsidR="00167855" w:rsidRDefault="00417EE9" w:rsidP="00167855">
            <w:pPr>
              <w:rPr>
                <w:rFonts w:ascii="Arial" w:hAnsi="Arial" w:cs="Arial"/>
                <w:szCs w:val="20"/>
              </w:rPr>
            </w:pPr>
            <w:r>
              <w:rPr>
                <w:rFonts w:ascii="Arial" w:hAnsi="Arial" w:cs="Arial"/>
                <w:szCs w:val="20"/>
              </w:rPr>
              <w:t xml:space="preserve">(2507) </w:t>
            </w:r>
            <w:r w:rsidR="00167855">
              <w:rPr>
                <w:rFonts w:ascii="Arial" w:hAnsi="Arial" w:cs="Arial"/>
                <w:szCs w:val="20"/>
              </w:rPr>
              <w:t>People’s Partnership (PP)</w:t>
            </w:r>
          </w:p>
          <w:p w14:paraId="6D5E848C" w14:textId="04D09E7F" w:rsidR="00167855" w:rsidRDefault="00417EE9" w:rsidP="00167855">
            <w:pPr>
              <w:rPr>
                <w:rFonts w:ascii="Arial" w:hAnsi="Arial" w:cs="Arial"/>
                <w:szCs w:val="20"/>
              </w:rPr>
            </w:pPr>
            <w:r>
              <w:rPr>
                <w:rFonts w:ascii="Arial" w:hAnsi="Arial" w:cs="Arial"/>
                <w:szCs w:val="20"/>
              </w:rPr>
              <w:t xml:space="preserve">(2508) </w:t>
            </w:r>
            <w:r w:rsidR="00167855">
              <w:rPr>
                <w:rFonts w:ascii="Arial" w:hAnsi="Arial" w:cs="Arial"/>
                <w:szCs w:val="20"/>
              </w:rPr>
              <w:t>Independent Liberal Party (ILP)</w:t>
            </w:r>
          </w:p>
          <w:p w14:paraId="5E0FCE2B" w14:textId="525D19BF" w:rsidR="00167855" w:rsidRDefault="00417EE9" w:rsidP="00167855">
            <w:pPr>
              <w:rPr>
                <w:rFonts w:ascii="Arial" w:hAnsi="Arial" w:cs="Arial"/>
                <w:szCs w:val="20"/>
              </w:rPr>
            </w:pPr>
            <w:r>
              <w:rPr>
                <w:rFonts w:ascii="Arial" w:hAnsi="Arial" w:cs="Arial"/>
                <w:szCs w:val="20"/>
              </w:rPr>
              <w:t xml:space="preserve">(2509) </w:t>
            </w:r>
            <w:r w:rsidR="00167855">
              <w:rPr>
                <w:rFonts w:ascii="Arial" w:hAnsi="Arial" w:cs="Arial"/>
                <w:szCs w:val="20"/>
              </w:rPr>
              <w:t>Democratic National Alliance (DNA)</w:t>
            </w:r>
          </w:p>
          <w:p w14:paraId="07C12686" w14:textId="77777777" w:rsidR="008959A2" w:rsidRPr="0041013B" w:rsidRDefault="008959A2" w:rsidP="00D6442C">
            <w:pPr>
              <w:rPr>
                <w:rFonts w:ascii="Arial" w:hAnsi="Arial" w:cs="Arial"/>
                <w:b/>
              </w:rPr>
            </w:pPr>
          </w:p>
          <w:p w14:paraId="17EF9110" w14:textId="77777777" w:rsidR="008959A2" w:rsidRDefault="008959A2" w:rsidP="00D6442C">
            <w:pPr>
              <w:rPr>
                <w:rFonts w:ascii="Arial" w:hAnsi="Arial" w:cs="Arial"/>
              </w:rPr>
            </w:pPr>
            <w:r w:rsidRPr="0041013B">
              <w:rPr>
                <w:rFonts w:ascii="Arial" w:hAnsi="Arial" w:cs="Arial"/>
              </w:rPr>
              <w:t xml:space="preserve">(88) DK                                      </w:t>
            </w:r>
          </w:p>
          <w:p w14:paraId="5C9CD6FF" w14:textId="77777777" w:rsidR="008959A2" w:rsidRDefault="008959A2" w:rsidP="00D6442C">
            <w:pPr>
              <w:rPr>
                <w:rFonts w:ascii="Arial" w:hAnsi="Arial" w:cs="Arial"/>
              </w:rPr>
            </w:pPr>
            <w:r w:rsidRPr="0041013B">
              <w:rPr>
                <w:rFonts w:ascii="Arial" w:hAnsi="Arial" w:cs="Arial"/>
              </w:rPr>
              <w:t xml:space="preserve">(98) DA              </w:t>
            </w:r>
            <w:r>
              <w:rPr>
                <w:rFonts w:ascii="Arial" w:hAnsi="Arial" w:cs="Arial"/>
              </w:rPr>
              <w:t xml:space="preserve">             </w:t>
            </w:r>
          </w:p>
          <w:p w14:paraId="07F0D9B8" w14:textId="77777777" w:rsidR="008959A2" w:rsidRPr="0041013B" w:rsidRDefault="008959A2" w:rsidP="00D6442C">
            <w:pPr>
              <w:rPr>
                <w:rFonts w:ascii="Arial" w:hAnsi="Arial" w:cs="Arial"/>
                <w:b/>
              </w:rPr>
            </w:pPr>
            <w:r w:rsidRPr="0041013B">
              <w:rPr>
                <w:rFonts w:ascii="Arial" w:hAnsi="Arial" w:cs="Arial"/>
              </w:rPr>
              <w:t>(99) N</w:t>
            </w:r>
            <w:r>
              <w:rPr>
                <w:rFonts w:ascii="Arial" w:hAnsi="Arial" w:cs="Arial"/>
              </w:rPr>
              <w:t>/</w:t>
            </w:r>
            <w:r w:rsidRPr="0041013B">
              <w:rPr>
                <w:rFonts w:ascii="Arial" w:hAnsi="Arial" w:cs="Arial"/>
              </w:rPr>
              <w:t>A</w:t>
            </w:r>
          </w:p>
        </w:tc>
        <w:tc>
          <w:tcPr>
            <w:tcW w:w="526" w:type="pct"/>
            <w:tcBorders>
              <w:top w:val="dotted" w:sz="4" w:space="0" w:color="auto"/>
              <w:left w:val="nil"/>
              <w:bottom w:val="dotted" w:sz="4" w:space="0" w:color="auto"/>
              <w:right w:val="dotted" w:sz="4" w:space="0" w:color="auto"/>
            </w:tcBorders>
            <w:vAlign w:val="center"/>
          </w:tcPr>
          <w:p w14:paraId="3DDD1C98" w14:textId="77777777" w:rsidR="008959A2" w:rsidRDefault="008959A2" w:rsidP="00D6442C">
            <w:pPr>
              <w:jc w:val="center"/>
              <w:rPr>
                <w:rFonts w:ascii="Arial" w:hAnsi="Arial" w:cs="Arial"/>
                <w:b/>
                <w:bCs/>
                <w:szCs w:val="20"/>
              </w:rPr>
            </w:pPr>
            <w:r w:rsidRPr="005C56B6">
              <w:rPr>
                <w:rFonts w:ascii="Arial" w:hAnsi="Arial" w:cs="Arial"/>
                <w:b/>
                <w:bCs/>
                <w:szCs w:val="20"/>
                <w:lang w:val="es-ES_tradnl"/>
              </w:rPr>
              <w:t>|__|__|</w:t>
            </w:r>
          </w:p>
        </w:tc>
      </w:tr>
    </w:tbl>
    <w:p w14:paraId="74759265" w14:textId="77777777" w:rsidR="008959A2" w:rsidRPr="005C56B6" w:rsidRDefault="008959A2" w:rsidP="008959A2">
      <w:pPr>
        <w:tabs>
          <w:tab w:val="left" w:pos="7167"/>
        </w:tabs>
        <w:rPr>
          <w:rFonts w:ascii="Arial" w:hAnsi="Arial" w:cs="Arial"/>
          <w:szCs w:val="20"/>
        </w:rPr>
      </w:pPr>
      <w:r w:rsidRPr="005C56B6">
        <w:rPr>
          <w:rFonts w:ascii="Arial" w:hAnsi="Arial" w:cs="Arial"/>
          <w:szCs w:val="20"/>
        </w:rPr>
        <w:tab/>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gridCol w:w="17"/>
      </w:tblGrid>
      <w:tr w:rsidR="008959A2" w:rsidRPr="005C56B6" w14:paraId="00DE7FC6" w14:textId="77777777" w:rsidTr="006C4A37">
        <w:trPr>
          <w:gridAfter w:val="1"/>
          <w:wAfter w:w="9" w:type="pct"/>
        </w:trPr>
        <w:tc>
          <w:tcPr>
            <w:tcW w:w="4474" w:type="pct"/>
          </w:tcPr>
          <w:p w14:paraId="5D7E27A6" w14:textId="77777777" w:rsidR="008959A2" w:rsidRPr="005C56B6" w:rsidRDefault="008959A2" w:rsidP="00D6442C">
            <w:pPr>
              <w:rPr>
                <w:rFonts w:ascii="Arial" w:hAnsi="Arial" w:cs="Arial"/>
              </w:rPr>
            </w:pPr>
            <w:r w:rsidRPr="005C56B6">
              <w:rPr>
                <w:rFonts w:ascii="Arial" w:hAnsi="Arial" w:cs="Arial"/>
                <w:b/>
              </w:rPr>
              <w:t>POL1.</w:t>
            </w:r>
            <w:r w:rsidRPr="005C56B6">
              <w:rPr>
                <w:rFonts w:ascii="Arial" w:hAnsi="Arial" w:cs="Arial"/>
              </w:rPr>
              <w:t xml:space="preserve">  How much interest do you have in politics: a lot, some, little or none? </w:t>
            </w:r>
          </w:p>
          <w:p w14:paraId="4BC3E7FE" w14:textId="77777777" w:rsidR="008959A2" w:rsidRPr="005C56B6" w:rsidRDefault="008959A2" w:rsidP="00D6442C">
            <w:pPr>
              <w:tabs>
                <w:tab w:val="num" w:pos="360"/>
              </w:tabs>
              <w:ind w:left="360" w:hanging="360"/>
              <w:rPr>
                <w:rFonts w:ascii="Arial" w:hAnsi="Arial" w:cs="Arial"/>
                <w:b/>
                <w:szCs w:val="20"/>
              </w:rPr>
            </w:pPr>
            <w:r w:rsidRPr="005C56B6">
              <w:rPr>
                <w:rFonts w:ascii="Arial" w:hAnsi="Arial" w:cs="Arial"/>
              </w:rPr>
              <w:t>(1) A lot              (2) Some           (3) Little             (4) None           (88) DK             (98) DA</w:t>
            </w:r>
          </w:p>
        </w:tc>
        <w:tc>
          <w:tcPr>
            <w:tcW w:w="517" w:type="pct"/>
          </w:tcPr>
          <w:p w14:paraId="35A7C933" w14:textId="77777777" w:rsidR="008959A2" w:rsidRPr="005C56B6" w:rsidRDefault="008959A2" w:rsidP="00D6442C">
            <w:pPr>
              <w:spacing w:before="60" w:after="60"/>
              <w:rPr>
                <w:rFonts w:ascii="Arial" w:hAnsi="Arial" w:cs="Arial"/>
                <w:szCs w:val="20"/>
              </w:rPr>
            </w:pPr>
            <w:r w:rsidRPr="005C56B6">
              <w:rPr>
                <w:rFonts w:ascii="Arial" w:hAnsi="Arial" w:cs="Arial"/>
                <w:b/>
                <w:bCs/>
                <w:szCs w:val="20"/>
                <w:lang w:val="es-ES_tradnl"/>
              </w:rPr>
              <w:t>|__|__|</w:t>
            </w:r>
          </w:p>
        </w:tc>
      </w:tr>
      <w:tr w:rsidR="008959A2" w:rsidRPr="005C56B6" w14:paraId="11A3D5FD" w14:textId="77777777" w:rsidTr="006C4A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4474" w:type="pct"/>
            <w:tcBorders>
              <w:top w:val="dotted" w:sz="4" w:space="0" w:color="auto"/>
              <w:left w:val="dotted" w:sz="4" w:space="0" w:color="auto"/>
              <w:bottom w:val="dotted" w:sz="4" w:space="0" w:color="auto"/>
              <w:right w:val="dotted" w:sz="4" w:space="0" w:color="000000"/>
            </w:tcBorders>
          </w:tcPr>
          <w:p w14:paraId="72D88506" w14:textId="43806F79" w:rsidR="008959A2" w:rsidRPr="005C56B6" w:rsidRDefault="008959A2" w:rsidP="00D6442C">
            <w:pPr>
              <w:keepNext/>
              <w:rPr>
                <w:rFonts w:ascii="Arial" w:hAnsi="Arial"/>
                <w:b/>
              </w:rPr>
            </w:pPr>
            <w:r w:rsidRPr="005C56B6">
              <w:rPr>
                <w:rFonts w:ascii="Arial" w:hAnsi="Arial" w:cs="Arial"/>
                <w:b/>
                <w:bCs/>
                <w:szCs w:val="20"/>
              </w:rPr>
              <w:t>VB20</w:t>
            </w:r>
            <w:r w:rsidRPr="005C56B6">
              <w:rPr>
                <w:rFonts w:ascii="Arial" w:hAnsi="Arial" w:cs="Arial"/>
              </w:rPr>
              <w:t>.</w:t>
            </w:r>
            <w:r w:rsidRPr="005C56B6">
              <w:rPr>
                <w:rFonts w:ascii="Arial" w:hAnsi="Arial" w:cs="Arial"/>
                <w:b/>
                <w:bCs/>
                <w:szCs w:val="20"/>
              </w:rPr>
              <w:t xml:space="preserve"> </w:t>
            </w:r>
            <w:r w:rsidRPr="005C56B6">
              <w:rPr>
                <w:rFonts w:ascii="Arial" w:hAnsi="Arial" w:cs="Arial"/>
                <w:bCs/>
              </w:rPr>
              <w:t xml:space="preserve">If the next </w:t>
            </w:r>
            <w:r w:rsidR="00196393">
              <w:rPr>
                <w:rFonts w:ascii="Arial" w:hAnsi="Arial" w:cs="Arial"/>
                <w:bCs/>
              </w:rPr>
              <w:t>general</w:t>
            </w:r>
            <w:r w:rsidR="00196393" w:rsidRPr="005C56B6">
              <w:rPr>
                <w:rFonts w:ascii="Arial" w:hAnsi="Arial" w:cs="Arial"/>
                <w:bCs/>
              </w:rPr>
              <w:t xml:space="preserve"> </w:t>
            </w:r>
            <w:r w:rsidRPr="005C56B6">
              <w:rPr>
                <w:rFonts w:ascii="Arial" w:hAnsi="Arial" w:cs="Arial"/>
                <w:bCs/>
              </w:rPr>
              <w:t xml:space="preserve">elections were being held this week, what would you do? </w:t>
            </w:r>
            <w:r w:rsidRPr="005C56B6">
              <w:rPr>
                <w:rFonts w:ascii="Arial" w:hAnsi="Arial" w:cs="Arial"/>
                <w:b/>
                <w:bCs/>
              </w:rPr>
              <w:t>[Read options]</w:t>
            </w:r>
          </w:p>
          <w:p w14:paraId="77743CED" w14:textId="77777777" w:rsidR="008959A2" w:rsidRPr="005C56B6" w:rsidRDefault="008959A2" w:rsidP="00D6442C">
            <w:pPr>
              <w:keepNext/>
              <w:ind w:left="357" w:hanging="357"/>
              <w:rPr>
                <w:rFonts w:ascii="Arial" w:hAnsi="Arial" w:cs="Arial"/>
                <w:bCs/>
              </w:rPr>
            </w:pPr>
            <w:r w:rsidRPr="005C56B6">
              <w:rPr>
                <w:rFonts w:ascii="Arial" w:hAnsi="Arial" w:cs="Arial"/>
                <w:bCs/>
              </w:rPr>
              <w:t>(1) Wouldn’t vote</w:t>
            </w:r>
          </w:p>
          <w:p w14:paraId="41523E51" w14:textId="77777777" w:rsidR="008959A2" w:rsidRPr="005C56B6" w:rsidRDefault="008959A2" w:rsidP="00D6442C">
            <w:pPr>
              <w:ind w:left="357" w:hanging="357"/>
              <w:rPr>
                <w:rFonts w:ascii="Arial" w:hAnsi="Arial" w:cs="Arial"/>
                <w:bCs/>
              </w:rPr>
            </w:pPr>
            <w:r w:rsidRPr="005C56B6">
              <w:rPr>
                <w:rFonts w:ascii="Arial" w:hAnsi="Arial" w:cs="Arial"/>
                <w:bCs/>
              </w:rPr>
              <w:t>(2) Would vote for the incumbent candidate or party</w:t>
            </w:r>
          </w:p>
          <w:p w14:paraId="0B2D8AC3" w14:textId="77777777" w:rsidR="008959A2" w:rsidRPr="005C56B6" w:rsidRDefault="008959A2" w:rsidP="00D6442C">
            <w:pPr>
              <w:ind w:left="357" w:hanging="357"/>
              <w:rPr>
                <w:rFonts w:ascii="Arial" w:hAnsi="Arial" w:cs="Arial"/>
                <w:bCs/>
              </w:rPr>
            </w:pPr>
            <w:r w:rsidRPr="005C56B6">
              <w:rPr>
                <w:rFonts w:ascii="Arial" w:hAnsi="Arial" w:cs="Arial"/>
                <w:bCs/>
              </w:rPr>
              <w:t>(3) Would vote for a candidate or party different from the current administration</w:t>
            </w:r>
          </w:p>
          <w:p w14:paraId="6D310C71" w14:textId="77777777" w:rsidR="008959A2" w:rsidRPr="005C56B6" w:rsidRDefault="008959A2" w:rsidP="00D6442C">
            <w:pPr>
              <w:ind w:left="357" w:hanging="357"/>
              <w:rPr>
                <w:rFonts w:ascii="Arial" w:hAnsi="Arial" w:cs="Arial"/>
                <w:bCs/>
              </w:rPr>
            </w:pPr>
            <w:r w:rsidRPr="005C56B6">
              <w:rPr>
                <w:rFonts w:ascii="Arial" w:hAnsi="Arial" w:cs="Arial"/>
                <w:bCs/>
              </w:rPr>
              <w:t>(4) Would go to vote but would leave the ballot blank or would purposely cancel my vote</w:t>
            </w:r>
          </w:p>
          <w:p w14:paraId="0DB72E56" w14:textId="77777777" w:rsidR="008959A2" w:rsidRPr="005C56B6" w:rsidRDefault="008959A2" w:rsidP="00D6442C">
            <w:pPr>
              <w:ind w:left="357" w:hanging="357"/>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6" w:type="pct"/>
            <w:gridSpan w:val="2"/>
            <w:tcBorders>
              <w:top w:val="dotted" w:sz="4" w:space="0" w:color="auto"/>
              <w:left w:val="nil"/>
              <w:bottom w:val="dotted" w:sz="4" w:space="0" w:color="auto"/>
              <w:right w:val="dotted" w:sz="4" w:space="0" w:color="auto"/>
            </w:tcBorders>
            <w:vAlign w:val="center"/>
          </w:tcPr>
          <w:p w14:paraId="47794048" w14:textId="77777777" w:rsidR="008959A2" w:rsidRPr="005C56B6" w:rsidRDefault="008959A2" w:rsidP="00051C11">
            <w:pPr>
              <w:jc w:val="center"/>
              <w:rPr>
                <w:rFonts w:ascii="Arial" w:hAnsi="Arial" w:cs="Arial"/>
                <w:b/>
                <w:bCs/>
                <w:szCs w:val="20"/>
              </w:rPr>
            </w:pPr>
            <w:r w:rsidRPr="005C56B6">
              <w:rPr>
                <w:rFonts w:ascii="Arial" w:hAnsi="Arial" w:cs="Arial"/>
                <w:b/>
                <w:bCs/>
                <w:szCs w:val="20"/>
                <w:lang w:val="es-ES_tradnl"/>
              </w:rPr>
              <w:t>|__|__|</w:t>
            </w:r>
          </w:p>
        </w:tc>
      </w:tr>
    </w:tbl>
    <w:p w14:paraId="5554F77E" w14:textId="77777777" w:rsidR="008959A2" w:rsidRDefault="008959A2" w:rsidP="008959A2">
      <w:pPr>
        <w:rPr>
          <w:rFonts w:ascii="Arial" w:hAnsi="Arial" w:cs="Arial"/>
          <w:szCs w:val="20"/>
        </w:rPr>
      </w:pPr>
    </w:p>
    <w:p w14:paraId="37A77989" w14:textId="77777777" w:rsidR="008959A2" w:rsidRPr="009F59D7" w:rsidRDefault="008959A2" w:rsidP="008959A2">
      <w:pPr>
        <w:rPr>
          <w:rFonts w:ascii="Arial" w:hAnsi="Arial" w:cs="Arial"/>
          <w:b/>
          <w:szCs w:val="20"/>
        </w:rPr>
      </w:pPr>
      <w:r w:rsidRPr="007B6E3E">
        <w:rPr>
          <w:rFonts w:ascii="Arial" w:hAnsi="Arial" w:cs="Arial"/>
          <w:b/>
          <w:szCs w:val="20"/>
        </w:rPr>
        <w:t>Now</w:t>
      </w:r>
      <w:r w:rsidRPr="005119E1">
        <w:rPr>
          <w:rFonts w:ascii="Arial" w:hAnsi="Arial" w:cs="Arial"/>
          <w:b/>
          <w:szCs w:val="20"/>
        </w:rPr>
        <w:t xml:space="preserve"> we want to ask you about a different topic</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434B9E07" w14:textId="77777777" w:rsidTr="00051C11">
        <w:trPr>
          <w:trHeight w:val="499"/>
        </w:trPr>
        <w:tc>
          <w:tcPr>
            <w:tcW w:w="4474" w:type="pct"/>
            <w:shd w:val="clear" w:color="auto" w:fill="auto"/>
          </w:tcPr>
          <w:p w14:paraId="2EEE51AA" w14:textId="77777777" w:rsidR="008959A2" w:rsidRPr="00AB2ABB" w:rsidRDefault="008959A2" w:rsidP="00D6442C">
            <w:pPr>
              <w:rPr>
                <w:rFonts w:ascii="Arial" w:eastAsia="Garamond" w:hAnsi="Arial" w:cs="Arial"/>
                <w:bCs/>
                <w:szCs w:val="20"/>
              </w:rPr>
            </w:pPr>
            <w:r w:rsidRPr="00AB2ABB">
              <w:rPr>
                <w:rFonts w:ascii="Arial" w:eastAsia="Garamond" w:hAnsi="Arial" w:cs="Arial"/>
                <w:b/>
                <w:bCs/>
                <w:szCs w:val="20"/>
              </w:rPr>
              <w:t>VOL207n.</w:t>
            </w:r>
            <w:r w:rsidRPr="00AB2ABB">
              <w:rPr>
                <w:rFonts w:ascii="Arial" w:eastAsia="Garamond" w:hAnsi="Arial" w:cs="Arial"/>
                <w:bCs/>
                <w:szCs w:val="20"/>
              </w:rPr>
              <w:t xml:space="preserve"> Do you think that to correct a child who misbehaves it is necessary t</w:t>
            </w:r>
            <w:r>
              <w:rPr>
                <w:rFonts w:ascii="Arial" w:eastAsia="Garamond" w:hAnsi="Arial" w:cs="Arial"/>
                <w:bCs/>
                <w:szCs w:val="20"/>
              </w:rPr>
              <w:t>o hit or physically punish them</w:t>
            </w:r>
            <w:r w:rsidRPr="00AB2ABB">
              <w:rPr>
                <w:rFonts w:ascii="Arial" w:eastAsia="Garamond" w:hAnsi="Arial" w:cs="Arial"/>
                <w:bCs/>
                <w:szCs w:val="20"/>
              </w:rPr>
              <w:t xml:space="preserve">? </w:t>
            </w:r>
            <w:r w:rsidRPr="00AB2ABB">
              <w:rPr>
                <w:rFonts w:ascii="Arial" w:eastAsia="Garamond" w:hAnsi="Arial" w:cs="Arial"/>
                <w:b/>
                <w:bCs/>
                <w:szCs w:val="20"/>
              </w:rPr>
              <w:t>[Read options]</w:t>
            </w:r>
          </w:p>
          <w:p w14:paraId="07BFB8E2" w14:textId="77777777"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A</w:t>
            </w:r>
            <w:r w:rsidRPr="00AB2ABB">
              <w:rPr>
                <w:rFonts w:ascii="Arial" w:eastAsia="Garamond" w:hAnsi="Arial" w:cs="Arial"/>
                <w:bCs/>
                <w:sz w:val="20"/>
                <w:szCs w:val="20"/>
              </w:rPr>
              <w:t>lways</w:t>
            </w:r>
          </w:p>
          <w:p w14:paraId="61246C93" w14:textId="77777777"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Most often</w:t>
            </w:r>
          </w:p>
          <w:p w14:paraId="4D661F44" w14:textId="77777777"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Sometimes</w:t>
            </w:r>
          </w:p>
          <w:p w14:paraId="61CA41B4" w14:textId="77777777"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Almost never</w:t>
            </w:r>
          </w:p>
          <w:p w14:paraId="2747739A" w14:textId="77777777" w:rsidR="008959A2" w:rsidRPr="00AB2ABB"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Never</w:t>
            </w:r>
          </w:p>
          <w:p w14:paraId="7B2AB348" w14:textId="77777777" w:rsidR="008959A2" w:rsidRPr="005C56B6" w:rsidRDefault="008959A2" w:rsidP="00D6442C">
            <w:pPr>
              <w:rPr>
                <w:rFonts w:ascii="Arial" w:eastAsia="Garamond" w:hAnsi="Arial" w:cs="Arial"/>
                <w:bCs/>
                <w:szCs w:val="20"/>
                <w:highlight w:val="green"/>
              </w:rPr>
            </w:pPr>
            <w:r>
              <w:rPr>
                <w:rFonts w:ascii="Arial" w:hAnsi="Arial" w:cs="Arial"/>
                <w:szCs w:val="20"/>
              </w:rPr>
              <w:t xml:space="preserve">      </w:t>
            </w:r>
            <w:r w:rsidRPr="00AB2ABB">
              <w:rPr>
                <w:rFonts w:ascii="Arial" w:hAnsi="Arial" w:cs="Arial"/>
                <w:szCs w:val="20"/>
              </w:rPr>
              <w:t>(88) DK           (98) DA</w:t>
            </w:r>
          </w:p>
        </w:tc>
        <w:tc>
          <w:tcPr>
            <w:tcW w:w="526" w:type="pct"/>
            <w:shd w:val="clear" w:color="auto" w:fill="auto"/>
            <w:vAlign w:val="center"/>
          </w:tcPr>
          <w:p w14:paraId="302CD747" w14:textId="77777777" w:rsidR="008959A2" w:rsidRPr="005C56B6" w:rsidRDefault="008959A2" w:rsidP="00051C11">
            <w:pPr>
              <w:jc w:val="center"/>
              <w:rPr>
                <w:rFonts w:ascii="Arial" w:hAnsi="Arial" w:cs="Arial"/>
                <w:b/>
                <w:bCs/>
                <w:szCs w:val="20"/>
                <w:highlight w:val="green"/>
              </w:rPr>
            </w:pPr>
            <w:r w:rsidRPr="005C56B6">
              <w:rPr>
                <w:rFonts w:ascii="Arial" w:hAnsi="Arial" w:cs="Arial"/>
                <w:b/>
                <w:bCs/>
                <w:szCs w:val="20"/>
                <w:lang w:val="es-ES_tradnl"/>
              </w:rPr>
              <w:t>|__|__|</w:t>
            </w:r>
          </w:p>
        </w:tc>
      </w:tr>
    </w:tbl>
    <w:p w14:paraId="46FA4736" w14:textId="77777777" w:rsidR="008959A2" w:rsidRPr="005C56B6" w:rsidRDefault="008959A2" w:rsidP="008959A2">
      <w:pPr>
        <w:rPr>
          <w:rFonts w:ascii="Arial" w:eastAsia="Garamond" w:hAnsi="Arial" w:cs="Arial"/>
          <w:b/>
          <w:bCs/>
          <w:szCs w:val="20"/>
          <w:highlight w:val="red"/>
        </w:rPr>
      </w:pPr>
    </w:p>
    <w:p w14:paraId="0A8AC633" w14:textId="77777777" w:rsidR="008959A2" w:rsidRPr="003C61A9" w:rsidRDefault="008959A2" w:rsidP="008959A2">
      <w:pPr>
        <w:rPr>
          <w:rFonts w:ascii="Arial" w:eastAsia="Garamond" w:hAnsi="Arial" w:cs="Arial"/>
          <w:b/>
          <w:bCs/>
          <w:szCs w:val="20"/>
        </w:rPr>
      </w:pPr>
      <w:r w:rsidRPr="005C56B6">
        <w:rPr>
          <w:rFonts w:ascii="Arial" w:eastAsia="Garamond" w:hAnsi="Arial" w:cs="Arial"/>
          <w:b/>
          <w:bCs/>
          <w:szCs w:val="20"/>
        </w:rPr>
        <w:t xml:space="preserve">Now let’s talk about your experience.  Remember that if you are uncomfortable or for another </w:t>
      </w:r>
      <w:r w:rsidRPr="003C61A9">
        <w:rPr>
          <w:rFonts w:ascii="Arial" w:eastAsia="Garamond" w:hAnsi="Arial" w:cs="Arial"/>
          <w:b/>
          <w:bCs/>
          <w:szCs w:val="20"/>
        </w:rPr>
        <w:t>reason prefer not to answer these questions, just tell me and we will move to the next question.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3DB5B2BD" w14:textId="77777777" w:rsidTr="00051C11">
        <w:trPr>
          <w:trHeight w:val="499"/>
        </w:trPr>
        <w:tc>
          <w:tcPr>
            <w:tcW w:w="4474" w:type="pct"/>
            <w:shd w:val="clear" w:color="auto" w:fill="auto"/>
          </w:tcPr>
          <w:p w14:paraId="08E2555E" w14:textId="77777777" w:rsidR="008959A2" w:rsidRPr="00051C11" w:rsidRDefault="008959A2" w:rsidP="00D6442C">
            <w:pPr>
              <w:rPr>
                <w:rFonts w:ascii="Arial" w:eastAsia="Garamond" w:hAnsi="Arial" w:cs="Arial"/>
                <w:bCs/>
                <w:szCs w:val="20"/>
              </w:rPr>
            </w:pPr>
            <w:r w:rsidRPr="00051C11">
              <w:rPr>
                <w:rFonts w:ascii="Arial" w:eastAsia="Garamond" w:hAnsi="Arial" w:cs="Arial"/>
                <w:b/>
                <w:bCs/>
                <w:szCs w:val="20"/>
              </w:rPr>
              <w:t>VOL208n.</w:t>
            </w:r>
            <w:r w:rsidRPr="00051C11">
              <w:rPr>
                <w:rFonts w:ascii="Arial" w:eastAsia="Garamond" w:hAnsi="Arial" w:cs="Arial"/>
                <w:bCs/>
                <w:szCs w:val="20"/>
              </w:rPr>
              <w:t xml:space="preserve"> When you were a child, your parents or guardians would hit or physically punish you in some way to correct your misbehavior? </w:t>
            </w:r>
            <w:r w:rsidRPr="00051C11">
              <w:rPr>
                <w:rFonts w:ascii="Arial" w:eastAsia="Garamond" w:hAnsi="Arial" w:cs="Arial"/>
                <w:b/>
                <w:bCs/>
                <w:szCs w:val="20"/>
              </w:rPr>
              <w:t xml:space="preserve">[Read options] </w:t>
            </w:r>
          </w:p>
          <w:p w14:paraId="6DF1AB85" w14:textId="77777777" w:rsidR="008959A2" w:rsidRPr="00051C11" w:rsidRDefault="008959A2" w:rsidP="00D6442C">
            <w:pPr>
              <w:pStyle w:val="ListParagraph"/>
              <w:numPr>
                <w:ilvl w:val="0"/>
                <w:numId w:val="18"/>
              </w:numPr>
              <w:spacing w:after="200" w:line="276" w:lineRule="auto"/>
              <w:rPr>
                <w:rFonts w:ascii="Arial" w:eastAsia="Garamond" w:hAnsi="Arial" w:cs="Arial"/>
                <w:bCs/>
                <w:sz w:val="20"/>
                <w:szCs w:val="20"/>
              </w:rPr>
            </w:pPr>
            <w:r w:rsidRPr="00051C11">
              <w:rPr>
                <w:rFonts w:ascii="Arial" w:eastAsia="Garamond" w:hAnsi="Arial" w:cs="Arial"/>
                <w:bCs/>
                <w:sz w:val="20"/>
                <w:szCs w:val="20"/>
              </w:rPr>
              <w:t>Always</w:t>
            </w:r>
          </w:p>
          <w:p w14:paraId="6B4E0C3E" w14:textId="77777777" w:rsidR="008959A2" w:rsidRPr="00051C11" w:rsidRDefault="008959A2" w:rsidP="00D6442C">
            <w:pPr>
              <w:pStyle w:val="ListParagraph"/>
              <w:numPr>
                <w:ilvl w:val="0"/>
                <w:numId w:val="18"/>
              </w:numPr>
              <w:spacing w:after="200" w:line="276" w:lineRule="auto"/>
              <w:rPr>
                <w:rFonts w:ascii="Arial" w:eastAsia="Garamond" w:hAnsi="Arial" w:cs="Arial"/>
                <w:bCs/>
                <w:sz w:val="20"/>
                <w:szCs w:val="20"/>
              </w:rPr>
            </w:pPr>
            <w:r w:rsidRPr="00051C11">
              <w:rPr>
                <w:rFonts w:ascii="Arial" w:eastAsia="Garamond" w:hAnsi="Arial" w:cs="Arial"/>
                <w:bCs/>
                <w:sz w:val="20"/>
                <w:szCs w:val="20"/>
              </w:rPr>
              <w:t>Most often</w:t>
            </w:r>
          </w:p>
          <w:p w14:paraId="2C389B57" w14:textId="77777777" w:rsidR="008959A2" w:rsidRPr="00051C11" w:rsidRDefault="008959A2" w:rsidP="00D6442C">
            <w:pPr>
              <w:pStyle w:val="ListParagraph"/>
              <w:numPr>
                <w:ilvl w:val="0"/>
                <w:numId w:val="18"/>
              </w:numPr>
              <w:spacing w:after="200" w:line="276" w:lineRule="auto"/>
              <w:rPr>
                <w:rFonts w:ascii="Arial" w:eastAsia="Garamond" w:hAnsi="Arial" w:cs="Arial"/>
                <w:bCs/>
                <w:sz w:val="20"/>
                <w:szCs w:val="20"/>
              </w:rPr>
            </w:pPr>
            <w:r w:rsidRPr="00051C11">
              <w:rPr>
                <w:rFonts w:ascii="Arial" w:eastAsia="Garamond" w:hAnsi="Arial" w:cs="Arial"/>
                <w:bCs/>
                <w:sz w:val="20"/>
                <w:szCs w:val="20"/>
              </w:rPr>
              <w:t>Sometimes</w:t>
            </w:r>
          </w:p>
          <w:p w14:paraId="12AC12FA" w14:textId="77777777" w:rsidR="008959A2" w:rsidRPr="00051C11" w:rsidRDefault="008959A2" w:rsidP="00D6442C">
            <w:pPr>
              <w:pStyle w:val="ListParagraph"/>
              <w:numPr>
                <w:ilvl w:val="0"/>
                <w:numId w:val="18"/>
              </w:numPr>
              <w:spacing w:after="200" w:line="276" w:lineRule="auto"/>
              <w:rPr>
                <w:rFonts w:ascii="Arial" w:eastAsia="Garamond" w:hAnsi="Arial" w:cs="Arial"/>
                <w:bCs/>
                <w:sz w:val="20"/>
                <w:szCs w:val="20"/>
              </w:rPr>
            </w:pPr>
            <w:r w:rsidRPr="00051C11">
              <w:rPr>
                <w:rFonts w:ascii="Arial" w:eastAsia="Garamond" w:hAnsi="Arial" w:cs="Arial"/>
                <w:bCs/>
                <w:sz w:val="20"/>
                <w:szCs w:val="20"/>
              </w:rPr>
              <w:t>Almost never</w:t>
            </w:r>
          </w:p>
          <w:p w14:paraId="6E60C766" w14:textId="77777777" w:rsidR="008959A2" w:rsidRPr="00051C11" w:rsidRDefault="008959A2" w:rsidP="00D6442C">
            <w:pPr>
              <w:pStyle w:val="ListParagraph"/>
              <w:numPr>
                <w:ilvl w:val="0"/>
                <w:numId w:val="18"/>
              </w:numPr>
              <w:spacing w:after="200" w:line="276" w:lineRule="auto"/>
              <w:rPr>
                <w:rFonts w:ascii="Arial" w:eastAsia="Garamond" w:hAnsi="Arial" w:cs="Arial"/>
                <w:bCs/>
                <w:szCs w:val="20"/>
              </w:rPr>
            </w:pPr>
            <w:r w:rsidRPr="00051C11">
              <w:rPr>
                <w:rFonts w:ascii="Arial" w:eastAsia="Garamond" w:hAnsi="Arial" w:cs="Arial"/>
                <w:bCs/>
                <w:sz w:val="20"/>
                <w:szCs w:val="20"/>
              </w:rPr>
              <w:t xml:space="preserve">Never                       </w:t>
            </w:r>
            <w:r w:rsidRPr="00051C11">
              <w:rPr>
                <w:rFonts w:ascii="Arial" w:eastAsia="SimSun" w:hAnsi="Arial" w:cs="Arial"/>
                <w:sz w:val="20"/>
                <w:szCs w:val="20"/>
                <w:lang w:eastAsia="es-ES"/>
              </w:rPr>
              <w:t>(88) DK                  (98) DA</w:t>
            </w:r>
          </w:p>
        </w:tc>
        <w:tc>
          <w:tcPr>
            <w:tcW w:w="526" w:type="pct"/>
            <w:shd w:val="clear" w:color="auto" w:fill="auto"/>
            <w:vAlign w:val="center"/>
          </w:tcPr>
          <w:p w14:paraId="11CE984E" w14:textId="77777777" w:rsidR="008959A2" w:rsidRPr="00AB2ABB" w:rsidRDefault="008959A2" w:rsidP="00051C11">
            <w:pPr>
              <w:jc w:val="center"/>
              <w:rPr>
                <w:rFonts w:ascii="Arial" w:hAnsi="Arial" w:cs="Arial"/>
                <w:b/>
                <w:bCs/>
                <w:szCs w:val="20"/>
              </w:rPr>
            </w:pPr>
            <w:r w:rsidRPr="00051C11">
              <w:rPr>
                <w:rFonts w:ascii="Arial" w:hAnsi="Arial" w:cs="Arial"/>
                <w:b/>
                <w:bCs/>
                <w:szCs w:val="20"/>
                <w:lang w:val="es-ES_tradnl"/>
              </w:rPr>
              <w:t>|__|__|</w:t>
            </w:r>
          </w:p>
        </w:tc>
      </w:tr>
    </w:tbl>
    <w:p w14:paraId="7E96E4A8" w14:textId="77777777" w:rsidR="0007035F" w:rsidRDefault="0007035F" w:rsidP="008959A2">
      <w:pPr>
        <w:rPr>
          <w:rFonts w:ascii="Arial" w:hAnsi="Arial"/>
        </w:rPr>
      </w:pPr>
    </w:p>
    <w:p w14:paraId="7DCF05BA" w14:textId="77777777" w:rsidR="0007035F" w:rsidRDefault="0007035F">
      <w:pPr>
        <w:widowControl/>
        <w:spacing w:after="200" w:line="276" w:lineRule="auto"/>
        <w:rPr>
          <w:rFonts w:ascii="Arial" w:hAnsi="Arial"/>
        </w:rPr>
      </w:pPr>
      <w:r>
        <w:rPr>
          <w:rFonts w:ascii="Arial" w:hAnsi="Arial"/>
        </w:rPr>
        <w:br w:type="page"/>
      </w:r>
    </w:p>
    <w:p w14:paraId="0A1BA4CA" w14:textId="77777777" w:rsidR="008959A2" w:rsidRPr="00D02FC8" w:rsidRDefault="008959A2" w:rsidP="008959A2">
      <w:pPr>
        <w:rPr>
          <w:rFonts w:ascii="Arial" w:hAnsi="Arial"/>
        </w:rPr>
      </w:pPr>
    </w:p>
    <w:tbl>
      <w:tblPr>
        <w:tblStyle w:val="TableGrid"/>
        <w:tblW w:w="9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36"/>
        <w:gridCol w:w="1099"/>
        <w:gridCol w:w="1283"/>
        <w:gridCol w:w="1350"/>
        <w:gridCol w:w="720"/>
        <w:gridCol w:w="630"/>
        <w:gridCol w:w="720"/>
      </w:tblGrid>
      <w:tr w:rsidR="003B6DC0" w:rsidRPr="003C61A9" w14:paraId="14B8781D" w14:textId="77777777" w:rsidTr="006C4A37">
        <w:tc>
          <w:tcPr>
            <w:tcW w:w="3936" w:type="dxa"/>
            <w:shd w:val="clear" w:color="auto" w:fill="auto"/>
          </w:tcPr>
          <w:p w14:paraId="618D825E" w14:textId="77777777" w:rsidR="003B6DC0" w:rsidRPr="00846524" w:rsidRDefault="003B6DC0" w:rsidP="00D6442C">
            <w:pPr>
              <w:rPr>
                <w:rFonts w:ascii="Arial" w:hAnsi="Arial" w:cs="Arial"/>
                <w:szCs w:val="20"/>
              </w:rPr>
            </w:pPr>
            <w:r w:rsidRPr="00846524">
              <w:rPr>
                <w:rFonts w:ascii="Arial" w:hAnsi="Arial" w:cs="Arial"/>
                <w:szCs w:val="20"/>
              </w:rPr>
              <w:t>Now I am going to read some situations in which some people think that it is justified that the husband hits his wife/partner and I will ask your opinion…..</w:t>
            </w:r>
          </w:p>
        </w:tc>
        <w:tc>
          <w:tcPr>
            <w:tcW w:w="1099" w:type="dxa"/>
            <w:shd w:val="clear" w:color="auto" w:fill="auto"/>
            <w:vAlign w:val="center"/>
          </w:tcPr>
          <w:p w14:paraId="0CCF37B4" w14:textId="77777777" w:rsidR="003B6DC0" w:rsidRPr="006C4A37" w:rsidRDefault="003B6DC0" w:rsidP="003B6DC0">
            <w:pPr>
              <w:jc w:val="center"/>
              <w:rPr>
                <w:rFonts w:ascii="Arial" w:hAnsi="Arial" w:cs="Arial"/>
                <w:b/>
                <w:sz w:val="18"/>
                <w:szCs w:val="18"/>
              </w:rPr>
            </w:pPr>
            <w:r w:rsidRPr="006C4A37">
              <w:rPr>
                <w:rFonts w:ascii="Arial" w:hAnsi="Arial" w:cs="Arial"/>
                <w:b/>
                <w:sz w:val="18"/>
                <w:szCs w:val="18"/>
              </w:rPr>
              <w:t>Would approve</w:t>
            </w:r>
          </w:p>
        </w:tc>
        <w:tc>
          <w:tcPr>
            <w:tcW w:w="1283" w:type="dxa"/>
            <w:shd w:val="clear" w:color="auto" w:fill="auto"/>
            <w:vAlign w:val="center"/>
          </w:tcPr>
          <w:p w14:paraId="0498A8EB" w14:textId="77777777" w:rsidR="003B6DC0" w:rsidRPr="006C4A37" w:rsidRDefault="003B6DC0" w:rsidP="00340F97">
            <w:pPr>
              <w:jc w:val="center"/>
              <w:rPr>
                <w:rFonts w:ascii="Arial" w:hAnsi="Arial" w:cs="Arial"/>
                <w:b/>
                <w:sz w:val="18"/>
                <w:szCs w:val="18"/>
              </w:rPr>
            </w:pPr>
            <w:r w:rsidRPr="006C4A37">
              <w:rPr>
                <w:rFonts w:ascii="Arial" w:hAnsi="Arial" w:cs="Arial"/>
                <w:b/>
                <w:sz w:val="18"/>
                <w:szCs w:val="18"/>
              </w:rPr>
              <w:t>Would not approve but understand</w:t>
            </w:r>
          </w:p>
        </w:tc>
        <w:tc>
          <w:tcPr>
            <w:tcW w:w="1350" w:type="dxa"/>
            <w:shd w:val="clear" w:color="auto" w:fill="auto"/>
            <w:vAlign w:val="center"/>
          </w:tcPr>
          <w:p w14:paraId="6F94FF82" w14:textId="77777777" w:rsidR="003B6DC0" w:rsidRPr="006C4A37" w:rsidRDefault="003B6DC0" w:rsidP="00DB6F6B">
            <w:pPr>
              <w:jc w:val="center"/>
              <w:rPr>
                <w:rFonts w:ascii="Arial" w:hAnsi="Arial" w:cs="Arial"/>
                <w:b/>
                <w:sz w:val="18"/>
                <w:szCs w:val="18"/>
              </w:rPr>
            </w:pPr>
            <w:r w:rsidRPr="006C4A37">
              <w:rPr>
                <w:rFonts w:ascii="Arial" w:hAnsi="Arial" w:cs="Arial"/>
                <w:b/>
                <w:sz w:val="18"/>
                <w:szCs w:val="18"/>
              </w:rPr>
              <w:t>Would not approve or understand</w:t>
            </w:r>
          </w:p>
        </w:tc>
        <w:tc>
          <w:tcPr>
            <w:tcW w:w="720" w:type="dxa"/>
            <w:shd w:val="clear" w:color="auto" w:fill="auto"/>
            <w:vAlign w:val="center"/>
          </w:tcPr>
          <w:p w14:paraId="421B0AA6" w14:textId="77777777" w:rsidR="003B6DC0" w:rsidRPr="006C4A37" w:rsidRDefault="003B6DC0" w:rsidP="00DB6F6B">
            <w:pPr>
              <w:jc w:val="center"/>
              <w:rPr>
                <w:rFonts w:ascii="Arial" w:hAnsi="Arial" w:cs="Arial"/>
                <w:b/>
                <w:sz w:val="18"/>
                <w:szCs w:val="18"/>
              </w:rPr>
            </w:pPr>
            <w:r w:rsidRPr="006C4A37">
              <w:rPr>
                <w:rFonts w:ascii="Arial" w:hAnsi="Arial" w:cs="Arial"/>
                <w:b/>
                <w:sz w:val="18"/>
                <w:szCs w:val="18"/>
              </w:rPr>
              <w:t>DK</w:t>
            </w:r>
          </w:p>
        </w:tc>
        <w:tc>
          <w:tcPr>
            <w:tcW w:w="630" w:type="dxa"/>
            <w:shd w:val="clear" w:color="auto" w:fill="auto"/>
            <w:vAlign w:val="center"/>
          </w:tcPr>
          <w:p w14:paraId="227455DA" w14:textId="77777777" w:rsidR="003B6DC0" w:rsidRPr="006C4A37" w:rsidRDefault="003B6DC0" w:rsidP="006C4A37">
            <w:pPr>
              <w:jc w:val="center"/>
              <w:rPr>
                <w:rFonts w:ascii="Arial" w:hAnsi="Arial" w:cs="Arial"/>
                <w:b/>
                <w:sz w:val="18"/>
                <w:szCs w:val="18"/>
              </w:rPr>
            </w:pPr>
            <w:r w:rsidRPr="006C4A37">
              <w:rPr>
                <w:rFonts w:ascii="Arial" w:hAnsi="Arial" w:cs="Arial"/>
                <w:b/>
                <w:sz w:val="18"/>
                <w:szCs w:val="18"/>
              </w:rPr>
              <w:t>DA</w:t>
            </w:r>
          </w:p>
        </w:tc>
        <w:tc>
          <w:tcPr>
            <w:tcW w:w="720" w:type="dxa"/>
          </w:tcPr>
          <w:p w14:paraId="640E53FA" w14:textId="77777777" w:rsidR="003B6DC0" w:rsidRPr="00846524" w:rsidRDefault="003B6DC0" w:rsidP="00D6442C">
            <w:pPr>
              <w:jc w:val="center"/>
              <w:rPr>
                <w:rFonts w:ascii="Arial" w:hAnsi="Arial" w:cs="Arial"/>
                <w:b/>
                <w:szCs w:val="20"/>
              </w:rPr>
            </w:pPr>
          </w:p>
        </w:tc>
      </w:tr>
      <w:tr w:rsidR="003B6DC0" w:rsidRPr="003C61A9" w14:paraId="4E86BF2E" w14:textId="77777777" w:rsidTr="006C4A37">
        <w:tc>
          <w:tcPr>
            <w:tcW w:w="3936" w:type="dxa"/>
            <w:shd w:val="clear" w:color="auto" w:fill="auto"/>
          </w:tcPr>
          <w:p w14:paraId="03E49F4B" w14:textId="77777777" w:rsidR="003B6DC0" w:rsidRPr="00846524" w:rsidRDefault="003B6DC0" w:rsidP="00D6442C">
            <w:pPr>
              <w:spacing w:before="40"/>
              <w:rPr>
                <w:rFonts w:ascii="Arial" w:hAnsi="Arial" w:cs="Arial"/>
                <w:szCs w:val="20"/>
              </w:rPr>
            </w:pPr>
            <w:r w:rsidRPr="00846524">
              <w:rPr>
                <w:rFonts w:ascii="Arial" w:hAnsi="Arial" w:cs="Arial"/>
                <w:b/>
                <w:szCs w:val="20"/>
              </w:rPr>
              <w:t>DVW1.</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neglects the household chores.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1099" w:type="dxa"/>
            <w:shd w:val="clear" w:color="auto" w:fill="auto"/>
            <w:vAlign w:val="center"/>
          </w:tcPr>
          <w:p w14:paraId="74BFC0E8" w14:textId="77777777" w:rsidR="003B6DC0" w:rsidRPr="00846524" w:rsidRDefault="003B6DC0" w:rsidP="003B6DC0">
            <w:pPr>
              <w:jc w:val="center"/>
              <w:rPr>
                <w:rFonts w:ascii="Arial" w:hAnsi="Arial" w:cs="Arial"/>
                <w:szCs w:val="20"/>
              </w:rPr>
            </w:pPr>
            <w:r w:rsidRPr="00846524">
              <w:rPr>
                <w:rFonts w:ascii="Arial" w:hAnsi="Arial" w:cs="Arial"/>
                <w:szCs w:val="20"/>
              </w:rPr>
              <w:t>1</w:t>
            </w:r>
          </w:p>
        </w:tc>
        <w:tc>
          <w:tcPr>
            <w:tcW w:w="1283" w:type="dxa"/>
            <w:shd w:val="clear" w:color="auto" w:fill="auto"/>
            <w:vAlign w:val="center"/>
          </w:tcPr>
          <w:p w14:paraId="7B587B1D" w14:textId="77777777" w:rsidR="003B6DC0" w:rsidRPr="00846524" w:rsidRDefault="003B6DC0" w:rsidP="003B6DC0">
            <w:pPr>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14:paraId="0C780B0A" w14:textId="77777777" w:rsidR="003B6DC0" w:rsidRPr="00846524" w:rsidRDefault="003B6DC0" w:rsidP="003B6DC0">
            <w:pPr>
              <w:jc w:val="center"/>
              <w:rPr>
                <w:rFonts w:ascii="Arial" w:hAnsi="Arial" w:cs="Arial"/>
                <w:szCs w:val="20"/>
              </w:rPr>
            </w:pPr>
            <w:r w:rsidRPr="00846524">
              <w:rPr>
                <w:rFonts w:ascii="Arial" w:hAnsi="Arial" w:cs="Arial"/>
                <w:szCs w:val="20"/>
              </w:rPr>
              <w:t>3</w:t>
            </w:r>
          </w:p>
        </w:tc>
        <w:tc>
          <w:tcPr>
            <w:tcW w:w="720" w:type="dxa"/>
            <w:shd w:val="clear" w:color="auto" w:fill="auto"/>
            <w:vAlign w:val="center"/>
          </w:tcPr>
          <w:p w14:paraId="744C29B7" w14:textId="77777777" w:rsidR="003B6DC0" w:rsidRPr="00846524" w:rsidRDefault="003B6DC0" w:rsidP="003B6DC0">
            <w:pPr>
              <w:jc w:val="center"/>
              <w:rPr>
                <w:rFonts w:ascii="Arial" w:hAnsi="Arial" w:cs="Arial"/>
                <w:szCs w:val="20"/>
              </w:rPr>
            </w:pPr>
            <w:r w:rsidRPr="00846524">
              <w:rPr>
                <w:rFonts w:ascii="Arial" w:hAnsi="Arial" w:cs="Arial"/>
                <w:szCs w:val="20"/>
              </w:rPr>
              <w:t>88</w:t>
            </w:r>
          </w:p>
        </w:tc>
        <w:tc>
          <w:tcPr>
            <w:tcW w:w="630" w:type="dxa"/>
            <w:shd w:val="clear" w:color="auto" w:fill="auto"/>
            <w:vAlign w:val="center"/>
          </w:tcPr>
          <w:p w14:paraId="28E93C54" w14:textId="77777777" w:rsidR="003B6DC0" w:rsidRPr="00846524" w:rsidRDefault="003B6DC0" w:rsidP="003B6DC0">
            <w:pPr>
              <w:jc w:val="center"/>
              <w:rPr>
                <w:rFonts w:ascii="Arial" w:hAnsi="Arial" w:cs="Arial"/>
                <w:szCs w:val="20"/>
              </w:rPr>
            </w:pPr>
            <w:r w:rsidRPr="00846524">
              <w:rPr>
                <w:rFonts w:ascii="Arial" w:hAnsi="Arial" w:cs="Arial"/>
                <w:szCs w:val="20"/>
              </w:rPr>
              <w:t>98</w:t>
            </w:r>
          </w:p>
        </w:tc>
        <w:tc>
          <w:tcPr>
            <w:tcW w:w="720" w:type="dxa"/>
          </w:tcPr>
          <w:p w14:paraId="16BC3D42" w14:textId="77777777" w:rsidR="003B6DC0" w:rsidRPr="00846524" w:rsidRDefault="003B6DC0" w:rsidP="003B6DC0">
            <w:pPr>
              <w:jc w:val="center"/>
              <w:rPr>
                <w:rFonts w:ascii="Arial" w:hAnsi="Arial" w:cs="Arial"/>
                <w:szCs w:val="20"/>
              </w:rPr>
            </w:pPr>
          </w:p>
        </w:tc>
      </w:tr>
      <w:tr w:rsidR="003B6DC0" w:rsidRPr="005C56B6" w14:paraId="554269C8" w14:textId="77777777" w:rsidTr="006C4A37">
        <w:tc>
          <w:tcPr>
            <w:tcW w:w="3936" w:type="dxa"/>
            <w:shd w:val="clear" w:color="auto" w:fill="auto"/>
          </w:tcPr>
          <w:p w14:paraId="22611603" w14:textId="77777777" w:rsidR="003B6DC0" w:rsidRPr="00846524" w:rsidRDefault="003B6DC0" w:rsidP="00D6442C">
            <w:pPr>
              <w:spacing w:before="40"/>
              <w:rPr>
                <w:rFonts w:ascii="Arial" w:hAnsi="Arial" w:cs="Arial"/>
                <w:szCs w:val="20"/>
              </w:rPr>
            </w:pPr>
            <w:r w:rsidRPr="00846524">
              <w:rPr>
                <w:rFonts w:ascii="Arial" w:hAnsi="Arial" w:cs="Arial"/>
                <w:b/>
                <w:szCs w:val="20"/>
              </w:rPr>
              <w:t>DVW2.</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is unfaithful.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1099" w:type="dxa"/>
            <w:shd w:val="clear" w:color="auto" w:fill="auto"/>
            <w:vAlign w:val="center"/>
          </w:tcPr>
          <w:p w14:paraId="019643D1"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1</w:t>
            </w:r>
          </w:p>
        </w:tc>
        <w:tc>
          <w:tcPr>
            <w:tcW w:w="1283" w:type="dxa"/>
            <w:shd w:val="clear" w:color="auto" w:fill="auto"/>
            <w:vAlign w:val="center"/>
          </w:tcPr>
          <w:p w14:paraId="7CB44A6A"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14:paraId="2B97CC21"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3</w:t>
            </w:r>
          </w:p>
        </w:tc>
        <w:tc>
          <w:tcPr>
            <w:tcW w:w="720" w:type="dxa"/>
            <w:shd w:val="clear" w:color="auto" w:fill="auto"/>
            <w:vAlign w:val="center"/>
          </w:tcPr>
          <w:p w14:paraId="797EEA86"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88</w:t>
            </w:r>
          </w:p>
        </w:tc>
        <w:tc>
          <w:tcPr>
            <w:tcW w:w="630" w:type="dxa"/>
            <w:shd w:val="clear" w:color="auto" w:fill="auto"/>
            <w:vAlign w:val="center"/>
          </w:tcPr>
          <w:p w14:paraId="14F7FD09" w14:textId="77777777" w:rsidR="003B6DC0" w:rsidRPr="005C56B6" w:rsidRDefault="003B6DC0" w:rsidP="003B6DC0">
            <w:pPr>
              <w:spacing w:before="40"/>
              <w:jc w:val="center"/>
              <w:rPr>
                <w:rFonts w:ascii="Arial" w:hAnsi="Arial" w:cs="Arial"/>
                <w:szCs w:val="20"/>
              </w:rPr>
            </w:pPr>
            <w:r w:rsidRPr="00846524">
              <w:rPr>
                <w:rFonts w:ascii="Arial" w:hAnsi="Arial" w:cs="Arial"/>
                <w:szCs w:val="20"/>
              </w:rPr>
              <w:t>98</w:t>
            </w:r>
          </w:p>
        </w:tc>
        <w:tc>
          <w:tcPr>
            <w:tcW w:w="720" w:type="dxa"/>
          </w:tcPr>
          <w:p w14:paraId="08B2FA8B" w14:textId="77777777" w:rsidR="003B6DC0" w:rsidRPr="00846524" w:rsidRDefault="003B6DC0" w:rsidP="003B6DC0">
            <w:pPr>
              <w:spacing w:before="40"/>
              <w:jc w:val="center"/>
              <w:rPr>
                <w:rFonts w:ascii="Arial" w:hAnsi="Arial" w:cs="Arial"/>
                <w:szCs w:val="20"/>
              </w:rPr>
            </w:pPr>
          </w:p>
        </w:tc>
      </w:tr>
    </w:tbl>
    <w:p w14:paraId="6FE0FBD7" w14:textId="77777777" w:rsidR="008959A2" w:rsidRDefault="008959A2" w:rsidP="008959A2">
      <w:pPr>
        <w:rPr>
          <w:rFonts w:ascii="Arial" w:hAnsi="Arial" w:cs="Arial"/>
          <w:szCs w:val="20"/>
        </w:rPr>
      </w:pPr>
    </w:p>
    <w:p w14:paraId="252A4D4F" w14:textId="77777777" w:rsidR="00F1047D" w:rsidRPr="00542367" w:rsidRDefault="00F1047D" w:rsidP="00F1047D">
      <w:pPr>
        <w:rPr>
          <w:rFonts w:ascii="Arial" w:hAnsi="Arial" w:cs="Arial"/>
          <w:b/>
          <w:szCs w:val="20"/>
        </w:rPr>
      </w:pPr>
      <w:r w:rsidRPr="0067754E">
        <w:rPr>
          <w:rFonts w:ascii="Arial" w:hAnsi="Arial" w:cs="Arial"/>
          <w:szCs w:val="20"/>
        </w:rPr>
        <w:t xml:space="preserve">The next two questions are about exposure to </w:t>
      </w:r>
      <w:r w:rsidRPr="00542367">
        <w:rPr>
          <w:rFonts w:ascii="Arial" w:hAnsi="Arial" w:cs="Arial"/>
          <w:szCs w:val="20"/>
        </w:rPr>
        <w:t xml:space="preserve">violence </w:t>
      </w:r>
    </w:p>
    <w:tbl>
      <w:tblPr>
        <w:tblW w:w="5003" w:type="pct"/>
        <w:tblLayout w:type="fixed"/>
        <w:tblLook w:val="0000" w:firstRow="0" w:lastRow="0" w:firstColumn="0" w:lastColumn="0" w:noHBand="0" w:noVBand="0"/>
      </w:tblPr>
      <w:tblGrid>
        <w:gridCol w:w="8568"/>
        <w:gridCol w:w="1014"/>
      </w:tblGrid>
      <w:tr w:rsidR="00F1047D" w:rsidRPr="008D4040" w14:paraId="04DF823B" w14:textId="77777777">
        <w:trPr>
          <w:trHeight w:val="440"/>
        </w:trPr>
        <w:tc>
          <w:tcPr>
            <w:tcW w:w="4471" w:type="pct"/>
            <w:tcBorders>
              <w:top w:val="dotted" w:sz="4" w:space="0" w:color="auto"/>
              <w:left w:val="dotted" w:sz="4" w:space="0" w:color="auto"/>
              <w:bottom w:val="dotted" w:sz="4" w:space="0" w:color="auto"/>
              <w:right w:val="dotted" w:sz="4" w:space="0" w:color="000000"/>
            </w:tcBorders>
          </w:tcPr>
          <w:p w14:paraId="62E4A03F" w14:textId="77777777" w:rsidR="00F1047D" w:rsidRPr="00D47D0F" w:rsidRDefault="00F1047D" w:rsidP="00B265A7">
            <w:pPr>
              <w:rPr>
                <w:rFonts w:ascii="Arial" w:hAnsi="Arial" w:cs="Arial"/>
                <w:szCs w:val="20"/>
              </w:rPr>
            </w:pPr>
            <w:r w:rsidRPr="00D47D0F">
              <w:rPr>
                <w:rFonts w:ascii="Arial" w:hAnsi="Arial" w:cs="Arial"/>
                <w:b/>
                <w:szCs w:val="20"/>
              </w:rPr>
              <w:t>IVOL7.</w:t>
            </w:r>
            <w:r w:rsidRPr="00D47D0F">
              <w:rPr>
                <w:rFonts w:ascii="Arial" w:hAnsi="Arial" w:cs="Arial"/>
                <w:szCs w:val="20"/>
              </w:rPr>
              <w:t xml:space="preserve"> In your lifetime, have you ever witnessed a serious attack, shooting, or beating in which another person was badly injured or killed? </w:t>
            </w:r>
          </w:p>
          <w:p w14:paraId="77E474D7" w14:textId="77777777" w:rsidR="00F1047D" w:rsidRPr="00691D68" w:rsidRDefault="00F1047D" w:rsidP="00B265A7">
            <w:pPr>
              <w:rPr>
                <w:rFonts w:ascii="Arial" w:hAnsi="Arial" w:cs="Arial"/>
                <w:b/>
                <w:szCs w:val="20"/>
                <w:lang w:val="es-ES"/>
              </w:rPr>
            </w:pPr>
            <w:r w:rsidRPr="00691D68">
              <w:rPr>
                <w:rFonts w:ascii="Arial" w:hAnsi="Arial" w:cs="Arial"/>
                <w:szCs w:val="20"/>
                <w:lang w:val="es-ES"/>
              </w:rPr>
              <w:t>(0) No      (1) Yes       (88) DK             (98) DA (Refused)</w:t>
            </w:r>
          </w:p>
        </w:tc>
        <w:tc>
          <w:tcPr>
            <w:tcW w:w="529" w:type="pct"/>
            <w:tcBorders>
              <w:top w:val="dotted" w:sz="4" w:space="0" w:color="auto"/>
              <w:left w:val="nil"/>
              <w:bottom w:val="dotted" w:sz="4" w:space="0" w:color="auto"/>
              <w:right w:val="dotted" w:sz="4" w:space="0" w:color="auto"/>
            </w:tcBorders>
          </w:tcPr>
          <w:p w14:paraId="126341C9" w14:textId="77777777" w:rsidR="00F1047D" w:rsidRPr="00691D68" w:rsidRDefault="00F1047D" w:rsidP="00B265A7">
            <w:pPr>
              <w:rPr>
                <w:rFonts w:ascii="Arial" w:hAnsi="Arial" w:cs="Arial"/>
                <w:b/>
                <w:bCs/>
                <w:szCs w:val="20"/>
                <w:lang w:val="es-ES"/>
              </w:rPr>
            </w:pPr>
          </w:p>
        </w:tc>
      </w:tr>
      <w:tr w:rsidR="00F1047D" w:rsidRPr="009E65BA" w14:paraId="110CC0C9" w14:textId="77777777">
        <w:trPr>
          <w:trHeight w:val="440"/>
        </w:trPr>
        <w:tc>
          <w:tcPr>
            <w:tcW w:w="4471" w:type="pct"/>
            <w:tcBorders>
              <w:top w:val="dotted" w:sz="4" w:space="0" w:color="auto"/>
              <w:left w:val="dotted" w:sz="4" w:space="0" w:color="auto"/>
              <w:bottom w:val="dotted" w:sz="4" w:space="0" w:color="auto"/>
              <w:right w:val="dotted" w:sz="4" w:space="0" w:color="000000"/>
            </w:tcBorders>
          </w:tcPr>
          <w:p w14:paraId="0D93CC7B" w14:textId="77777777" w:rsidR="00F1047D" w:rsidRPr="00D47D0F" w:rsidRDefault="00F1047D" w:rsidP="00B265A7">
            <w:pPr>
              <w:ind w:left="-23" w:firstLine="23"/>
              <w:rPr>
                <w:rFonts w:ascii="Arial" w:hAnsi="Arial" w:cs="Arial"/>
                <w:szCs w:val="20"/>
              </w:rPr>
            </w:pPr>
            <w:r w:rsidRPr="00D47D0F">
              <w:rPr>
                <w:rFonts w:ascii="Arial" w:hAnsi="Arial" w:cs="Arial"/>
                <w:b/>
                <w:szCs w:val="20"/>
              </w:rPr>
              <w:t>IVOL8.</w:t>
            </w:r>
            <w:r w:rsidRPr="00D47D0F">
              <w:rPr>
                <w:rFonts w:ascii="Arial" w:hAnsi="Arial" w:cs="Arial"/>
                <w:szCs w:val="20"/>
              </w:rPr>
              <w:t xml:space="preserve"> In your lifetime, has anyone you felt very close to been killed by violence? </w:t>
            </w:r>
            <w:r w:rsidRPr="00D47D0F">
              <w:rPr>
                <w:rFonts w:ascii="Arial" w:hAnsi="Arial" w:cs="Arial"/>
                <w:b/>
                <w:szCs w:val="20"/>
              </w:rPr>
              <w:t xml:space="preserve">[Do </w:t>
            </w:r>
            <w:r>
              <w:rPr>
                <w:rFonts w:ascii="Arial" w:hAnsi="Arial" w:cs="Arial"/>
                <w:b/>
                <w:szCs w:val="20"/>
              </w:rPr>
              <w:t>not include those killed in war</w:t>
            </w:r>
            <w:r w:rsidRPr="00D47D0F">
              <w:rPr>
                <w:rFonts w:ascii="Arial" w:hAnsi="Arial" w:cs="Arial"/>
                <w:b/>
                <w:szCs w:val="20"/>
              </w:rPr>
              <w:t>]</w:t>
            </w:r>
            <w:r w:rsidRPr="00D47D0F">
              <w:rPr>
                <w:rFonts w:ascii="Arial" w:hAnsi="Arial" w:cs="Arial"/>
                <w:szCs w:val="20"/>
              </w:rPr>
              <w:t xml:space="preserve"> </w:t>
            </w:r>
          </w:p>
          <w:p w14:paraId="7A184340" w14:textId="77777777" w:rsidR="00F1047D" w:rsidRPr="00D47D0F" w:rsidRDefault="00F1047D" w:rsidP="00B265A7">
            <w:pPr>
              <w:ind w:left="-23" w:firstLine="23"/>
              <w:rPr>
                <w:rFonts w:ascii="Arial" w:hAnsi="Arial" w:cs="Arial"/>
                <w:b/>
                <w:szCs w:val="20"/>
              </w:rPr>
            </w:pPr>
            <w:r>
              <w:rPr>
                <w:rFonts w:ascii="Arial" w:hAnsi="Arial" w:cs="Arial"/>
                <w:szCs w:val="20"/>
              </w:rPr>
              <w:t xml:space="preserve">(0) No                    </w:t>
            </w:r>
            <w:r w:rsidRPr="00D47D0F">
              <w:rPr>
                <w:rFonts w:ascii="Arial" w:hAnsi="Arial" w:cs="Arial"/>
                <w:szCs w:val="20"/>
              </w:rPr>
              <w:t>(1) Yes</w:t>
            </w:r>
            <w:r>
              <w:rPr>
                <w:rFonts w:ascii="Arial" w:hAnsi="Arial" w:cs="Arial"/>
                <w:szCs w:val="20"/>
              </w:rPr>
              <w:t xml:space="preserve">                 </w:t>
            </w:r>
            <w:r w:rsidRPr="00D47D0F">
              <w:rPr>
                <w:rFonts w:ascii="Arial" w:hAnsi="Arial" w:cs="Arial"/>
                <w:szCs w:val="20"/>
              </w:rPr>
              <w:t>(88) D</w:t>
            </w:r>
            <w:r>
              <w:rPr>
                <w:rFonts w:ascii="Arial" w:hAnsi="Arial" w:cs="Arial"/>
                <w:szCs w:val="20"/>
              </w:rPr>
              <w:t>K                (98) DA</w:t>
            </w:r>
            <w:r w:rsidRPr="00D47D0F">
              <w:rPr>
                <w:rFonts w:ascii="Arial" w:hAnsi="Arial" w:cs="Arial"/>
                <w:szCs w:val="20"/>
              </w:rPr>
              <w:t xml:space="preserve"> </w:t>
            </w:r>
            <w:r>
              <w:rPr>
                <w:rFonts w:ascii="Arial" w:hAnsi="Arial" w:cs="Arial"/>
                <w:szCs w:val="20"/>
              </w:rPr>
              <w:t>(</w:t>
            </w:r>
            <w:r w:rsidRPr="00D47D0F">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tcPr>
          <w:p w14:paraId="0FD8F3C7" w14:textId="77777777" w:rsidR="00F1047D" w:rsidRPr="009E65BA" w:rsidRDefault="00F1047D" w:rsidP="00B265A7">
            <w:pPr>
              <w:rPr>
                <w:rFonts w:ascii="Arial" w:hAnsi="Arial" w:cs="Arial"/>
                <w:b/>
                <w:bCs/>
                <w:szCs w:val="20"/>
              </w:rPr>
            </w:pPr>
          </w:p>
        </w:tc>
      </w:tr>
    </w:tbl>
    <w:p w14:paraId="314C87EE" w14:textId="77777777" w:rsidR="00C659FD" w:rsidRPr="00061BA1" w:rsidRDefault="00C659FD" w:rsidP="00C659FD">
      <w:pPr>
        <w:rPr>
          <w:rFonts w:ascii="Arial" w:hAnsi="Arial" w:cs="Arial"/>
          <w:b/>
          <w:szCs w:val="20"/>
        </w:rPr>
      </w:pPr>
    </w:p>
    <w:tbl>
      <w:tblPr>
        <w:tblW w:w="5003" w:type="pct"/>
        <w:tblLayout w:type="fixed"/>
        <w:tblLook w:val="0000" w:firstRow="0" w:lastRow="0" w:firstColumn="0" w:lastColumn="0" w:noHBand="0" w:noVBand="0"/>
      </w:tblPr>
      <w:tblGrid>
        <w:gridCol w:w="8568"/>
        <w:gridCol w:w="1014"/>
      </w:tblGrid>
      <w:tr w:rsidR="00C659FD" w:rsidRPr="009E65BA" w14:paraId="7F926259" w14:textId="77777777">
        <w:trPr>
          <w:trHeight w:val="440"/>
        </w:trPr>
        <w:tc>
          <w:tcPr>
            <w:tcW w:w="4471" w:type="pct"/>
            <w:tcBorders>
              <w:top w:val="dotted" w:sz="4" w:space="0" w:color="auto"/>
              <w:left w:val="dotted" w:sz="4" w:space="0" w:color="auto"/>
              <w:bottom w:val="dotted" w:sz="4" w:space="0" w:color="auto"/>
              <w:right w:val="dotted" w:sz="4" w:space="0" w:color="000000"/>
            </w:tcBorders>
          </w:tcPr>
          <w:p w14:paraId="6007960B" w14:textId="77777777" w:rsidR="00C659FD" w:rsidRPr="00061BA1" w:rsidRDefault="00C659FD" w:rsidP="00D6442C">
            <w:pPr>
              <w:tabs>
                <w:tab w:val="left" w:pos="630"/>
                <w:tab w:val="left" w:pos="924"/>
                <w:tab w:val="left" w:pos="3898"/>
                <w:tab w:val="left" w:pos="5029"/>
                <w:tab w:val="left" w:pos="6501"/>
                <w:tab w:val="left" w:pos="8196"/>
                <w:tab w:val="left" w:pos="8640"/>
              </w:tabs>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7</w:t>
            </w:r>
            <w:r w:rsidRPr="00061BA1">
              <w:rPr>
                <w:rFonts w:ascii="Arial" w:hAnsi="Arial" w:cs="Arial"/>
                <w:b/>
                <w:bCs/>
                <w:szCs w:val="20"/>
                <w:lang w:val="en-GB" w:eastAsia="en-GB"/>
              </w:rPr>
              <w:t>.</w:t>
            </w:r>
            <w:r w:rsidRPr="00061BA1">
              <w:rPr>
                <w:rFonts w:ascii="Arial" w:hAnsi="Arial" w:cs="Arial"/>
                <w:bCs/>
                <w:szCs w:val="20"/>
                <w:lang w:val="en-GB" w:eastAsia="en-GB"/>
              </w:rPr>
              <w:t xml:space="preserve"> Security is a major concern for many people today, and some people have guns in their homes to protect themselves and their families from potential dangers. On the other hand, some people think keeping a gun at home could be dangerous. </w:t>
            </w:r>
            <w:r w:rsidRPr="00051C11">
              <w:rPr>
                <w:rFonts w:ascii="Arial" w:hAnsi="Arial" w:cs="Arial"/>
                <w:b/>
                <w:bCs/>
                <w:szCs w:val="20"/>
                <w:lang w:val="en-GB" w:eastAsia="en-GB"/>
              </w:rPr>
              <w:t>On average</w:t>
            </w:r>
            <w:r w:rsidRPr="00061BA1">
              <w:rPr>
                <w:rFonts w:ascii="Arial" w:hAnsi="Arial" w:cs="Arial"/>
                <w:bCs/>
                <w:szCs w:val="20"/>
                <w:lang w:val="en-GB" w:eastAsia="en-GB"/>
              </w:rPr>
              <w:t>, do you think the availability of a gun in the home makes that home safer or less safe, or does it make no difference in terms of safety?</w:t>
            </w:r>
          </w:p>
          <w:p w14:paraId="1E140302" w14:textId="77777777" w:rsidR="00C659FD" w:rsidRDefault="00C659FD" w:rsidP="00D6442C">
            <w:pPr>
              <w:tabs>
                <w:tab w:val="left" w:pos="630"/>
                <w:tab w:val="left" w:pos="924"/>
                <w:tab w:val="left" w:pos="3898"/>
                <w:tab w:val="left" w:pos="5029"/>
                <w:tab w:val="left" w:pos="6501"/>
                <w:tab w:val="left" w:pos="8196"/>
                <w:tab w:val="left" w:pos="8640"/>
              </w:tabs>
              <w:jc w:val="both"/>
              <w:rPr>
                <w:rFonts w:ascii="Calibri" w:hAnsi="Calibri"/>
                <w:bCs/>
                <w:sz w:val="22"/>
                <w:lang w:val="en-GB" w:eastAsia="en-GB"/>
              </w:rPr>
            </w:pPr>
            <w:r w:rsidRPr="00061BA1">
              <w:rPr>
                <w:rFonts w:ascii="Arial" w:hAnsi="Arial" w:cs="Arial"/>
                <w:bCs/>
                <w:szCs w:val="20"/>
                <w:lang w:val="en-GB" w:eastAsia="en-GB"/>
              </w:rPr>
              <w:t>(1) safer</w:t>
            </w:r>
            <w:r>
              <w:rPr>
                <w:rFonts w:ascii="Arial" w:hAnsi="Arial" w:cs="Arial"/>
                <w:bCs/>
                <w:szCs w:val="20"/>
                <w:lang w:val="en-GB" w:eastAsia="en-GB"/>
              </w:rPr>
              <w:t xml:space="preserve"> </w:t>
            </w:r>
            <w:r w:rsidRPr="00061BA1">
              <w:rPr>
                <w:rFonts w:ascii="Arial" w:hAnsi="Arial" w:cs="Arial"/>
                <w:bCs/>
                <w:szCs w:val="20"/>
                <w:lang w:val="en-GB" w:eastAsia="en-GB"/>
              </w:rPr>
              <w:t xml:space="preserve">      (2) less safe</w:t>
            </w:r>
            <w:r>
              <w:rPr>
                <w:rFonts w:ascii="Arial" w:hAnsi="Arial" w:cs="Arial"/>
                <w:bCs/>
                <w:szCs w:val="20"/>
                <w:lang w:val="en-GB" w:eastAsia="en-GB"/>
              </w:rPr>
              <w:t xml:space="preserve">     </w:t>
            </w:r>
            <w:r w:rsidRPr="00061BA1">
              <w:rPr>
                <w:rFonts w:ascii="Arial" w:hAnsi="Arial" w:cs="Arial"/>
                <w:bCs/>
                <w:szCs w:val="20"/>
                <w:lang w:val="en-GB" w:eastAsia="en-GB"/>
              </w:rPr>
              <w:t xml:space="preserve">     (3) no difference </w:t>
            </w:r>
            <w:r>
              <w:rPr>
                <w:rFonts w:ascii="Arial" w:hAnsi="Arial" w:cs="Arial"/>
                <w:bCs/>
                <w:szCs w:val="20"/>
                <w:lang w:val="en-GB" w:eastAsia="en-GB"/>
              </w:rPr>
              <w:t xml:space="preserve">  </w:t>
            </w:r>
            <w:r w:rsidR="00D52C51">
              <w:rPr>
                <w:rFonts w:ascii="Arial" w:hAnsi="Arial" w:cs="Arial"/>
                <w:bCs/>
                <w:szCs w:val="20"/>
                <w:lang w:val="en-GB" w:eastAsia="en-GB"/>
              </w:rPr>
              <w:t>(4)</w:t>
            </w:r>
            <w:r w:rsidR="00D52C51" w:rsidRPr="00051C11">
              <w:rPr>
                <w:rFonts w:ascii="Arial" w:hAnsi="Arial" w:cs="Arial"/>
                <w:b/>
                <w:bCs/>
                <w:szCs w:val="20"/>
                <w:lang w:val="en-GB" w:eastAsia="en-GB"/>
              </w:rPr>
              <w:t xml:space="preserve"> [DO NOT READ]</w:t>
            </w:r>
            <w:r w:rsidR="00D52C51">
              <w:rPr>
                <w:rFonts w:ascii="Arial" w:hAnsi="Arial" w:cs="Arial"/>
                <w:bCs/>
                <w:szCs w:val="20"/>
                <w:lang w:val="en-GB" w:eastAsia="en-GB"/>
              </w:rPr>
              <w:t xml:space="preserve"> both</w:t>
            </w:r>
            <w:r>
              <w:rPr>
                <w:rFonts w:ascii="Arial" w:hAnsi="Arial" w:cs="Arial"/>
                <w:bCs/>
                <w:szCs w:val="20"/>
                <w:lang w:val="en-GB" w:eastAsia="en-GB"/>
              </w:rPr>
              <w:t xml:space="preserve">    </w:t>
            </w:r>
            <w:r w:rsidRPr="00061BA1">
              <w:rPr>
                <w:rFonts w:ascii="Arial" w:hAnsi="Arial" w:cs="Arial"/>
                <w:bCs/>
                <w:szCs w:val="20"/>
                <w:lang w:val="en-GB" w:eastAsia="en-GB"/>
              </w:rPr>
              <w:t xml:space="preserve">      (88) </w:t>
            </w:r>
            <w:r>
              <w:rPr>
                <w:rFonts w:ascii="Arial" w:hAnsi="Arial" w:cs="Arial"/>
                <w:bCs/>
                <w:szCs w:val="20"/>
                <w:lang w:val="en-GB" w:eastAsia="en-GB"/>
              </w:rPr>
              <w:t xml:space="preserve">DK        </w:t>
            </w:r>
            <w:r w:rsidRPr="00061BA1">
              <w:rPr>
                <w:rFonts w:ascii="Arial" w:hAnsi="Arial" w:cs="Arial"/>
                <w:bCs/>
                <w:szCs w:val="20"/>
                <w:lang w:val="en-GB" w:eastAsia="en-GB"/>
              </w:rPr>
              <w:t xml:space="preserve">      (9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(R</w:t>
            </w:r>
            <w:r w:rsidRPr="00061BA1">
              <w:rPr>
                <w:rFonts w:ascii="Arial" w:hAnsi="Arial" w:cs="Arial"/>
                <w:bCs/>
                <w:szCs w:val="20"/>
                <w:lang w:val="en-GB" w:eastAsia="en-GB"/>
              </w:rPr>
              <w:t>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tcPr>
          <w:p w14:paraId="00C4237F" w14:textId="77777777" w:rsidR="00C659FD" w:rsidRPr="009E65BA" w:rsidRDefault="00C659FD" w:rsidP="00D6442C">
            <w:pPr>
              <w:rPr>
                <w:rFonts w:ascii="Arial" w:hAnsi="Arial" w:cs="Arial"/>
                <w:b/>
                <w:bCs/>
                <w:szCs w:val="20"/>
              </w:rPr>
            </w:pPr>
          </w:p>
        </w:tc>
      </w:tr>
      <w:tr w:rsidR="00C659FD" w:rsidRPr="009E65BA" w14:paraId="749C4E40" w14:textId="77777777">
        <w:trPr>
          <w:trHeight w:val="440"/>
        </w:trPr>
        <w:tc>
          <w:tcPr>
            <w:tcW w:w="4471" w:type="pct"/>
            <w:tcBorders>
              <w:top w:val="dotted" w:sz="4" w:space="0" w:color="auto"/>
              <w:left w:val="dotted" w:sz="4" w:space="0" w:color="auto"/>
              <w:bottom w:val="dotted" w:sz="4" w:space="0" w:color="auto"/>
              <w:right w:val="dotted" w:sz="4" w:space="0" w:color="000000"/>
            </w:tcBorders>
          </w:tcPr>
          <w:p w14:paraId="2DD3FEC6" w14:textId="77777777" w:rsidR="00C17D1D" w:rsidRDefault="00C17D1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
                <w:bCs/>
                <w:szCs w:val="20"/>
                <w:lang w:val="en-GB" w:eastAsia="en-GB"/>
              </w:rPr>
            </w:pPr>
          </w:p>
          <w:p w14:paraId="38E1BC7C" w14:textId="77777777" w:rsidR="00C659FD" w:rsidRPr="00825832"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
                <w:bCs/>
                <w:szCs w:val="20"/>
                <w:lang w:val="en-GB" w:eastAsia="en-GB"/>
              </w:rPr>
              <w:t>IVOL2</w:t>
            </w:r>
            <w:r>
              <w:rPr>
                <w:rFonts w:ascii="Arial" w:hAnsi="Arial" w:cs="Arial"/>
                <w:b/>
                <w:bCs/>
                <w:szCs w:val="20"/>
                <w:lang w:val="en-GB" w:eastAsia="en-GB"/>
              </w:rPr>
              <w:t>8</w:t>
            </w:r>
            <w:r w:rsidRPr="00825832">
              <w:rPr>
                <w:rFonts w:ascii="Arial" w:hAnsi="Arial" w:cs="Arial"/>
                <w:b/>
                <w:bCs/>
                <w:szCs w:val="20"/>
                <w:lang w:val="en-GB" w:eastAsia="en-GB"/>
              </w:rPr>
              <w:t>.</w:t>
            </w:r>
            <w:r w:rsidRPr="00825832">
              <w:rPr>
                <w:rFonts w:ascii="Arial" w:hAnsi="Arial" w:cs="Arial"/>
                <w:bCs/>
                <w:szCs w:val="20"/>
                <w:lang w:val="en-GB" w:eastAsia="en-GB"/>
              </w:rPr>
              <w:t xml:space="preserve"> Do you or does anyone else in your household own a firearm, either for self-protection or for another reason? </w:t>
            </w:r>
          </w:p>
          <w:p w14:paraId="4708B09F" w14:textId="77777777" w:rsidR="00C659FD"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Pr>
                <w:rFonts w:ascii="Arial" w:hAnsi="Arial" w:cs="Arial"/>
                <w:bCs/>
                <w:szCs w:val="20"/>
                <w:lang w:val="en-GB" w:eastAsia="en-GB"/>
              </w:rPr>
              <w:t>(1) Y</w:t>
            </w:r>
            <w:r w:rsidRPr="00825832">
              <w:rPr>
                <w:rFonts w:ascii="Arial" w:hAnsi="Arial" w:cs="Arial"/>
                <w:bCs/>
                <w:szCs w:val="20"/>
                <w:lang w:val="en-GB" w:eastAsia="en-GB"/>
              </w:rPr>
              <w:t>es</w:t>
            </w:r>
            <w:r>
              <w:rPr>
                <w:rFonts w:ascii="Arial" w:hAnsi="Arial" w:cs="Arial"/>
                <w:bCs/>
                <w:szCs w:val="20"/>
                <w:lang w:val="en-GB" w:eastAsia="en-GB"/>
              </w:rPr>
              <w:t xml:space="preserve"> </w:t>
            </w:r>
            <w:r w:rsidRPr="00825832">
              <w:rPr>
                <w:rFonts w:ascii="Arial" w:hAnsi="Arial" w:cs="Arial"/>
                <w:b/>
                <w:bCs/>
                <w:szCs w:val="20"/>
                <w:lang w:val="en-GB" w:eastAsia="en-GB"/>
              </w:rPr>
              <w:t xml:space="preserve">[Continue] </w:t>
            </w:r>
            <w:r>
              <w:rPr>
                <w:rFonts w:ascii="Arial" w:hAnsi="Arial" w:cs="Arial"/>
                <w:bCs/>
                <w:szCs w:val="20"/>
                <w:lang w:val="en-GB" w:eastAsia="en-GB"/>
              </w:rPr>
              <w:t xml:space="preserve">                         </w:t>
            </w:r>
            <w:r w:rsidRPr="00825832">
              <w:rPr>
                <w:rFonts w:ascii="Arial" w:hAnsi="Arial" w:cs="Arial"/>
                <w:bCs/>
                <w:szCs w:val="20"/>
                <w:lang w:val="en-GB" w:eastAsia="en-GB"/>
              </w:rPr>
              <w:t xml:space="preserve">(2) </w:t>
            </w:r>
            <w:r>
              <w:rPr>
                <w:rFonts w:ascii="Arial" w:hAnsi="Arial" w:cs="Arial"/>
                <w:bCs/>
                <w:szCs w:val="20"/>
                <w:lang w:val="en-GB" w:eastAsia="en-GB"/>
              </w:rPr>
              <w:t>N</w:t>
            </w:r>
            <w:r w:rsidRPr="00825832">
              <w:rPr>
                <w:rFonts w:ascii="Arial" w:hAnsi="Arial" w:cs="Arial"/>
                <w:bCs/>
                <w:szCs w:val="20"/>
                <w:lang w:val="en-GB" w:eastAsia="en-GB"/>
              </w:rPr>
              <w:t xml:space="preserve">o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w:t>
            </w:r>
          </w:p>
          <w:p w14:paraId="336C99DB" w14:textId="77777777" w:rsidR="00C659FD" w:rsidRPr="00825832"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Cs/>
                <w:szCs w:val="20"/>
                <w:lang w:val="en-GB" w:eastAsia="en-GB"/>
              </w:rPr>
              <w:t xml:space="preserve">(88) </w:t>
            </w:r>
            <w:r>
              <w:rPr>
                <w:rFonts w:ascii="Arial" w:hAnsi="Arial" w:cs="Arial"/>
                <w:bCs/>
                <w:szCs w:val="20"/>
                <w:lang w:val="en-GB" w:eastAsia="en-GB"/>
              </w:rPr>
              <w:t xml:space="preserve">DK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(98) DA (Refused) </w:t>
            </w:r>
            <w:r w:rsidRPr="00825832">
              <w:rPr>
                <w:rFonts w:ascii="Arial" w:hAnsi="Arial" w:cs="Arial"/>
                <w:b/>
                <w:bCs/>
                <w:szCs w:val="20"/>
                <w:lang w:val="en-GB" w:eastAsia="en-GB"/>
              </w:rPr>
              <w:t>[Go to IVOL3</w:t>
            </w:r>
            <w:r>
              <w:rPr>
                <w:rFonts w:ascii="Arial" w:hAnsi="Arial" w:cs="Arial"/>
                <w:b/>
                <w:bCs/>
                <w:szCs w:val="20"/>
                <w:lang w:val="en-GB" w:eastAsia="en-GB"/>
              </w:rPr>
              <w:t>1</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tcPr>
          <w:p w14:paraId="68573515" w14:textId="77777777" w:rsidR="00C659FD" w:rsidRPr="009E65BA" w:rsidRDefault="00C659FD" w:rsidP="00D6442C">
            <w:pPr>
              <w:rPr>
                <w:rFonts w:ascii="Arial" w:hAnsi="Arial" w:cs="Arial"/>
                <w:b/>
                <w:bCs/>
                <w:szCs w:val="20"/>
              </w:rPr>
            </w:pPr>
          </w:p>
        </w:tc>
      </w:tr>
      <w:tr w:rsidR="00C659FD" w:rsidRPr="00825832" w14:paraId="028772E8"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2B72F579" w14:textId="77777777" w:rsidR="00C659FD" w:rsidRPr="00825832" w:rsidRDefault="00C659FD" w:rsidP="00D6442C">
            <w:pPr>
              <w:rPr>
                <w:rFonts w:ascii="Arial" w:hAnsi="Arial" w:cs="Arial"/>
                <w:szCs w:val="20"/>
              </w:rPr>
            </w:pPr>
            <w:r w:rsidRPr="006E151C">
              <w:rPr>
                <w:rFonts w:ascii="Arial" w:hAnsi="Arial" w:cs="Arial"/>
                <w:b/>
                <w:szCs w:val="20"/>
              </w:rPr>
              <w:t>IVOL29.</w:t>
            </w:r>
            <w:r>
              <w:rPr>
                <w:rFonts w:ascii="Arial" w:hAnsi="Arial" w:cs="Arial"/>
                <w:szCs w:val="20"/>
              </w:rPr>
              <w:t xml:space="preserve"> </w:t>
            </w:r>
            <w:r w:rsidRPr="00825832">
              <w:rPr>
                <w:rFonts w:ascii="Arial" w:hAnsi="Arial" w:cs="Arial"/>
                <w:szCs w:val="20"/>
              </w:rPr>
              <w:t>Could you tell me which sort of gun or guns you or someone in your household own?</w:t>
            </w:r>
          </w:p>
          <w:p w14:paraId="743FDF1F"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14:paraId="515FA2FE"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(1) Handgun</w:t>
            </w:r>
            <w:r>
              <w:rPr>
                <w:rFonts w:ascii="Arial" w:hAnsi="Arial" w:cs="Arial"/>
                <w:szCs w:val="20"/>
              </w:rPr>
              <w:t xml:space="preserve"> (pistol or revolver)             </w:t>
            </w:r>
            <w:r w:rsidRPr="00E93E88">
              <w:rPr>
                <w:rFonts w:ascii="Arial" w:hAnsi="Arial" w:cs="Arial"/>
                <w:szCs w:val="20"/>
              </w:rPr>
              <w:t>(2) Hunting gun</w:t>
            </w:r>
            <w:r>
              <w:rPr>
                <w:rFonts w:ascii="Arial" w:hAnsi="Arial" w:cs="Arial"/>
                <w:szCs w:val="20"/>
              </w:rPr>
              <w:t xml:space="preserve">               </w:t>
            </w:r>
            <w:r w:rsidRPr="00E93E88">
              <w:rPr>
                <w:rFonts w:ascii="Arial" w:hAnsi="Arial" w:cs="Arial"/>
                <w:szCs w:val="20"/>
              </w:rPr>
              <w:t>(3) Non automatic rifle</w:t>
            </w:r>
          </w:p>
          <w:p w14:paraId="5CFCD87E"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(4) Semi-</w:t>
            </w:r>
            <w:r w:rsidRPr="00825832">
              <w:rPr>
                <w:rFonts w:ascii="Arial" w:hAnsi="Arial" w:cs="Arial"/>
                <w:szCs w:val="20"/>
                <w:lang w:val="fr-FR"/>
              </w:rPr>
              <w:t>automatic rifle</w:t>
            </w:r>
            <w:r>
              <w:rPr>
                <w:rFonts w:ascii="Arial" w:hAnsi="Arial" w:cs="Arial"/>
                <w:szCs w:val="20"/>
                <w:lang w:val="fr-FR"/>
              </w:rPr>
              <w:t xml:space="preserve">              </w:t>
            </w:r>
            <w:r w:rsidRPr="00825832">
              <w:rPr>
                <w:rFonts w:ascii="Arial" w:hAnsi="Arial" w:cs="Arial"/>
                <w:szCs w:val="20"/>
              </w:rPr>
              <w:t>(5) A</w:t>
            </w:r>
            <w:r w:rsidRPr="00825832">
              <w:rPr>
                <w:rFonts w:ascii="Arial" w:hAnsi="Arial" w:cs="Arial"/>
                <w:szCs w:val="20"/>
                <w:lang w:val="fr-FR"/>
              </w:rPr>
              <w:t>utomatic rifle</w:t>
            </w:r>
            <w:r>
              <w:rPr>
                <w:rFonts w:ascii="Arial" w:hAnsi="Arial" w:cs="Arial"/>
                <w:szCs w:val="20"/>
                <w:lang w:val="fr-FR"/>
              </w:rPr>
              <w:t xml:space="preserve">               </w:t>
            </w:r>
            <w:r w:rsidRPr="00825832">
              <w:rPr>
                <w:rFonts w:ascii="Arial" w:hAnsi="Arial" w:cs="Arial"/>
                <w:bCs/>
                <w:szCs w:val="20"/>
              </w:rPr>
              <w:t>(6) A</w:t>
            </w:r>
            <w:r w:rsidRPr="00825832">
              <w:rPr>
                <w:rFonts w:ascii="Arial" w:hAnsi="Arial" w:cs="Arial"/>
                <w:szCs w:val="20"/>
              </w:rPr>
              <w:t>nother type of firearm</w:t>
            </w:r>
          </w:p>
          <w:p w14:paraId="6B0A3B07" w14:textId="77777777" w:rsidR="00C659FD" w:rsidRPr="00825832"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bl>
    <w:p w14:paraId="214FEF65" w14:textId="77777777" w:rsidR="00C659FD" w:rsidRDefault="00C659FD" w:rsidP="00C659FD"/>
    <w:tbl>
      <w:tblPr>
        <w:tblW w:w="5003" w:type="pct"/>
        <w:tblLayout w:type="fixed"/>
        <w:tblLook w:val="0000" w:firstRow="0" w:lastRow="0" w:firstColumn="0" w:lastColumn="0" w:noHBand="0" w:noVBand="0"/>
      </w:tblPr>
      <w:tblGrid>
        <w:gridCol w:w="9582"/>
      </w:tblGrid>
      <w:tr w:rsidR="00C659FD" w:rsidRPr="00825832" w14:paraId="5EEFBCC0" w14:textId="77777777">
        <w:trPr>
          <w:trHeight w:val="642"/>
        </w:trPr>
        <w:tc>
          <w:tcPr>
            <w:tcW w:w="5000" w:type="pct"/>
            <w:tcBorders>
              <w:top w:val="dotted" w:sz="4" w:space="0" w:color="auto"/>
              <w:left w:val="dotted" w:sz="4" w:space="0" w:color="auto"/>
              <w:bottom w:val="dotted" w:sz="4" w:space="0" w:color="auto"/>
              <w:right w:val="dotted" w:sz="4" w:space="0" w:color="auto"/>
            </w:tcBorders>
          </w:tcPr>
          <w:p w14:paraId="129FC99E" w14:textId="77777777" w:rsidR="00C659FD" w:rsidRPr="009D10E8"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6E151C">
              <w:rPr>
                <w:rFonts w:ascii="Arial" w:hAnsi="Arial" w:cs="Arial"/>
                <w:b/>
                <w:szCs w:val="20"/>
              </w:rPr>
              <w:t>IVOL30.</w:t>
            </w:r>
            <w:r>
              <w:rPr>
                <w:rFonts w:ascii="Arial" w:hAnsi="Arial" w:cs="Arial"/>
                <w:szCs w:val="20"/>
              </w:rPr>
              <w:t xml:space="preserve"> </w:t>
            </w:r>
            <w:r w:rsidRPr="009D10E8">
              <w:rPr>
                <w:rFonts w:ascii="Arial" w:hAnsi="Arial" w:cs="Arial"/>
                <w:szCs w:val="20"/>
              </w:rPr>
              <w:t>For what reason or reasons do you or anyone else in your household own the gun (guns)?</w:t>
            </w:r>
            <w:r w:rsidRPr="009D10E8">
              <w:rPr>
                <w:rFonts w:ascii="Arial" w:hAnsi="Arial" w:cs="Arial"/>
                <w:b/>
                <w:szCs w:val="20"/>
              </w:rPr>
              <w:t xml:space="preserve"> </w:t>
            </w:r>
          </w:p>
          <w:p w14:paraId="1706674D"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sidRPr="009D10E8">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14:paraId="6BB5B196"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lang w:val="fr-FR"/>
              </w:rPr>
            </w:pPr>
            <w:r w:rsidRPr="00825832">
              <w:rPr>
                <w:rFonts w:ascii="Arial" w:hAnsi="Arial" w:cs="Arial"/>
                <w:szCs w:val="20"/>
              </w:rPr>
              <w:t xml:space="preserve">(1) </w:t>
            </w:r>
            <w:r>
              <w:rPr>
                <w:rFonts w:ascii="Arial" w:hAnsi="Arial" w:cs="Arial"/>
                <w:szCs w:val="20"/>
              </w:rPr>
              <w:t>F</w:t>
            </w:r>
            <w:r w:rsidRPr="009D10E8">
              <w:rPr>
                <w:rFonts w:ascii="Arial" w:hAnsi="Arial" w:cs="Arial"/>
                <w:szCs w:val="20"/>
              </w:rPr>
              <w:t>or hunting</w:t>
            </w:r>
            <w:r>
              <w:rPr>
                <w:rFonts w:ascii="Arial" w:hAnsi="Arial" w:cs="Arial"/>
                <w:szCs w:val="20"/>
              </w:rPr>
              <w:t xml:space="preserve">           </w:t>
            </w:r>
            <w:r w:rsidRPr="00825832">
              <w:rPr>
                <w:rFonts w:ascii="Arial" w:hAnsi="Arial" w:cs="Arial"/>
                <w:szCs w:val="20"/>
              </w:rPr>
              <w:t xml:space="preserve">(2) </w:t>
            </w:r>
            <w:r>
              <w:rPr>
                <w:rFonts w:ascii="Arial" w:hAnsi="Arial" w:cs="Arial"/>
                <w:szCs w:val="20"/>
              </w:rPr>
              <w:t>T</w:t>
            </w:r>
            <w:r w:rsidRPr="009D10E8">
              <w:rPr>
                <w:rFonts w:ascii="Arial" w:hAnsi="Arial" w:cs="Arial"/>
                <w:szCs w:val="20"/>
              </w:rPr>
              <w:t>arget shooting (sports)</w:t>
            </w:r>
            <w:r>
              <w:rPr>
                <w:rFonts w:ascii="Arial" w:hAnsi="Arial" w:cs="Arial"/>
                <w:szCs w:val="20"/>
              </w:rPr>
              <w:t xml:space="preserve">                </w:t>
            </w:r>
            <w:r w:rsidRPr="00825832">
              <w:rPr>
                <w:rFonts w:ascii="Arial" w:hAnsi="Arial" w:cs="Arial"/>
                <w:szCs w:val="20"/>
              </w:rPr>
              <w:t>(3)</w:t>
            </w:r>
            <w:r w:rsidRPr="00825832">
              <w:rPr>
                <w:rFonts w:ascii="Arial" w:hAnsi="Arial" w:cs="Arial"/>
                <w:szCs w:val="20"/>
                <w:lang w:val="fr-FR"/>
              </w:rPr>
              <w:t xml:space="preserve"> </w:t>
            </w:r>
            <w:r>
              <w:rPr>
                <w:rFonts w:ascii="Arial" w:hAnsi="Arial" w:cs="Arial"/>
                <w:szCs w:val="20"/>
                <w:lang w:val="fr-FR"/>
              </w:rPr>
              <w:t>A</w:t>
            </w:r>
            <w:r w:rsidRPr="009D10E8">
              <w:rPr>
                <w:rFonts w:ascii="Arial" w:hAnsi="Arial" w:cs="Arial"/>
                <w:szCs w:val="20"/>
                <w:lang w:val="fr-FR"/>
              </w:rPr>
              <w:t>s part of a collection (collector’s item)</w:t>
            </w:r>
          </w:p>
          <w:p w14:paraId="346AC5AC"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 xml:space="preserve">(4) </w:t>
            </w:r>
            <w:r>
              <w:rPr>
                <w:rFonts w:ascii="Arial" w:hAnsi="Arial" w:cs="Arial"/>
                <w:szCs w:val="20"/>
              </w:rPr>
              <w:t>F</w:t>
            </w:r>
            <w:r w:rsidRPr="009D10E8">
              <w:rPr>
                <w:rFonts w:ascii="Arial" w:hAnsi="Arial" w:cs="Arial"/>
                <w:szCs w:val="20"/>
              </w:rPr>
              <w:t>or crime prevention/protection</w:t>
            </w:r>
            <w:r>
              <w:rPr>
                <w:rFonts w:ascii="Arial" w:hAnsi="Arial" w:cs="Arial"/>
                <w:szCs w:val="20"/>
              </w:rPr>
              <w:t xml:space="preserve">         </w:t>
            </w:r>
            <w:r w:rsidRPr="00825832">
              <w:rPr>
                <w:rFonts w:ascii="Arial" w:hAnsi="Arial" w:cs="Arial"/>
                <w:szCs w:val="20"/>
              </w:rPr>
              <w:t xml:space="preserve">(5) </w:t>
            </w:r>
            <w:r>
              <w:rPr>
                <w:rFonts w:ascii="Arial" w:hAnsi="Arial" w:cs="Arial"/>
                <w:szCs w:val="20"/>
              </w:rPr>
              <w:t>F</w:t>
            </w:r>
            <w:r w:rsidRPr="009D10E8">
              <w:rPr>
                <w:rFonts w:ascii="Arial" w:hAnsi="Arial" w:cs="Arial"/>
                <w:szCs w:val="20"/>
              </w:rPr>
              <w:t>or work (in armed forces, the police, private security, etc)</w:t>
            </w:r>
          </w:p>
          <w:p w14:paraId="7F2E2CD3"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Cs/>
                <w:szCs w:val="20"/>
              </w:rPr>
            </w:pPr>
            <w:r>
              <w:rPr>
                <w:rFonts w:ascii="Arial" w:hAnsi="Arial" w:cs="Arial"/>
                <w:bCs/>
                <w:szCs w:val="20"/>
              </w:rPr>
              <w:t>(</w:t>
            </w:r>
            <w:r w:rsidRPr="00825832">
              <w:rPr>
                <w:rFonts w:ascii="Arial" w:hAnsi="Arial" w:cs="Arial"/>
                <w:bCs/>
                <w:szCs w:val="20"/>
              </w:rPr>
              <w:t xml:space="preserve">6) </w:t>
            </w:r>
            <w:r>
              <w:rPr>
                <w:rFonts w:ascii="Arial" w:hAnsi="Arial" w:cs="Arial"/>
                <w:bCs/>
                <w:szCs w:val="20"/>
              </w:rPr>
              <w:t>B</w:t>
            </w:r>
            <w:r w:rsidRPr="009D10E8">
              <w:rPr>
                <w:rFonts w:ascii="Arial" w:hAnsi="Arial" w:cs="Arial"/>
                <w:bCs/>
                <w:szCs w:val="20"/>
              </w:rPr>
              <w:t>ecause it has always been in our family/home</w:t>
            </w:r>
          </w:p>
          <w:p w14:paraId="297A9696" w14:textId="77777777" w:rsidR="00C659FD" w:rsidRPr="00825832" w:rsidRDefault="00C659FD" w:rsidP="0007035F">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bl>
    <w:p w14:paraId="2E28FDCC" w14:textId="77777777" w:rsidR="00C659FD" w:rsidRDefault="00C659FD" w:rsidP="00C659FD"/>
    <w:tbl>
      <w:tblPr>
        <w:tblW w:w="5003" w:type="pct"/>
        <w:tblLayout w:type="fixed"/>
        <w:tblLook w:val="0000" w:firstRow="0" w:lastRow="0" w:firstColumn="0" w:lastColumn="0" w:noHBand="0" w:noVBand="0"/>
      </w:tblPr>
      <w:tblGrid>
        <w:gridCol w:w="8568"/>
        <w:gridCol w:w="1014"/>
      </w:tblGrid>
      <w:tr w:rsidR="00C659FD" w:rsidRPr="009E65BA" w14:paraId="7E631DF9" w14:textId="77777777">
        <w:trPr>
          <w:trHeight w:val="440"/>
        </w:trPr>
        <w:tc>
          <w:tcPr>
            <w:tcW w:w="4471" w:type="pct"/>
            <w:tcBorders>
              <w:top w:val="dotted" w:sz="4" w:space="0" w:color="auto"/>
              <w:left w:val="dotted" w:sz="4" w:space="0" w:color="auto"/>
              <w:bottom w:val="dotted" w:sz="4" w:space="0" w:color="auto"/>
              <w:right w:val="dotted" w:sz="4" w:space="0" w:color="000000"/>
            </w:tcBorders>
          </w:tcPr>
          <w:p w14:paraId="759D5219" w14:textId="35DDF583" w:rsidR="00C659FD" w:rsidRPr="002708CE" w:rsidRDefault="00C659FD" w:rsidP="00D6442C">
            <w:pPr>
              <w:tabs>
                <w:tab w:val="left" w:pos="1725"/>
              </w:tabs>
              <w:ind w:left="-23" w:firstLine="23"/>
              <w:jc w:val="both"/>
              <w:rPr>
                <w:rFonts w:ascii="Arial" w:hAnsi="Arial" w:cs="Arial"/>
                <w:bCs/>
                <w:szCs w:val="20"/>
                <w:lang w:val="en-GB" w:eastAsia="en-GB"/>
              </w:rPr>
            </w:pPr>
            <w:r>
              <w:rPr>
                <w:rFonts w:ascii="Arial" w:hAnsi="Arial" w:cs="Arial"/>
                <w:b/>
                <w:bCs/>
                <w:szCs w:val="20"/>
                <w:lang w:val="en-GB" w:eastAsia="en-GB"/>
              </w:rPr>
              <w:t>IVOL31.</w:t>
            </w:r>
            <w:r w:rsidRPr="002708CE">
              <w:rPr>
                <w:rFonts w:ascii="Arial" w:hAnsi="Arial" w:cs="Arial"/>
                <w:bCs/>
                <w:szCs w:val="20"/>
                <w:lang w:val="en-GB" w:eastAsia="en-GB"/>
              </w:rPr>
              <w:t xml:space="preserve"> How widespread would you say gun ownership</w:t>
            </w:r>
            <w:r w:rsidR="00093887">
              <w:rPr>
                <w:rFonts w:ascii="Arial" w:hAnsi="Arial" w:cs="Arial"/>
                <w:bCs/>
                <w:szCs w:val="20"/>
                <w:lang w:val="en-GB" w:eastAsia="en-GB"/>
              </w:rPr>
              <w:t xml:space="preserve"> is</w:t>
            </w:r>
            <w:r w:rsidRPr="002708CE">
              <w:rPr>
                <w:rFonts w:ascii="Arial" w:hAnsi="Arial" w:cs="Arial"/>
                <w:bCs/>
                <w:szCs w:val="20"/>
                <w:lang w:val="en-GB" w:eastAsia="en-GB"/>
              </w:rPr>
              <w:t xml:space="preserve"> in your neighborhood? How many households have guns? Just give your best guess, from 0-100%.</w:t>
            </w:r>
          </w:p>
          <w:p w14:paraId="2F6384DD" w14:textId="77777777"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
                <w:bCs/>
                <w:szCs w:val="20"/>
                <w:lang w:val="en-GB" w:eastAsia="en-GB"/>
              </w:rPr>
              <w:t>[RECORD GUESS]</w:t>
            </w:r>
            <w:r w:rsidRPr="002708CE">
              <w:rPr>
                <w:rFonts w:ascii="Arial" w:hAnsi="Arial" w:cs="Arial"/>
                <w:bCs/>
                <w:szCs w:val="20"/>
                <w:lang w:val="en-GB" w:eastAsia="en-GB"/>
              </w:rPr>
              <w:t xml:space="preserve">  _________%</w:t>
            </w:r>
          </w:p>
          <w:p w14:paraId="17ECEED3" w14:textId="1DE87CAE" w:rsidR="00C659FD" w:rsidRPr="002708CE" w:rsidRDefault="00C659FD" w:rsidP="00A03AAD">
            <w:pPr>
              <w:tabs>
                <w:tab w:val="left" w:pos="2745"/>
              </w:tabs>
              <w:ind w:left="-23" w:firstLine="23"/>
              <w:jc w:val="both"/>
              <w:rPr>
                <w:rFonts w:ascii="Arial" w:hAnsi="Arial" w:cs="Arial"/>
                <w:bCs/>
                <w:szCs w:val="20"/>
                <w:lang w:val="en-GB" w:eastAsia="en-GB"/>
              </w:rPr>
            </w:pPr>
          </w:p>
          <w:p w14:paraId="7792D4A3" w14:textId="7B03EFE8" w:rsidR="00C659FD" w:rsidRPr="002708CE" w:rsidRDefault="00C659FD" w:rsidP="00A03AAD">
            <w:pPr>
              <w:tabs>
                <w:tab w:val="left" w:pos="4980"/>
              </w:tabs>
              <w:ind w:left="-23" w:firstLine="23"/>
              <w:jc w:val="both"/>
              <w:rPr>
                <w:rFonts w:ascii="Arial" w:hAnsi="Arial" w:cs="Arial"/>
                <w:bCs/>
                <w:szCs w:val="20"/>
                <w:lang w:val="en-GB" w:eastAsia="en-GB"/>
              </w:rPr>
            </w:pPr>
            <w:r w:rsidRPr="002708CE">
              <w:rPr>
                <w:rFonts w:ascii="Arial" w:hAnsi="Arial" w:cs="Arial"/>
                <w:bCs/>
                <w:szCs w:val="20"/>
                <w:lang w:val="en-GB" w:eastAsia="en-GB"/>
              </w:rPr>
              <w:t xml:space="preserve">(888) </w:t>
            </w:r>
            <w:r>
              <w:rPr>
                <w:rFonts w:ascii="Arial" w:hAnsi="Arial" w:cs="Arial"/>
                <w:bCs/>
                <w:szCs w:val="20"/>
                <w:lang w:val="en-GB" w:eastAsia="en-GB"/>
              </w:rPr>
              <w:t>DK</w:t>
            </w:r>
          </w:p>
          <w:p w14:paraId="56F47610" w14:textId="77777777" w:rsidR="00C659FD" w:rsidRPr="00825832" w:rsidRDefault="00C659FD" w:rsidP="00D6442C">
            <w:pPr>
              <w:tabs>
                <w:tab w:val="left" w:pos="1725"/>
              </w:tabs>
              <w:ind w:left="-23" w:firstLine="23"/>
              <w:jc w:val="both"/>
              <w:rPr>
                <w:rFonts w:ascii="Arial" w:hAnsi="Arial" w:cs="Arial"/>
                <w:b/>
                <w:bCs/>
                <w:szCs w:val="20"/>
                <w:lang w:val="en-GB" w:eastAsia="en-GB"/>
              </w:rPr>
            </w:pPr>
            <w:r>
              <w:rPr>
                <w:rFonts w:ascii="Arial" w:hAnsi="Arial" w:cs="Arial"/>
                <w:bCs/>
                <w:szCs w:val="20"/>
                <w:lang w:val="en-GB" w:eastAsia="en-GB"/>
              </w:rPr>
              <w:t>(988) DA</w:t>
            </w:r>
            <w:r w:rsidRPr="002708CE">
              <w:rPr>
                <w:rFonts w:ascii="Arial" w:hAnsi="Arial" w:cs="Arial"/>
                <w:bCs/>
                <w:szCs w:val="20"/>
                <w:lang w:val="en-GB" w:eastAsia="en-GB"/>
              </w:rPr>
              <w:t xml:space="preserve"> </w:t>
            </w:r>
            <w:r>
              <w:rPr>
                <w:rFonts w:ascii="Arial" w:hAnsi="Arial" w:cs="Arial"/>
                <w:bCs/>
                <w:szCs w:val="20"/>
                <w:lang w:val="en-GB" w:eastAsia="en-GB"/>
              </w:rPr>
              <w:t>(</w:t>
            </w:r>
            <w:r w:rsidRPr="002708CE">
              <w:rPr>
                <w:rFonts w:ascii="Arial" w:hAnsi="Arial" w:cs="Arial"/>
                <w:bCs/>
                <w:szCs w:val="20"/>
                <w:lang w:val="en-GB" w:eastAsia="en-GB"/>
              </w:rPr>
              <w:t>refused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tcPr>
          <w:p w14:paraId="7B621F99" w14:textId="77777777" w:rsidR="00C659FD" w:rsidRPr="009E65BA" w:rsidRDefault="00C659FD" w:rsidP="00D6442C">
            <w:pPr>
              <w:rPr>
                <w:rFonts w:ascii="Arial" w:hAnsi="Arial" w:cs="Arial"/>
                <w:b/>
                <w:bCs/>
                <w:szCs w:val="20"/>
              </w:rPr>
            </w:pPr>
          </w:p>
        </w:tc>
      </w:tr>
    </w:tbl>
    <w:p w14:paraId="3B81E127" w14:textId="77777777" w:rsidR="00C910B1" w:rsidRPr="00956B41" w:rsidRDefault="00C910B1" w:rsidP="00C910B1">
      <w:pPr>
        <w:rPr>
          <w:rFonts w:ascii="Arial" w:hAnsi="Arial" w:cs="Arial"/>
          <w:szCs w:val="20"/>
        </w:rPr>
      </w:pPr>
    </w:p>
    <w:tbl>
      <w:tblPr>
        <w:tblW w:w="5003" w:type="pct"/>
        <w:tblLayout w:type="fixed"/>
        <w:tblLook w:val="0000" w:firstRow="0" w:lastRow="0" w:firstColumn="0" w:lastColumn="0" w:noHBand="0" w:noVBand="0"/>
      </w:tblPr>
      <w:tblGrid>
        <w:gridCol w:w="8568"/>
        <w:gridCol w:w="1014"/>
      </w:tblGrid>
      <w:tr w:rsidR="00C910B1" w:rsidRPr="00093887" w14:paraId="6FAA7D46" w14:textId="77777777" w:rsidTr="002B2F53">
        <w:trPr>
          <w:trHeight w:val="440"/>
        </w:trPr>
        <w:tc>
          <w:tcPr>
            <w:tcW w:w="4471" w:type="pct"/>
            <w:tcBorders>
              <w:top w:val="dotted" w:sz="4" w:space="0" w:color="auto"/>
              <w:left w:val="dotted" w:sz="4" w:space="0" w:color="auto"/>
              <w:bottom w:val="dotted" w:sz="4" w:space="0" w:color="auto"/>
              <w:right w:val="dotted" w:sz="4" w:space="0" w:color="000000"/>
            </w:tcBorders>
          </w:tcPr>
          <w:p w14:paraId="00A76D37" w14:textId="77777777" w:rsidR="00C910B1" w:rsidRPr="00956B41" w:rsidRDefault="00C910B1" w:rsidP="002B2F53">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IVOL9.</w:t>
            </w:r>
            <w:r w:rsidRPr="00956B41">
              <w:rPr>
                <w:rFonts w:ascii="Arial" w:hAnsi="Arial" w:cs="Arial"/>
                <w:szCs w:val="20"/>
              </w:rPr>
              <w:t xml:space="preserve"> Out of fear of being a crime victim, in the last 12 months have you carried a gun? </w:t>
            </w:r>
          </w:p>
          <w:p w14:paraId="32157481" w14:textId="77777777" w:rsidR="00C910B1" w:rsidRPr="00691D68" w:rsidRDefault="00C910B1" w:rsidP="002B2F53">
            <w:pPr>
              <w:tabs>
                <w:tab w:val="left" w:pos="0"/>
                <w:tab w:val="left" w:pos="924"/>
                <w:tab w:val="left" w:pos="3898"/>
                <w:tab w:val="left" w:pos="5029"/>
                <w:tab w:val="left" w:pos="6501"/>
                <w:tab w:val="left" w:pos="8196"/>
                <w:tab w:val="left" w:pos="8640"/>
              </w:tabs>
              <w:jc w:val="both"/>
              <w:rPr>
                <w:rFonts w:ascii="Arial" w:hAnsi="Arial" w:cs="Arial"/>
                <w:b/>
                <w:szCs w:val="20"/>
                <w:lang w:val="es-ES"/>
              </w:rPr>
            </w:pPr>
            <w:r w:rsidRPr="00956B41">
              <w:rPr>
                <w:rFonts w:ascii="Arial" w:hAnsi="Arial" w:cs="Arial"/>
                <w:szCs w:val="20"/>
                <w:lang w:val="pt-BR"/>
              </w:rPr>
              <w:t>(1) Yes        (0) No           (88) DK           (98) DA      (9</w:t>
            </w:r>
            <w:r>
              <w:rPr>
                <w:rFonts w:ascii="Arial" w:hAnsi="Arial" w:cs="Arial"/>
                <w:szCs w:val="20"/>
                <w:lang w:val="pt-BR"/>
              </w:rPr>
              <w:t>8</w:t>
            </w:r>
            <w:r w:rsidRPr="00956B41">
              <w:rPr>
                <w:rFonts w:ascii="Arial" w:hAnsi="Arial" w:cs="Arial"/>
                <w:szCs w:val="20"/>
                <w:lang w:val="pt-BR"/>
              </w:rPr>
              <w:t xml:space="preserve">) </w:t>
            </w:r>
            <w:r>
              <w:rPr>
                <w:rFonts w:ascii="Arial" w:hAnsi="Arial" w:cs="Arial"/>
                <w:szCs w:val="20"/>
                <w:lang w:val="pt-BR"/>
              </w:rPr>
              <w:t>DA (</w:t>
            </w:r>
            <w:r w:rsidRPr="00956B41">
              <w:rPr>
                <w:rFonts w:ascii="Arial" w:hAnsi="Arial" w:cs="Arial"/>
                <w:szCs w:val="20"/>
                <w:lang w:val="pt-BR"/>
              </w:rPr>
              <w:t>Refused</w:t>
            </w:r>
            <w:r>
              <w:rPr>
                <w:rFonts w:ascii="Arial" w:hAnsi="Arial" w:cs="Arial"/>
                <w:szCs w:val="20"/>
                <w:lang w:val="pt-BR"/>
              </w:rPr>
              <w:t>)</w:t>
            </w:r>
          </w:p>
        </w:tc>
        <w:tc>
          <w:tcPr>
            <w:tcW w:w="529" w:type="pct"/>
            <w:tcBorders>
              <w:top w:val="dotted" w:sz="4" w:space="0" w:color="auto"/>
              <w:left w:val="nil"/>
              <w:bottom w:val="dotted" w:sz="4" w:space="0" w:color="auto"/>
              <w:right w:val="dotted" w:sz="4" w:space="0" w:color="auto"/>
            </w:tcBorders>
          </w:tcPr>
          <w:p w14:paraId="7C234211" w14:textId="77777777" w:rsidR="00C910B1" w:rsidRPr="00691D68" w:rsidRDefault="00C910B1" w:rsidP="002B2F53">
            <w:pPr>
              <w:rPr>
                <w:rFonts w:ascii="Arial" w:hAnsi="Arial" w:cs="Arial"/>
                <w:b/>
                <w:bCs/>
                <w:szCs w:val="20"/>
                <w:lang w:val="es-ES"/>
              </w:rPr>
            </w:pPr>
          </w:p>
        </w:tc>
      </w:tr>
    </w:tbl>
    <w:p w14:paraId="7A94C8A8" w14:textId="77777777" w:rsidR="00C659FD" w:rsidRPr="00051C11" w:rsidRDefault="00C659FD" w:rsidP="008959A2">
      <w:pPr>
        <w:rPr>
          <w:rFonts w:ascii="Arial" w:hAnsi="Arial" w:cs="Arial"/>
          <w:szCs w:val="20"/>
          <w:lang w:val="es-CR"/>
        </w:rPr>
      </w:pPr>
    </w:p>
    <w:p w14:paraId="38E2DA54" w14:textId="77777777" w:rsidR="00C659FD" w:rsidRPr="00D02FC8" w:rsidRDefault="00C659FD" w:rsidP="008959A2">
      <w:pPr>
        <w:rPr>
          <w:rFonts w:ascii="Arial" w:hAnsi="Arial" w:cs="Arial"/>
          <w:szCs w:val="20"/>
        </w:rPr>
      </w:pPr>
      <w:r>
        <w:rPr>
          <w:rFonts w:ascii="Arial" w:hAnsi="Arial" w:cs="Arial"/>
          <w:szCs w:val="20"/>
        </w:rPr>
        <w:t>Now changing the topic,</w:t>
      </w:r>
    </w:p>
    <w:tbl>
      <w:tblPr>
        <w:tblW w:w="9513" w:type="dxa"/>
        <w:tblLayout w:type="fixed"/>
        <w:tblCellMar>
          <w:left w:w="0" w:type="dxa"/>
          <w:right w:w="0" w:type="dxa"/>
        </w:tblCellMar>
        <w:tblLook w:val="00A0" w:firstRow="1" w:lastRow="0" w:firstColumn="1" w:lastColumn="0" w:noHBand="0" w:noVBand="0"/>
      </w:tblPr>
      <w:tblGrid>
        <w:gridCol w:w="8658"/>
        <w:gridCol w:w="855"/>
      </w:tblGrid>
      <w:tr w:rsidR="008959A2" w:rsidRPr="005C56B6" w14:paraId="00DACDB9" w14:textId="77777777">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14:paraId="71DEA7BF" w14:textId="0D11FB1D" w:rsidR="008959A2" w:rsidRPr="00846524" w:rsidRDefault="008959A2" w:rsidP="00D6442C">
            <w:pPr>
              <w:snapToGrid w:val="0"/>
              <w:rPr>
                <w:rFonts w:ascii="Arial" w:hAnsi="Arial" w:cs="Arial"/>
                <w:bCs/>
                <w:szCs w:val="20"/>
                <w:lang w:eastAsia="en-US"/>
              </w:rPr>
            </w:pPr>
            <w:r w:rsidRPr="00846524">
              <w:rPr>
                <w:rFonts w:ascii="Arial" w:hAnsi="Arial" w:cs="Arial"/>
                <w:b/>
                <w:bCs/>
                <w:szCs w:val="20"/>
                <w:lang w:eastAsia="en-US"/>
              </w:rPr>
              <w:t xml:space="preserve">WF1. </w:t>
            </w:r>
            <w:r w:rsidRPr="00846524">
              <w:rPr>
                <w:rFonts w:ascii="Arial" w:hAnsi="Arial" w:cs="Arial"/>
                <w:bCs/>
                <w:szCs w:val="20"/>
                <w:lang w:eastAsia="en-US"/>
              </w:rPr>
              <w:t xml:space="preserve">Do you or someone in your household </w:t>
            </w:r>
            <w:r w:rsidRPr="00314442">
              <w:rPr>
                <w:rFonts w:ascii="Arial" w:hAnsi="Arial" w:cs="Arial"/>
                <w:bCs/>
                <w:szCs w:val="20"/>
                <w:lang w:eastAsia="en-US"/>
              </w:rPr>
              <w:t xml:space="preserve">receive </w:t>
            </w:r>
            <w:r w:rsidRPr="00A03AAD">
              <w:rPr>
                <w:rFonts w:ascii="Arial" w:hAnsi="Arial" w:cs="Arial"/>
                <w:bCs/>
                <w:szCs w:val="20"/>
                <w:lang w:eastAsia="en-US"/>
              </w:rPr>
              <w:t>regular</w:t>
            </w:r>
            <w:r w:rsidRPr="00314442">
              <w:rPr>
                <w:rFonts w:ascii="Arial" w:hAnsi="Arial" w:cs="Arial"/>
                <w:bCs/>
                <w:szCs w:val="20"/>
                <w:lang w:eastAsia="en-US"/>
              </w:rPr>
              <w:t xml:space="preserve"> assistance</w:t>
            </w:r>
            <w:r w:rsidRPr="00846524">
              <w:rPr>
                <w:rFonts w:ascii="Arial" w:hAnsi="Arial" w:cs="Arial"/>
                <w:bCs/>
                <w:szCs w:val="20"/>
                <w:lang w:eastAsia="en-US"/>
              </w:rPr>
              <w:t xml:space="preserve"> in the form of money, foo</w:t>
            </w:r>
            <w:r>
              <w:rPr>
                <w:rFonts w:ascii="Arial" w:hAnsi="Arial" w:cs="Arial"/>
                <w:bCs/>
                <w:szCs w:val="20"/>
                <w:lang w:eastAsia="en-US"/>
              </w:rPr>
              <w:t>d</w:t>
            </w:r>
            <w:r w:rsidRPr="00846524">
              <w:rPr>
                <w:rFonts w:ascii="Arial" w:hAnsi="Arial" w:cs="Arial"/>
                <w:bCs/>
                <w:szCs w:val="20"/>
                <w:lang w:eastAsia="en-US"/>
              </w:rPr>
              <w:t>, or products</w:t>
            </w:r>
            <w:r>
              <w:rPr>
                <w:rFonts w:ascii="Arial" w:hAnsi="Arial" w:cs="Arial"/>
                <w:bCs/>
                <w:szCs w:val="20"/>
                <w:lang w:eastAsia="en-US"/>
              </w:rPr>
              <w:t xml:space="preserve"> from the government</w:t>
            </w:r>
            <w:r w:rsidRPr="00846524">
              <w:rPr>
                <w:rFonts w:ascii="Arial" w:hAnsi="Arial" w:cs="Arial"/>
                <w:bCs/>
                <w:szCs w:val="20"/>
                <w:lang w:eastAsia="en-US"/>
              </w:rPr>
              <w:t xml:space="preserve">, not including </w:t>
            </w:r>
            <w:r w:rsidRPr="004C2FB2">
              <w:rPr>
                <w:rFonts w:ascii="Arial" w:hAnsi="Arial" w:cs="Arial"/>
                <w:bCs/>
                <w:szCs w:val="20"/>
                <w:lang w:eastAsia="en-US"/>
              </w:rPr>
              <w:t>pensions/</w:t>
            </w:r>
            <w:r w:rsidR="00167855">
              <w:rPr>
                <w:rFonts w:ascii="Arial" w:hAnsi="Arial" w:cs="Arial"/>
                <w:bCs/>
                <w:szCs w:val="20"/>
                <w:lang w:eastAsia="en-US"/>
              </w:rPr>
              <w:t>national insurance</w:t>
            </w:r>
            <w:r w:rsidRPr="00846524">
              <w:rPr>
                <w:rFonts w:ascii="Arial" w:hAnsi="Arial" w:cs="Arial"/>
                <w:bCs/>
                <w:szCs w:val="20"/>
                <w:lang w:eastAsia="en-US"/>
              </w:rPr>
              <w:t>?</w:t>
            </w:r>
          </w:p>
          <w:p w14:paraId="05D6456C" w14:textId="77777777" w:rsidR="008959A2" w:rsidRPr="00D02FC8" w:rsidRDefault="008959A2" w:rsidP="00D6442C">
            <w:pPr>
              <w:snapToGrid w:val="0"/>
              <w:rPr>
                <w:rFonts w:ascii="Arial" w:hAnsi="Arial" w:cs="Arial"/>
                <w:bCs/>
                <w:szCs w:val="20"/>
                <w:lang w:eastAsia="en-US"/>
              </w:rPr>
            </w:pPr>
            <w:r w:rsidRPr="00D02FC8">
              <w:rPr>
                <w:rFonts w:ascii="Arial" w:hAnsi="Arial" w:cs="Arial"/>
                <w:bCs/>
                <w:szCs w:val="20"/>
                <w:lang w:eastAsia="en-US"/>
              </w:rPr>
              <w:t xml:space="preserve">(1) </w:t>
            </w:r>
            <w:r>
              <w:rPr>
                <w:rFonts w:ascii="Arial" w:hAnsi="Arial" w:cs="Arial"/>
                <w:bCs/>
                <w:szCs w:val="20"/>
                <w:lang w:eastAsia="en-US"/>
              </w:rPr>
              <w:t xml:space="preserve">Yes </w:t>
            </w:r>
            <w:r w:rsidRPr="00D02FC8">
              <w:rPr>
                <w:rFonts w:ascii="Arial" w:hAnsi="Arial" w:cs="Arial"/>
                <w:bCs/>
                <w:szCs w:val="20"/>
                <w:lang w:eastAsia="en-US"/>
              </w:rPr>
              <w:t xml:space="preserve">             (2) No             (88) </w:t>
            </w:r>
            <w:r>
              <w:rPr>
                <w:rFonts w:ascii="Arial" w:hAnsi="Arial" w:cs="Arial"/>
                <w:bCs/>
                <w:szCs w:val="20"/>
                <w:lang w:eastAsia="en-US"/>
              </w:rPr>
              <w:t>DK</w:t>
            </w:r>
            <w:r w:rsidRPr="00D02FC8">
              <w:rPr>
                <w:rFonts w:ascii="Arial" w:hAnsi="Arial" w:cs="Arial"/>
                <w:bCs/>
                <w:szCs w:val="20"/>
                <w:lang w:eastAsia="en-US"/>
              </w:rPr>
              <w:t xml:space="preserve">           (98) </w:t>
            </w:r>
            <w:r>
              <w:rPr>
                <w:rFonts w:ascii="Arial" w:hAnsi="Arial" w:cs="Arial"/>
                <w:bCs/>
                <w:szCs w:val="20"/>
                <w:lang w:eastAsia="en-US"/>
              </w:rPr>
              <w:t>DA</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14:paraId="0831FD9B" w14:textId="77777777" w:rsidR="008959A2" w:rsidRPr="00D02FC8" w:rsidRDefault="008959A2" w:rsidP="00D6442C">
            <w:pPr>
              <w:snapToGrid w:val="0"/>
              <w:jc w:val="center"/>
              <w:rPr>
                <w:rFonts w:ascii="Arial" w:hAnsi="Arial" w:cs="Arial"/>
              </w:rPr>
            </w:pPr>
            <w:r w:rsidRPr="005C56B6">
              <w:rPr>
                <w:rFonts w:ascii="Arial" w:hAnsi="Arial" w:cs="Arial"/>
                <w:b/>
                <w:bCs/>
                <w:szCs w:val="20"/>
                <w:lang w:val="es-ES_tradnl"/>
              </w:rPr>
              <w:t>|__|__|</w:t>
            </w:r>
          </w:p>
        </w:tc>
      </w:tr>
      <w:tr w:rsidR="008959A2" w:rsidRPr="00D02FC8" w14:paraId="130E12AF" w14:textId="77777777">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14:paraId="1FE888EC" w14:textId="6117892C" w:rsidR="008959A2" w:rsidRPr="00846524" w:rsidRDefault="008959A2" w:rsidP="00D6442C">
            <w:pPr>
              <w:rPr>
                <w:rFonts w:ascii="Arial" w:hAnsi="Arial" w:cs="Arial"/>
                <w:bCs/>
                <w:szCs w:val="20"/>
              </w:rPr>
            </w:pPr>
            <w:r w:rsidRPr="00846524">
              <w:rPr>
                <w:rFonts w:ascii="Arial" w:hAnsi="Arial" w:cs="Arial"/>
                <w:b/>
                <w:bCs/>
                <w:szCs w:val="20"/>
              </w:rPr>
              <w:t xml:space="preserve">CCT1B. </w:t>
            </w:r>
            <w:r w:rsidRPr="00846524">
              <w:rPr>
                <w:rFonts w:ascii="Arial" w:hAnsi="Arial" w:cs="Arial"/>
                <w:bCs/>
                <w:szCs w:val="20"/>
              </w:rPr>
              <w:t xml:space="preserve">Now, </w:t>
            </w:r>
            <w:r>
              <w:rPr>
                <w:rFonts w:ascii="Arial" w:hAnsi="Arial" w:cs="Arial"/>
                <w:bCs/>
                <w:szCs w:val="20"/>
              </w:rPr>
              <w:t>talking</w:t>
            </w:r>
            <w:r w:rsidRPr="00846524">
              <w:rPr>
                <w:rFonts w:ascii="Arial" w:hAnsi="Arial" w:cs="Arial"/>
                <w:bCs/>
                <w:szCs w:val="20"/>
              </w:rPr>
              <w:t xml:space="preserve"> specifically </w:t>
            </w:r>
            <w:r>
              <w:rPr>
                <w:rFonts w:ascii="Arial" w:hAnsi="Arial" w:cs="Arial"/>
                <w:bCs/>
                <w:szCs w:val="20"/>
              </w:rPr>
              <w:t>about</w:t>
            </w:r>
            <w:r w:rsidR="0004057F">
              <w:rPr>
                <w:rFonts w:ascii="Arial" w:hAnsi="Arial" w:cs="Arial"/>
                <w:bCs/>
                <w:szCs w:val="20"/>
              </w:rPr>
              <w:t xml:space="preserve"> the</w:t>
            </w:r>
            <w:r w:rsidRPr="00846524">
              <w:rPr>
                <w:rFonts w:ascii="Arial" w:hAnsi="Arial" w:cs="Arial"/>
                <w:bCs/>
                <w:szCs w:val="20"/>
              </w:rPr>
              <w:t xml:space="preserve"> </w:t>
            </w:r>
            <w:r w:rsidR="0004057F" w:rsidRPr="00A03AAD">
              <w:rPr>
                <w:rFonts w:ascii="Tahoma" w:hAnsi="Tahoma" w:cs="Tahoma"/>
                <w:szCs w:val="20"/>
              </w:rPr>
              <w:t>Targeted Conditional Cash Transfer Program (TCCTP)</w:t>
            </w:r>
            <w:r w:rsidR="00CA0FA1">
              <w:rPr>
                <w:rFonts w:ascii="Tahoma" w:hAnsi="Tahoma" w:cs="Tahoma"/>
                <w:szCs w:val="20"/>
              </w:rPr>
              <w:t>/</w:t>
            </w:r>
            <w:r w:rsidR="008D4040" w:rsidRPr="00314442">
              <w:rPr>
                <w:rFonts w:ascii="Tahoma" w:hAnsi="Tahoma" w:cs="Tahoma"/>
                <w:szCs w:val="20"/>
              </w:rPr>
              <w:t>(</w:t>
            </w:r>
            <w:r w:rsidR="008D4040">
              <w:rPr>
                <w:rFonts w:ascii="Tahoma" w:hAnsi="Tahoma" w:cs="Tahoma"/>
                <w:szCs w:val="20"/>
              </w:rPr>
              <w:t>food card)</w:t>
            </w:r>
            <w:r>
              <w:rPr>
                <w:rFonts w:ascii="Arial" w:hAnsi="Arial" w:cs="Arial"/>
                <w:b/>
                <w:bCs/>
                <w:szCs w:val="20"/>
              </w:rPr>
              <w:t>,</w:t>
            </w:r>
            <w:r w:rsidRPr="00846524">
              <w:rPr>
                <w:rFonts w:ascii="Arial" w:hAnsi="Arial" w:cs="Arial"/>
                <w:bCs/>
                <w:szCs w:val="20"/>
              </w:rPr>
              <w:t xml:space="preserve"> </w:t>
            </w:r>
            <w:r>
              <w:rPr>
                <w:rFonts w:ascii="Arial" w:hAnsi="Arial" w:cs="Arial"/>
                <w:bCs/>
                <w:szCs w:val="20"/>
              </w:rPr>
              <w:t>are</w:t>
            </w:r>
            <w:r w:rsidRPr="00846524">
              <w:rPr>
                <w:rFonts w:ascii="Arial" w:hAnsi="Arial" w:cs="Arial"/>
                <w:bCs/>
                <w:szCs w:val="20"/>
              </w:rPr>
              <w:t xml:space="preserve"> you or someone in your house </w:t>
            </w:r>
            <w:r>
              <w:rPr>
                <w:rFonts w:ascii="Arial" w:hAnsi="Arial" w:cs="Arial"/>
                <w:bCs/>
                <w:szCs w:val="20"/>
              </w:rPr>
              <w:t>a beneficiary of</w:t>
            </w:r>
            <w:r w:rsidRPr="00846524">
              <w:rPr>
                <w:rFonts w:ascii="Arial" w:hAnsi="Arial" w:cs="Arial"/>
                <w:bCs/>
                <w:szCs w:val="20"/>
              </w:rPr>
              <w:t xml:space="preserve"> this program? </w:t>
            </w:r>
          </w:p>
          <w:p w14:paraId="36D99875" w14:textId="77777777" w:rsidR="008959A2" w:rsidRPr="00D02FC8" w:rsidRDefault="008959A2" w:rsidP="00D6442C">
            <w:pPr>
              <w:snapToGrid w:val="0"/>
              <w:rPr>
                <w:rFonts w:ascii="Arial" w:hAnsi="Arial" w:cs="Arial"/>
                <w:b/>
                <w:bCs/>
                <w:szCs w:val="20"/>
                <w:lang w:val="es-ES" w:eastAsia="en-US"/>
              </w:rPr>
            </w:pPr>
            <w:r w:rsidRPr="00D02FC8">
              <w:rPr>
                <w:rFonts w:ascii="Arial" w:hAnsi="Arial" w:cs="Arial"/>
                <w:bCs/>
                <w:szCs w:val="20"/>
                <w:lang w:val="es-ES"/>
              </w:rPr>
              <w:t xml:space="preserve">(1) </w:t>
            </w:r>
            <w:r>
              <w:rPr>
                <w:rFonts w:ascii="Arial" w:hAnsi="Arial" w:cs="Arial"/>
                <w:bCs/>
                <w:szCs w:val="20"/>
                <w:lang w:val="es-ES"/>
              </w:rPr>
              <w:t>Yes</w:t>
            </w:r>
            <w:r w:rsidRPr="00D02FC8">
              <w:rPr>
                <w:rFonts w:ascii="Arial" w:hAnsi="Arial" w:cs="Arial"/>
                <w:bCs/>
                <w:szCs w:val="20"/>
                <w:lang w:val="es-ES"/>
              </w:rPr>
              <w:t xml:space="preserve">             (2) No             (88) </w:t>
            </w:r>
            <w:r>
              <w:rPr>
                <w:rFonts w:ascii="Arial" w:hAnsi="Arial" w:cs="Arial"/>
                <w:bCs/>
                <w:szCs w:val="20"/>
                <w:lang w:val="es-ES"/>
              </w:rPr>
              <w:t>DK</w:t>
            </w:r>
            <w:r w:rsidRPr="00D02FC8">
              <w:rPr>
                <w:rFonts w:ascii="Arial" w:hAnsi="Arial" w:cs="Arial"/>
                <w:bCs/>
                <w:szCs w:val="20"/>
                <w:lang w:val="es-ES"/>
              </w:rPr>
              <w:t xml:space="preserve">           (98) </w:t>
            </w:r>
            <w:r>
              <w:rPr>
                <w:rFonts w:ascii="Arial" w:hAnsi="Arial" w:cs="Arial"/>
                <w:bCs/>
                <w:szCs w:val="20"/>
                <w:lang w:val="es-ES"/>
              </w:rPr>
              <w:t>DA</w:t>
            </w:r>
            <w:r w:rsidRPr="00D02FC8">
              <w:rPr>
                <w:rFonts w:ascii="Arial" w:hAnsi="Arial" w:cs="Arial"/>
                <w:bCs/>
                <w:szCs w:val="20"/>
                <w:lang w:val="es-ES"/>
              </w:rPr>
              <w:t xml:space="preserve">           </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14:paraId="54BA885C" w14:textId="77777777" w:rsidR="008959A2" w:rsidRPr="00D02FC8" w:rsidRDefault="008959A2" w:rsidP="00D6442C">
            <w:pPr>
              <w:snapToGrid w:val="0"/>
              <w:jc w:val="center"/>
              <w:rPr>
                <w:rFonts w:ascii="Arial" w:hAnsi="Arial" w:cs="Arial"/>
                <w:lang w:val="es-ES"/>
              </w:rPr>
            </w:pPr>
            <w:r w:rsidRPr="005C56B6">
              <w:rPr>
                <w:rFonts w:ascii="Arial" w:hAnsi="Arial" w:cs="Arial"/>
                <w:b/>
                <w:bCs/>
                <w:szCs w:val="20"/>
                <w:lang w:val="es-ES_tradnl"/>
              </w:rPr>
              <w:t>|__|__|</w:t>
            </w:r>
          </w:p>
        </w:tc>
      </w:tr>
    </w:tbl>
    <w:p w14:paraId="1DEF6E36" w14:textId="77777777" w:rsidR="008959A2" w:rsidRDefault="008959A2" w:rsidP="008959A2"/>
    <w:tbl>
      <w:tblPr>
        <w:tblW w:w="5000" w:type="pct"/>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828"/>
        <w:gridCol w:w="906"/>
        <w:gridCol w:w="908"/>
        <w:gridCol w:w="906"/>
        <w:gridCol w:w="908"/>
        <w:gridCol w:w="906"/>
        <w:gridCol w:w="1214"/>
      </w:tblGrid>
      <w:tr w:rsidR="0004057F" w:rsidRPr="00500322" w14:paraId="7BB775C4" w14:textId="77777777" w:rsidTr="001558A6">
        <w:trPr>
          <w:trHeight w:val="512"/>
        </w:trPr>
        <w:tc>
          <w:tcPr>
            <w:tcW w:w="5000" w:type="pct"/>
            <w:gridSpan w:val="7"/>
          </w:tcPr>
          <w:p w14:paraId="0563CEA9" w14:textId="77777777" w:rsidR="0004057F" w:rsidRPr="00500322" w:rsidRDefault="0004057F" w:rsidP="001558A6">
            <w:pPr>
              <w:keepNext/>
              <w:widowControl/>
              <w:rPr>
                <w:rFonts w:ascii="Arial" w:hAnsi="Arial" w:cs="Arial"/>
                <w:b/>
                <w:bCs/>
                <w:szCs w:val="20"/>
              </w:rPr>
            </w:pPr>
            <w:r w:rsidRPr="00500322">
              <w:rPr>
                <w:rFonts w:ascii="Arial" w:hAnsi="Arial" w:cs="Arial"/>
                <w:b/>
                <w:bCs/>
                <w:szCs w:val="20"/>
              </w:rPr>
              <w:t>ED</w:t>
            </w:r>
            <w:r w:rsidRPr="0007035F">
              <w:rPr>
                <w:rFonts w:ascii="Arial" w:hAnsi="Arial" w:cs="Arial"/>
                <w:b/>
                <w:szCs w:val="20"/>
              </w:rPr>
              <w:t>.</w:t>
            </w:r>
            <w:r w:rsidRPr="00500322">
              <w:rPr>
                <w:rFonts w:ascii="Arial" w:hAnsi="Arial" w:cs="Arial"/>
                <w:szCs w:val="20"/>
              </w:rPr>
              <w:t xml:space="preserve"> How many years of schooling have you completed?</w:t>
            </w:r>
          </w:p>
          <w:p w14:paraId="60FBCFFB" w14:textId="400C8B08" w:rsidR="0004057F" w:rsidRPr="00500322" w:rsidRDefault="0004057F" w:rsidP="001558A6">
            <w:pPr>
              <w:widowControl/>
              <w:rPr>
                <w:rFonts w:ascii="Arial" w:hAnsi="Arial" w:cs="Arial"/>
                <w:b/>
              </w:rPr>
            </w:pPr>
            <w:r w:rsidRPr="00500322">
              <w:rPr>
                <w:rFonts w:ascii="Arial" w:hAnsi="Arial" w:cs="Arial"/>
                <w:szCs w:val="20"/>
              </w:rPr>
              <w:t>_____   Standard if primary/ Form if secondary/ Year if university  Year  ___________________ (</w:t>
            </w:r>
            <w:r w:rsidR="00192288">
              <w:rPr>
                <w:rFonts w:ascii="Arial" w:hAnsi="Arial" w:cs="Arial"/>
                <w:szCs w:val="20"/>
              </w:rPr>
              <w:t>P</w:t>
            </w:r>
            <w:r w:rsidRPr="00500322">
              <w:rPr>
                <w:rFonts w:ascii="Arial" w:hAnsi="Arial" w:cs="Arial"/>
                <w:szCs w:val="20"/>
              </w:rPr>
              <w:t xml:space="preserve">rimary, </w:t>
            </w:r>
            <w:r w:rsidR="00192288">
              <w:rPr>
                <w:rFonts w:ascii="Arial" w:hAnsi="Arial" w:cs="Arial"/>
                <w:szCs w:val="20"/>
              </w:rPr>
              <w:t>S</w:t>
            </w:r>
            <w:r w:rsidRPr="00500322">
              <w:rPr>
                <w:rFonts w:ascii="Arial" w:hAnsi="Arial" w:cs="Arial"/>
                <w:szCs w:val="20"/>
              </w:rPr>
              <w:t>econdary</w:t>
            </w:r>
            <w:r>
              <w:rPr>
                <w:rFonts w:ascii="Arial" w:hAnsi="Arial" w:cs="Arial"/>
                <w:szCs w:val="20"/>
              </w:rPr>
              <w:t xml:space="preserve"> CXC</w:t>
            </w:r>
            <w:r w:rsidRPr="00500322">
              <w:rPr>
                <w:rFonts w:ascii="Arial" w:hAnsi="Arial" w:cs="Arial"/>
                <w:szCs w:val="20"/>
              </w:rPr>
              <w:t xml:space="preserve">, </w:t>
            </w:r>
            <w:r>
              <w:rPr>
                <w:rFonts w:ascii="Arial" w:hAnsi="Arial" w:cs="Arial"/>
                <w:szCs w:val="20"/>
              </w:rPr>
              <w:t xml:space="preserve">Secondary GCE/CAPE, </w:t>
            </w:r>
            <w:r w:rsidR="00192288">
              <w:rPr>
                <w:rFonts w:ascii="Arial" w:hAnsi="Arial" w:cs="Arial"/>
                <w:szCs w:val="20"/>
              </w:rPr>
              <w:t>V</w:t>
            </w:r>
            <w:r w:rsidRPr="00500322">
              <w:rPr>
                <w:rFonts w:ascii="Arial" w:hAnsi="Arial" w:cs="Arial"/>
                <w:szCs w:val="20"/>
              </w:rPr>
              <w:t xml:space="preserve">ocational, </w:t>
            </w:r>
            <w:r w:rsidR="00192288">
              <w:rPr>
                <w:rFonts w:ascii="Arial" w:hAnsi="Arial" w:cs="Arial"/>
                <w:szCs w:val="20"/>
              </w:rPr>
              <w:t>U</w:t>
            </w:r>
            <w:r w:rsidRPr="00500322">
              <w:rPr>
                <w:rFonts w:ascii="Arial" w:hAnsi="Arial" w:cs="Arial"/>
                <w:szCs w:val="20"/>
              </w:rPr>
              <w:t xml:space="preserve">niversity, </w:t>
            </w:r>
            <w:r>
              <w:rPr>
                <w:rFonts w:ascii="Arial" w:hAnsi="Arial" w:cs="Arial"/>
                <w:szCs w:val="20"/>
              </w:rPr>
              <w:t>Graduate/Post Graduate</w:t>
            </w:r>
            <w:r w:rsidRPr="00500322">
              <w:rPr>
                <w:rFonts w:ascii="Arial" w:hAnsi="Arial" w:cs="Arial"/>
                <w:szCs w:val="20"/>
              </w:rPr>
              <w:t xml:space="preserve">) = ________ total number of years </w:t>
            </w:r>
            <w:r w:rsidRPr="00500322">
              <w:rPr>
                <w:rFonts w:ascii="Arial" w:hAnsi="Arial" w:cs="Arial"/>
                <w:b/>
                <w:bCs/>
                <w:szCs w:val="20"/>
              </w:rPr>
              <w:t>[Use the table below for the code]</w:t>
            </w:r>
          </w:p>
          <w:p w14:paraId="3766BEEE" w14:textId="77777777" w:rsidR="0004057F" w:rsidRPr="00500322" w:rsidRDefault="0004057F" w:rsidP="001558A6">
            <w:pPr>
              <w:keepNext/>
              <w:widowControl/>
              <w:jc w:val="center"/>
              <w:rPr>
                <w:rFonts w:ascii="Arial" w:hAnsi="Arial" w:cs="Arial"/>
                <w:szCs w:val="20"/>
              </w:rPr>
            </w:pPr>
          </w:p>
        </w:tc>
      </w:tr>
      <w:tr w:rsidR="0004057F" w:rsidRPr="00500322" w14:paraId="6D80C23E" w14:textId="77777777" w:rsidTr="001558A6">
        <w:trPr>
          <w:trHeight w:val="512"/>
        </w:trPr>
        <w:tc>
          <w:tcPr>
            <w:tcW w:w="1999" w:type="pct"/>
          </w:tcPr>
          <w:p w14:paraId="482DE114" w14:textId="77777777" w:rsidR="0004057F" w:rsidRPr="00500322" w:rsidRDefault="0004057F" w:rsidP="001558A6">
            <w:pPr>
              <w:keepNext/>
              <w:widowControl/>
              <w:rPr>
                <w:rFonts w:ascii="Arial" w:hAnsi="Arial" w:cs="Arial"/>
              </w:rPr>
            </w:pPr>
          </w:p>
        </w:tc>
        <w:tc>
          <w:tcPr>
            <w:tcW w:w="473" w:type="pct"/>
            <w:shd w:val="clear" w:color="auto" w:fill="E6E6E6"/>
          </w:tcPr>
          <w:p w14:paraId="2320A64B" w14:textId="77777777" w:rsidR="0004057F" w:rsidRPr="00500322" w:rsidRDefault="0004057F" w:rsidP="001558A6">
            <w:pPr>
              <w:keepNext/>
              <w:widowControl/>
              <w:jc w:val="center"/>
              <w:rPr>
                <w:rFonts w:ascii="Arial" w:hAnsi="Arial" w:cs="Arial"/>
                <w:b/>
                <w:szCs w:val="20"/>
              </w:rPr>
            </w:pPr>
            <w:r w:rsidRPr="00500322">
              <w:rPr>
                <w:rFonts w:ascii="Arial" w:hAnsi="Arial" w:cs="Arial"/>
                <w:b/>
                <w:szCs w:val="20"/>
                <w:lang w:val="es-MX"/>
              </w:rPr>
              <w:t>1</w:t>
            </w:r>
            <w:r w:rsidRPr="00500322">
              <w:rPr>
                <w:rFonts w:ascii="Arial" w:hAnsi="Arial" w:cs="Arial"/>
                <w:b/>
                <w:szCs w:val="20"/>
                <w:vertAlign w:val="superscript"/>
                <w:lang w:val="es-MX"/>
              </w:rPr>
              <w:t>0</w:t>
            </w:r>
          </w:p>
        </w:tc>
        <w:tc>
          <w:tcPr>
            <w:tcW w:w="474" w:type="pct"/>
            <w:shd w:val="clear" w:color="auto" w:fill="E6E6E6"/>
          </w:tcPr>
          <w:p w14:paraId="36983F8C" w14:textId="77777777" w:rsidR="0004057F" w:rsidRPr="00500322" w:rsidRDefault="0004057F" w:rsidP="001558A6">
            <w:pPr>
              <w:keepNext/>
              <w:widowControl/>
              <w:jc w:val="center"/>
              <w:rPr>
                <w:rFonts w:ascii="Arial" w:hAnsi="Arial" w:cs="Arial"/>
                <w:b/>
                <w:szCs w:val="20"/>
              </w:rPr>
            </w:pPr>
            <w:r w:rsidRPr="00500322">
              <w:rPr>
                <w:rFonts w:ascii="Arial" w:hAnsi="Arial" w:cs="Arial"/>
                <w:b/>
                <w:szCs w:val="20"/>
                <w:lang w:val="es-MX"/>
              </w:rPr>
              <w:t>2</w:t>
            </w:r>
            <w:r w:rsidRPr="00500322">
              <w:rPr>
                <w:rFonts w:ascii="Arial" w:hAnsi="Arial" w:cs="Arial"/>
                <w:b/>
                <w:szCs w:val="20"/>
                <w:vertAlign w:val="superscript"/>
                <w:lang w:val="es-MX"/>
              </w:rPr>
              <w:t>0</w:t>
            </w:r>
          </w:p>
        </w:tc>
        <w:tc>
          <w:tcPr>
            <w:tcW w:w="473" w:type="pct"/>
            <w:shd w:val="clear" w:color="auto" w:fill="E6E6E6"/>
          </w:tcPr>
          <w:p w14:paraId="09CAAF76" w14:textId="77777777" w:rsidR="0004057F" w:rsidRPr="00500322" w:rsidRDefault="0004057F" w:rsidP="001558A6">
            <w:pPr>
              <w:keepNext/>
              <w:widowControl/>
              <w:jc w:val="center"/>
              <w:rPr>
                <w:rFonts w:ascii="Arial" w:hAnsi="Arial" w:cs="Arial"/>
                <w:b/>
                <w:szCs w:val="20"/>
              </w:rPr>
            </w:pPr>
            <w:r w:rsidRPr="00500322">
              <w:rPr>
                <w:rFonts w:ascii="Arial" w:hAnsi="Arial" w:cs="Arial"/>
                <w:b/>
                <w:szCs w:val="20"/>
                <w:lang w:val="es-MX"/>
              </w:rPr>
              <w:t>3</w:t>
            </w:r>
            <w:r w:rsidRPr="00500322">
              <w:rPr>
                <w:rFonts w:ascii="Arial" w:hAnsi="Arial" w:cs="Arial"/>
                <w:b/>
                <w:szCs w:val="20"/>
                <w:vertAlign w:val="superscript"/>
                <w:lang w:val="es-MX"/>
              </w:rPr>
              <w:t>0</w:t>
            </w:r>
          </w:p>
        </w:tc>
        <w:tc>
          <w:tcPr>
            <w:tcW w:w="474" w:type="pct"/>
            <w:shd w:val="clear" w:color="auto" w:fill="E6E6E6"/>
          </w:tcPr>
          <w:p w14:paraId="3FB9EDED" w14:textId="77777777" w:rsidR="0004057F" w:rsidRPr="00500322" w:rsidRDefault="0004057F" w:rsidP="001558A6">
            <w:pPr>
              <w:keepNext/>
              <w:widowControl/>
              <w:jc w:val="center"/>
              <w:rPr>
                <w:rFonts w:ascii="Arial" w:hAnsi="Arial" w:cs="Arial"/>
                <w:b/>
                <w:szCs w:val="20"/>
              </w:rPr>
            </w:pPr>
            <w:r w:rsidRPr="00500322">
              <w:rPr>
                <w:rFonts w:ascii="Arial" w:hAnsi="Arial" w:cs="Arial"/>
                <w:b/>
                <w:szCs w:val="20"/>
                <w:lang w:val="es-MX"/>
              </w:rPr>
              <w:t>4</w:t>
            </w:r>
            <w:r w:rsidRPr="00500322">
              <w:rPr>
                <w:rFonts w:ascii="Arial" w:hAnsi="Arial" w:cs="Arial"/>
                <w:b/>
                <w:szCs w:val="20"/>
                <w:vertAlign w:val="superscript"/>
                <w:lang w:val="es-MX"/>
              </w:rPr>
              <w:t>0</w:t>
            </w:r>
          </w:p>
        </w:tc>
        <w:tc>
          <w:tcPr>
            <w:tcW w:w="473" w:type="pct"/>
            <w:tcBorders>
              <w:top w:val="single" w:sz="6" w:space="0" w:color="auto"/>
              <w:bottom w:val="dotted" w:sz="4" w:space="0" w:color="auto"/>
            </w:tcBorders>
            <w:shd w:val="clear" w:color="auto" w:fill="E6E6E6"/>
          </w:tcPr>
          <w:p w14:paraId="5AE96F71" w14:textId="77777777" w:rsidR="0004057F" w:rsidRPr="00500322" w:rsidRDefault="0004057F" w:rsidP="001558A6">
            <w:pPr>
              <w:keepNext/>
              <w:widowControl/>
              <w:jc w:val="center"/>
              <w:rPr>
                <w:rFonts w:ascii="Arial" w:hAnsi="Arial" w:cs="Arial"/>
                <w:b/>
                <w:szCs w:val="20"/>
              </w:rPr>
            </w:pPr>
            <w:r w:rsidRPr="00500322">
              <w:rPr>
                <w:rFonts w:ascii="Arial" w:hAnsi="Arial" w:cs="Arial"/>
                <w:b/>
                <w:szCs w:val="20"/>
                <w:lang w:val="es-MX"/>
              </w:rPr>
              <w:t>5</w:t>
            </w:r>
            <w:r w:rsidRPr="00500322">
              <w:rPr>
                <w:rFonts w:ascii="Arial" w:hAnsi="Arial" w:cs="Arial"/>
                <w:b/>
                <w:szCs w:val="20"/>
                <w:vertAlign w:val="superscript"/>
                <w:lang w:val="es-MX"/>
              </w:rPr>
              <w:t>0</w:t>
            </w:r>
          </w:p>
        </w:tc>
        <w:tc>
          <w:tcPr>
            <w:tcW w:w="634" w:type="pct"/>
            <w:tcBorders>
              <w:top w:val="single" w:sz="6" w:space="0" w:color="auto"/>
              <w:bottom w:val="nil"/>
            </w:tcBorders>
          </w:tcPr>
          <w:p w14:paraId="486533CB" w14:textId="77777777" w:rsidR="0004057F" w:rsidRPr="00500322" w:rsidRDefault="0004057F" w:rsidP="001558A6">
            <w:pPr>
              <w:keepNext/>
              <w:widowControl/>
              <w:jc w:val="center"/>
              <w:rPr>
                <w:rFonts w:ascii="Arial" w:hAnsi="Arial" w:cs="Arial"/>
                <w:szCs w:val="20"/>
              </w:rPr>
            </w:pPr>
          </w:p>
        </w:tc>
      </w:tr>
      <w:tr w:rsidR="0004057F" w:rsidRPr="00500322" w14:paraId="6FBB020B" w14:textId="77777777" w:rsidTr="001558A6">
        <w:trPr>
          <w:cantSplit/>
          <w:trHeight w:val="512"/>
        </w:trPr>
        <w:tc>
          <w:tcPr>
            <w:tcW w:w="1999" w:type="pct"/>
            <w:vAlign w:val="center"/>
          </w:tcPr>
          <w:p w14:paraId="7FA8BA02" w14:textId="77777777" w:rsidR="0004057F" w:rsidRPr="00500322" w:rsidRDefault="0004057F" w:rsidP="001558A6">
            <w:pPr>
              <w:keepNext/>
              <w:widowControl/>
              <w:rPr>
                <w:rFonts w:ascii="Arial" w:hAnsi="Arial" w:cs="Arial"/>
              </w:rPr>
            </w:pPr>
            <w:r w:rsidRPr="00500322">
              <w:rPr>
                <w:rFonts w:ascii="Arial" w:hAnsi="Arial" w:cs="Arial"/>
              </w:rPr>
              <w:t>None</w:t>
            </w:r>
          </w:p>
        </w:tc>
        <w:tc>
          <w:tcPr>
            <w:tcW w:w="473" w:type="pct"/>
            <w:vAlign w:val="center"/>
          </w:tcPr>
          <w:p w14:paraId="06F4D7BD"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0</w:t>
            </w:r>
          </w:p>
        </w:tc>
        <w:tc>
          <w:tcPr>
            <w:tcW w:w="474" w:type="pct"/>
            <w:vAlign w:val="center"/>
          </w:tcPr>
          <w:p w14:paraId="7A052E9F" w14:textId="77777777" w:rsidR="0004057F" w:rsidRPr="00500322" w:rsidRDefault="0004057F" w:rsidP="001558A6">
            <w:pPr>
              <w:keepNext/>
              <w:widowControl/>
              <w:jc w:val="center"/>
              <w:rPr>
                <w:rFonts w:ascii="Arial" w:hAnsi="Arial" w:cs="Arial"/>
                <w:szCs w:val="20"/>
              </w:rPr>
            </w:pPr>
          </w:p>
        </w:tc>
        <w:tc>
          <w:tcPr>
            <w:tcW w:w="473" w:type="pct"/>
            <w:vAlign w:val="center"/>
          </w:tcPr>
          <w:p w14:paraId="33DA761C" w14:textId="77777777" w:rsidR="0004057F" w:rsidRPr="00500322" w:rsidRDefault="0004057F" w:rsidP="001558A6">
            <w:pPr>
              <w:keepNext/>
              <w:widowControl/>
              <w:jc w:val="center"/>
              <w:rPr>
                <w:rFonts w:ascii="Arial" w:hAnsi="Arial" w:cs="Arial"/>
                <w:szCs w:val="20"/>
              </w:rPr>
            </w:pPr>
          </w:p>
        </w:tc>
        <w:tc>
          <w:tcPr>
            <w:tcW w:w="474" w:type="pct"/>
            <w:vAlign w:val="center"/>
          </w:tcPr>
          <w:p w14:paraId="5EF1DCD2" w14:textId="77777777" w:rsidR="0004057F" w:rsidRPr="00500322" w:rsidRDefault="0004057F" w:rsidP="001558A6">
            <w:pPr>
              <w:keepNext/>
              <w:widowControl/>
              <w:jc w:val="center"/>
              <w:rPr>
                <w:rFonts w:ascii="Arial" w:hAnsi="Arial" w:cs="Arial"/>
                <w:szCs w:val="20"/>
              </w:rPr>
            </w:pPr>
          </w:p>
        </w:tc>
        <w:tc>
          <w:tcPr>
            <w:tcW w:w="473" w:type="pct"/>
            <w:tcBorders>
              <w:top w:val="nil"/>
            </w:tcBorders>
            <w:vAlign w:val="center"/>
          </w:tcPr>
          <w:p w14:paraId="7FB15D85" w14:textId="77777777" w:rsidR="0004057F" w:rsidRPr="00500322" w:rsidRDefault="0004057F" w:rsidP="001558A6">
            <w:pPr>
              <w:keepNext/>
              <w:widowControl/>
              <w:jc w:val="center"/>
              <w:rPr>
                <w:rFonts w:ascii="Arial" w:hAnsi="Arial" w:cs="Arial"/>
                <w:szCs w:val="20"/>
              </w:rPr>
            </w:pPr>
          </w:p>
        </w:tc>
        <w:tc>
          <w:tcPr>
            <w:tcW w:w="634" w:type="pct"/>
            <w:vMerge w:val="restart"/>
            <w:tcBorders>
              <w:top w:val="nil"/>
            </w:tcBorders>
          </w:tcPr>
          <w:p w14:paraId="525DB379" w14:textId="77777777" w:rsidR="0004057F" w:rsidRPr="00500322" w:rsidRDefault="0004057F" w:rsidP="001558A6">
            <w:pPr>
              <w:keepNext/>
              <w:widowControl/>
              <w:jc w:val="center"/>
              <w:rPr>
                <w:rFonts w:ascii="Arial" w:hAnsi="Arial" w:cs="Arial"/>
                <w:szCs w:val="20"/>
              </w:rPr>
            </w:pPr>
          </w:p>
        </w:tc>
      </w:tr>
      <w:tr w:rsidR="0004057F" w:rsidRPr="00500322" w14:paraId="7EB4EFA5" w14:textId="77777777" w:rsidTr="001558A6">
        <w:trPr>
          <w:cantSplit/>
          <w:trHeight w:val="197"/>
        </w:trPr>
        <w:tc>
          <w:tcPr>
            <w:tcW w:w="1999" w:type="pct"/>
            <w:vAlign w:val="center"/>
          </w:tcPr>
          <w:p w14:paraId="744A5F12" w14:textId="77777777" w:rsidR="0004057F" w:rsidRPr="00500322" w:rsidRDefault="0004057F" w:rsidP="001558A6">
            <w:pPr>
              <w:keepNext/>
              <w:widowControl/>
              <w:rPr>
                <w:rFonts w:ascii="Arial" w:hAnsi="Arial" w:cs="Arial"/>
              </w:rPr>
            </w:pPr>
            <w:r w:rsidRPr="00500322">
              <w:rPr>
                <w:rFonts w:ascii="Arial" w:hAnsi="Arial" w:cs="Arial"/>
              </w:rPr>
              <w:t>Primary</w:t>
            </w:r>
          </w:p>
        </w:tc>
        <w:tc>
          <w:tcPr>
            <w:tcW w:w="473" w:type="pct"/>
            <w:vAlign w:val="center"/>
          </w:tcPr>
          <w:p w14:paraId="642E3823"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w:t>
            </w:r>
          </w:p>
        </w:tc>
        <w:tc>
          <w:tcPr>
            <w:tcW w:w="474" w:type="pct"/>
            <w:vAlign w:val="center"/>
          </w:tcPr>
          <w:p w14:paraId="5C2C87A1"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2</w:t>
            </w:r>
          </w:p>
        </w:tc>
        <w:tc>
          <w:tcPr>
            <w:tcW w:w="473" w:type="pct"/>
            <w:vAlign w:val="center"/>
          </w:tcPr>
          <w:p w14:paraId="335C216D"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3</w:t>
            </w:r>
          </w:p>
        </w:tc>
        <w:tc>
          <w:tcPr>
            <w:tcW w:w="474" w:type="pct"/>
            <w:vAlign w:val="center"/>
          </w:tcPr>
          <w:p w14:paraId="707B28B0"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4</w:t>
            </w:r>
          </w:p>
        </w:tc>
        <w:tc>
          <w:tcPr>
            <w:tcW w:w="473" w:type="pct"/>
            <w:vAlign w:val="center"/>
          </w:tcPr>
          <w:p w14:paraId="3FD4DCD3"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5</w:t>
            </w:r>
          </w:p>
        </w:tc>
        <w:tc>
          <w:tcPr>
            <w:tcW w:w="634" w:type="pct"/>
            <w:vMerge/>
            <w:vAlign w:val="center"/>
          </w:tcPr>
          <w:p w14:paraId="64287247" w14:textId="77777777" w:rsidR="0004057F" w:rsidRPr="00500322" w:rsidRDefault="0004057F" w:rsidP="001558A6">
            <w:pPr>
              <w:keepNext/>
              <w:widowControl/>
              <w:rPr>
                <w:rFonts w:ascii="Arial" w:hAnsi="Arial" w:cs="Arial"/>
                <w:szCs w:val="20"/>
              </w:rPr>
            </w:pPr>
          </w:p>
        </w:tc>
      </w:tr>
      <w:tr w:rsidR="0004057F" w:rsidRPr="00500322" w14:paraId="5F83081A" w14:textId="77777777" w:rsidTr="001558A6">
        <w:trPr>
          <w:cantSplit/>
          <w:trHeight w:val="323"/>
        </w:trPr>
        <w:tc>
          <w:tcPr>
            <w:tcW w:w="1999" w:type="pct"/>
            <w:vAlign w:val="center"/>
          </w:tcPr>
          <w:p w14:paraId="7E5A95AF" w14:textId="77777777" w:rsidR="0004057F" w:rsidRPr="00500322" w:rsidRDefault="0004057F" w:rsidP="001558A6">
            <w:pPr>
              <w:keepNext/>
              <w:widowControl/>
              <w:rPr>
                <w:rFonts w:ascii="Arial" w:hAnsi="Arial" w:cs="Arial"/>
              </w:rPr>
            </w:pPr>
            <w:r w:rsidRPr="00500322">
              <w:rPr>
                <w:rFonts w:ascii="Arial" w:hAnsi="Arial" w:cs="Arial"/>
              </w:rPr>
              <w:t>Secondary CXC</w:t>
            </w:r>
          </w:p>
        </w:tc>
        <w:tc>
          <w:tcPr>
            <w:tcW w:w="473" w:type="pct"/>
            <w:vAlign w:val="center"/>
          </w:tcPr>
          <w:p w14:paraId="742D4771"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6</w:t>
            </w:r>
          </w:p>
        </w:tc>
        <w:tc>
          <w:tcPr>
            <w:tcW w:w="474" w:type="pct"/>
            <w:vAlign w:val="center"/>
          </w:tcPr>
          <w:p w14:paraId="081AB769"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7</w:t>
            </w:r>
          </w:p>
        </w:tc>
        <w:tc>
          <w:tcPr>
            <w:tcW w:w="473" w:type="pct"/>
            <w:vAlign w:val="center"/>
          </w:tcPr>
          <w:p w14:paraId="03FAE647"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8</w:t>
            </w:r>
          </w:p>
        </w:tc>
        <w:tc>
          <w:tcPr>
            <w:tcW w:w="474" w:type="pct"/>
            <w:vAlign w:val="center"/>
          </w:tcPr>
          <w:p w14:paraId="4B60EEEF"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9</w:t>
            </w:r>
          </w:p>
        </w:tc>
        <w:tc>
          <w:tcPr>
            <w:tcW w:w="473" w:type="pct"/>
            <w:vAlign w:val="center"/>
          </w:tcPr>
          <w:p w14:paraId="60BB290E"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10</w:t>
            </w:r>
          </w:p>
        </w:tc>
        <w:tc>
          <w:tcPr>
            <w:tcW w:w="634" w:type="pct"/>
            <w:vMerge/>
            <w:vAlign w:val="center"/>
          </w:tcPr>
          <w:p w14:paraId="0722DCF3" w14:textId="77777777" w:rsidR="0004057F" w:rsidRPr="00500322" w:rsidRDefault="0004057F" w:rsidP="001558A6">
            <w:pPr>
              <w:keepNext/>
              <w:widowControl/>
              <w:rPr>
                <w:rFonts w:ascii="Arial" w:hAnsi="Arial" w:cs="Arial"/>
                <w:szCs w:val="20"/>
              </w:rPr>
            </w:pPr>
          </w:p>
        </w:tc>
      </w:tr>
      <w:tr w:rsidR="0004057F" w:rsidRPr="00500322" w14:paraId="3ACEDF1F" w14:textId="77777777" w:rsidTr="001558A6">
        <w:trPr>
          <w:cantSplit/>
          <w:trHeight w:val="341"/>
        </w:trPr>
        <w:tc>
          <w:tcPr>
            <w:tcW w:w="1999" w:type="pct"/>
            <w:tcBorders>
              <w:bottom w:val="dotted" w:sz="4" w:space="0" w:color="auto"/>
            </w:tcBorders>
            <w:vAlign w:val="center"/>
          </w:tcPr>
          <w:p w14:paraId="40DAC5A1" w14:textId="77777777" w:rsidR="0004057F" w:rsidRPr="00500322" w:rsidRDefault="0004057F" w:rsidP="001558A6">
            <w:pPr>
              <w:keepNext/>
              <w:widowControl/>
              <w:rPr>
                <w:rFonts w:ascii="Arial" w:hAnsi="Arial" w:cs="Arial"/>
              </w:rPr>
            </w:pPr>
            <w:r w:rsidRPr="00500322">
              <w:rPr>
                <w:rFonts w:ascii="Arial" w:hAnsi="Arial" w:cs="Arial"/>
              </w:rPr>
              <w:t>Secondary GCE/CAPE</w:t>
            </w:r>
          </w:p>
        </w:tc>
        <w:tc>
          <w:tcPr>
            <w:tcW w:w="473" w:type="pct"/>
            <w:tcBorders>
              <w:bottom w:val="dotted" w:sz="4" w:space="0" w:color="auto"/>
            </w:tcBorders>
            <w:vAlign w:val="center"/>
          </w:tcPr>
          <w:p w14:paraId="23DC98D1"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11</w:t>
            </w:r>
          </w:p>
        </w:tc>
        <w:tc>
          <w:tcPr>
            <w:tcW w:w="474" w:type="pct"/>
            <w:tcBorders>
              <w:bottom w:val="dotted" w:sz="4" w:space="0" w:color="auto"/>
            </w:tcBorders>
            <w:vAlign w:val="center"/>
          </w:tcPr>
          <w:p w14:paraId="60DF4FE8"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12</w:t>
            </w:r>
          </w:p>
        </w:tc>
        <w:tc>
          <w:tcPr>
            <w:tcW w:w="473" w:type="pct"/>
            <w:tcBorders>
              <w:bottom w:val="dotted" w:sz="4" w:space="0" w:color="auto"/>
            </w:tcBorders>
            <w:vAlign w:val="center"/>
          </w:tcPr>
          <w:p w14:paraId="72096A25" w14:textId="77777777" w:rsidR="0004057F" w:rsidRPr="00500322" w:rsidRDefault="0004057F" w:rsidP="001558A6">
            <w:pPr>
              <w:keepNext/>
              <w:widowControl/>
              <w:jc w:val="center"/>
              <w:rPr>
                <w:rFonts w:ascii="Arial" w:hAnsi="Arial" w:cs="Arial"/>
                <w:szCs w:val="20"/>
              </w:rPr>
            </w:pPr>
          </w:p>
        </w:tc>
        <w:tc>
          <w:tcPr>
            <w:tcW w:w="474" w:type="pct"/>
            <w:tcBorders>
              <w:bottom w:val="dotted" w:sz="4" w:space="0" w:color="auto"/>
            </w:tcBorders>
            <w:vAlign w:val="center"/>
          </w:tcPr>
          <w:p w14:paraId="6E39F8BC" w14:textId="77777777" w:rsidR="0004057F" w:rsidRPr="00500322" w:rsidRDefault="0004057F" w:rsidP="001558A6">
            <w:pPr>
              <w:keepNext/>
              <w:widowControl/>
              <w:jc w:val="center"/>
              <w:rPr>
                <w:rFonts w:ascii="Arial" w:hAnsi="Arial" w:cs="Arial"/>
                <w:szCs w:val="20"/>
              </w:rPr>
            </w:pPr>
          </w:p>
        </w:tc>
        <w:tc>
          <w:tcPr>
            <w:tcW w:w="473" w:type="pct"/>
            <w:tcBorders>
              <w:bottom w:val="dotted" w:sz="4" w:space="0" w:color="auto"/>
            </w:tcBorders>
            <w:vAlign w:val="center"/>
          </w:tcPr>
          <w:p w14:paraId="410848B2" w14:textId="77777777" w:rsidR="0004057F" w:rsidRPr="00500322" w:rsidRDefault="0004057F" w:rsidP="001558A6">
            <w:pPr>
              <w:keepNext/>
              <w:widowControl/>
              <w:jc w:val="center"/>
              <w:rPr>
                <w:rFonts w:ascii="Arial" w:hAnsi="Arial" w:cs="Arial"/>
                <w:szCs w:val="20"/>
              </w:rPr>
            </w:pPr>
          </w:p>
        </w:tc>
        <w:tc>
          <w:tcPr>
            <w:tcW w:w="634" w:type="pct"/>
            <w:vMerge/>
            <w:vAlign w:val="center"/>
          </w:tcPr>
          <w:p w14:paraId="75D9AD00" w14:textId="77777777" w:rsidR="0004057F" w:rsidRPr="00500322" w:rsidRDefault="0004057F" w:rsidP="001558A6">
            <w:pPr>
              <w:keepNext/>
              <w:widowControl/>
              <w:rPr>
                <w:rFonts w:ascii="Arial" w:hAnsi="Arial" w:cs="Arial"/>
                <w:szCs w:val="20"/>
              </w:rPr>
            </w:pPr>
          </w:p>
        </w:tc>
      </w:tr>
      <w:tr w:rsidR="0004057F" w:rsidRPr="00500322" w14:paraId="5B4941BE" w14:textId="77777777" w:rsidTr="001558A6">
        <w:trPr>
          <w:cantSplit/>
          <w:trHeight w:val="341"/>
        </w:trPr>
        <w:tc>
          <w:tcPr>
            <w:tcW w:w="1999" w:type="pct"/>
            <w:tcBorders>
              <w:bottom w:val="dotted" w:sz="4" w:space="0" w:color="auto"/>
            </w:tcBorders>
            <w:vAlign w:val="center"/>
          </w:tcPr>
          <w:p w14:paraId="2D52877F" w14:textId="77777777" w:rsidR="0004057F" w:rsidRPr="00500322" w:rsidRDefault="0004057F" w:rsidP="001558A6">
            <w:pPr>
              <w:keepNext/>
              <w:widowControl/>
              <w:rPr>
                <w:rFonts w:ascii="Arial" w:hAnsi="Arial" w:cs="Arial"/>
              </w:rPr>
            </w:pPr>
            <w:r w:rsidRPr="00500322">
              <w:rPr>
                <w:rFonts w:ascii="Arial" w:hAnsi="Arial" w:cs="Arial"/>
              </w:rPr>
              <w:t>Vocational</w:t>
            </w:r>
          </w:p>
        </w:tc>
        <w:tc>
          <w:tcPr>
            <w:tcW w:w="473" w:type="pct"/>
            <w:tcBorders>
              <w:bottom w:val="dotted" w:sz="4" w:space="0" w:color="auto"/>
            </w:tcBorders>
            <w:vAlign w:val="center"/>
          </w:tcPr>
          <w:p w14:paraId="5224E7CE"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11</w:t>
            </w:r>
          </w:p>
        </w:tc>
        <w:tc>
          <w:tcPr>
            <w:tcW w:w="474" w:type="pct"/>
            <w:tcBorders>
              <w:bottom w:val="dotted" w:sz="4" w:space="0" w:color="auto"/>
            </w:tcBorders>
            <w:vAlign w:val="center"/>
          </w:tcPr>
          <w:p w14:paraId="6CDDAD6A"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12</w:t>
            </w:r>
          </w:p>
        </w:tc>
        <w:tc>
          <w:tcPr>
            <w:tcW w:w="473" w:type="pct"/>
            <w:tcBorders>
              <w:bottom w:val="dotted" w:sz="4" w:space="0" w:color="auto"/>
            </w:tcBorders>
            <w:vAlign w:val="center"/>
          </w:tcPr>
          <w:p w14:paraId="0F52A4B6" w14:textId="77777777" w:rsidR="0004057F" w:rsidRPr="00500322" w:rsidRDefault="0004057F" w:rsidP="001558A6">
            <w:pPr>
              <w:keepNext/>
              <w:widowControl/>
              <w:jc w:val="center"/>
              <w:rPr>
                <w:rFonts w:ascii="Arial" w:hAnsi="Arial" w:cs="Arial"/>
                <w:szCs w:val="20"/>
              </w:rPr>
            </w:pPr>
          </w:p>
        </w:tc>
        <w:tc>
          <w:tcPr>
            <w:tcW w:w="474" w:type="pct"/>
            <w:tcBorders>
              <w:bottom w:val="dotted" w:sz="4" w:space="0" w:color="auto"/>
            </w:tcBorders>
            <w:vAlign w:val="center"/>
          </w:tcPr>
          <w:p w14:paraId="70858E7D" w14:textId="77777777" w:rsidR="0004057F" w:rsidRPr="00500322" w:rsidRDefault="0004057F" w:rsidP="001558A6">
            <w:pPr>
              <w:keepNext/>
              <w:widowControl/>
              <w:jc w:val="center"/>
              <w:rPr>
                <w:rFonts w:ascii="Arial" w:hAnsi="Arial" w:cs="Arial"/>
                <w:szCs w:val="20"/>
              </w:rPr>
            </w:pPr>
          </w:p>
        </w:tc>
        <w:tc>
          <w:tcPr>
            <w:tcW w:w="473" w:type="pct"/>
            <w:tcBorders>
              <w:bottom w:val="dotted" w:sz="4" w:space="0" w:color="auto"/>
            </w:tcBorders>
            <w:vAlign w:val="center"/>
          </w:tcPr>
          <w:p w14:paraId="4EB85057" w14:textId="77777777" w:rsidR="0004057F" w:rsidRPr="00500322" w:rsidRDefault="0004057F" w:rsidP="001558A6">
            <w:pPr>
              <w:keepNext/>
              <w:widowControl/>
              <w:jc w:val="center"/>
              <w:rPr>
                <w:rFonts w:ascii="Arial" w:hAnsi="Arial" w:cs="Arial"/>
                <w:szCs w:val="20"/>
              </w:rPr>
            </w:pPr>
          </w:p>
        </w:tc>
        <w:tc>
          <w:tcPr>
            <w:tcW w:w="634" w:type="pct"/>
            <w:vMerge/>
            <w:tcBorders>
              <w:bottom w:val="dotted" w:sz="4" w:space="0" w:color="auto"/>
            </w:tcBorders>
            <w:vAlign w:val="center"/>
          </w:tcPr>
          <w:p w14:paraId="0FEEE80F" w14:textId="77777777" w:rsidR="0004057F" w:rsidRPr="00500322" w:rsidRDefault="0004057F" w:rsidP="001558A6">
            <w:pPr>
              <w:keepNext/>
              <w:widowControl/>
              <w:rPr>
                <w:rFonts w:ascii="Arial" w:hAnsi="Arial" w:cs="Arial"/>
                <w:szCs w:val="20"/>
              </w:rPr>
            </w:pPr>
          </w:p>
        </w:tc>
      </w:tr>
      <w:tr w:rsidR="0004057F" w:rsidRPr="00500322" w14:paraId="793B7B13" w14:textId="77777777" w:rsidTr="001558A6">
        <w:trPr>
          <w:cantSplit/>
          <w:trHeight w:val="630"/>
        </w:trPr>
        <w:tc>
          <w:tcPr>
            <w:tcW w:w="1999" w:type="pct"/>
            <w:tcBorders>
              <w:bottom w:val="dotted" w:sz="4" w:space="0" w:color="auto"/>
            </w:tcBorders>
            <w:vAlign w:val="center"/>
          </w:tcPr>
          <w:p w14:paraId="246BFC01" w14:textId="77777777" w:rsidR="0004057F" w:rsidRPr="00500322" w:rsidRDefault="0004057F" w:rsidP="001558A6">
            <w:pPr>
              <w:keepNext/>
              <w:widowControl/>
              <w:rPr>
                <w:rFonts w:ascii="Arial" w:hAnsi="Arial" w:cs="Arial"/>
              </w:rPr>
            </w:pPr>
            <w:r w:rsidRPr="00500322">
              <w:rPr>
                <w:rFonts w:ascii="Arial" w:hAnsi="Arial" w:cs="Arial"/>
              </w:rPr>
              <w:t>University</w:t>
            </w:r>
          </w:p>
        </w:tc>
        <w:tc>
          <w:tcPr>
            <w:tcW w:w="473" w:type="pct"/>
            <w:tcBorders>
              <w:bottom w:val="dotted" w:sz="4" w:space="0" w:color="auto"/>
            </w:tcBorders>
            <w:vAlign w:val="center"/>
          </w:tcPr>
          <w:p w14:paraId="5DAF6E01"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13</w:t>
            </w:r>
          </w:p>
        </w:tc>
        <w:tc>
          <w:tcPr>
            <w:tcW w:w="474" w:type="pct"/>
            <w:tcBorders>
              <w:bottom w:val="dotted" w:sz="4" w:space="0" w:color="auto"/>
            </w:tcBorders>
            <w:vAlign w:val="center"/>
          </w:tcPr>
          <w:p w14:paraId="2E1C0CAF"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14</w:t>
            </w:r>
          </w:p>
        </w:tc>
        <w:tc>
          <w:tcPr>
            <w:tcW w:w="473" w:type="pct"/>
            <w:tcBorders>
              <w:bottom w:val="dotted" w:sz="4" w:space="0" w:color="auto"/>
            </w:tcBorders>
            <w:vAlign w:val="center"/>
          </w:tcPr>
          <w:p w14:paraId="051F53C5"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15</w:t>
            </w:r>
          </w:p>
        </w:tc>
        <w:tc>
          <w:tcPr>
            <w:tcW w:w="474" w:type="pct"/>
            <w:tcBorders>
              <w:bottom w:val="dotted" w:sz="4" w:space="0" w:color="auto"/>
            </w:tcBorders>
            <w:vAlign w:val="center"/>
          </w:tcPr>
          <w:p w14:paraId="1DDD56E7" w14:textId="77777777" w:rsidR="0004057F" w:rsidRPr="00500322" w:rsidRDefault="0004057F" w:rsidP="001558A6">
            <w:pPr>
              <w:keepNext/>
              <w:widowControl/>
              <w:jc w:val="center"/>
              <w:rPr>
                <w:rFonts w:ascii="Arial" w:hAnsi="Arial" w:cs="Arial"/>
                <w:szCs w:val="20"/>
              </w:rPr>
            </w:pPr>
          </w:p>
        </w:tc>
        <w:tc>
          <w:tcPr>
            <w:tcW w:w="473" w:type="pct"/>
            <w:tcBorders>
              <w:bottom w:val="dotted" w:sz="4" w:space="0" w:color="auto"/>
            </w:tcBorders>
            <w:vAlign w:val="center"/>
          </w:tcPr>
          <w:p w14:paraId="4F5BA772" w14:textId="77777777" w:rsidR="0004057F" w:rsidRPr="00500322" w:rsidRDefault="0004057F" w:rsidP="001558A6">
            <w:pPr>
              <w:keepNext/>
              <w:widowControl/>
              <w:jc w:val="center"/>
              <w:rPr>
                <w:rFonts w:ascii="Arial" w:hAnsi="Arial" w:cs="Arial"/>
                <w:szCs w:val="20"/>
              </w:rPr>
            </w:pPr>
          </w:p>
        </w:tc>
        <w:tc>
          <w:tcPr>
            <w:tcW w:w="634" w:type="pct"/>
            <w:vMerge/>
            <w:tcBorders>
              <w:bottom w:val="dotted" w:sz="4" w:space="0" w:color="auto"/>
            </w:tcBorders>
            <w:vAlign w:val="center"/>
          </w:tcPr>
          <w:p w14:paraId="0A339DDA" w14:textId="77777777" w:rsidR="0004057F" w:rsidRPr="00500322" w:rsidRDefault="0004057F" w:rsidP="001558A6">
            <w:pPr>
              <w:keepNext/>
              <w:widowControl/>
              <w:rPr>
                <w:rFonts w:ascii="Arial" w:hAnsi="Arial" w:cs="Arial"/>
                <w:szCs w:val="20"/>
              </w:rPr>
            </w:pPr>
          </w:p>
        </w:tc>
      </w:tr>
      <w:tr w:rsidR="0004057F" w:rsidRPr="00500322" w14:paraId="1423984C" w14:textId="77777777" w:rsidTr="001558A6">
        <w:trPr>
          <w:cantSplit/>
          <w:trHeight w:val="270"/>
        </w:trPr>
        <w:tc>
          <w:tcPr>
            <w:tcW w:w="1999" w:type="pct"/>
            <w:tcBorders>
              <w:top w:val="dotted" w:sz="4" w:space="0" w:color="auto"/>
              <w:bottom w:val="dotted" w:sz="4" w:space="0" w:color="auto"/>
            </w:tcBorders>
            <w:vAlign w:val="center"/>
          </w:tcPr>
          <w:p w14:paraId="79ED81A8" w14:textId="77777777" w:rsidR="0004057F" w:rsidRPr="00500322" w:rsidRDefault="0004057F" w:rsidP="001558A6">
            <w:pPr>
              <w:keepNext/>
              <w:rPr>
                <w:rFonts w:ascii="Arial" w:hAnsi="Arial" w:cs="Arial"/>
              </w:rPr>
            </w:pPr>
            <w:r>
              <w:rPr>
                <w:rFonts w:ascii="Arial" w:hAnsi="Arial" w:cs="Arial"/>
              </w:rPr>
              <w:t>Graduate/Post Graduate</w:t>
            </w:r>
          </w:p>
        </w:tc>
        <w:tc>
          <w:tcPr>
            <w:tcW w:w="473" w:type="pct"/>
            <w:tcBorders>
              <w:top w:val="dotted" w:sz="4" w:space="0" w:color="auto"/>
              <w:bottom w:val="dotted" w:sz="4" w:space="0" w:color="auto"/>
            </w:tcBorders>
            <w:vAlign w:val="center"/>
          </w:tcPr>
          <w:p w14:paraId="279410AE" w14:textId="77777777" w:rsidR="0004057F" w:rsidRPr="00500322" w:rsidRDefault="0004057F" w:rsidP="001558A6">
            <w:pPr>
              <w:keepNext/>
              <w:jc w:val="center"/>
              <w:rPr>
                <w:rFonts w:ascii="Arial" w:hAnsi="Arial" w:cs="Arial"/>
                <w:szCs w:val="20"/>
              </w:rPr>
            </w:pPr>
            <w:r>
              <w:rPr>
                <w:rFonts w:ascii="Arial" w:hAnsi="Arial" w:cs="Arial"/>
                <w:szCs w:val="20"/>
              </w:rPr>
              <w:t>15+</w:t>
            </w:r>
          </w:p>
        </w:tc>
        <w:tc>
          <w:tcPr>
            <w:tcW w:w="474" w:type="pct"/>
            <w:tcBorders>
              <w:top w:val="dotted" w:sz="4" w:space="0" w:color="auto"/>
              <w:bottom w:val="dotted" w:sz="4" w:space="0" w:color="auto"/>
            </w:tcBorders>
            <w:vAlign w:val="center"/>
          </w:tcPr>
          <w:p w14:paraId="7650A66B" w14:textId="77777777" w:rsidR="0004057F" w:rsidRPr="00500322" w:rsidRDefault="0004057F" w:rsidP="001558A6">
            <w:pPr>
              <w:keepNext/>
              <w:jc w:val="center"/>
              <w:rPr>
                <w:rFonts w:ascii="Arial" w:hAnsi="Arial" w:cs="Arial"/>
                <w:szCs w:val="20"/>
              </w:rPr>
            </w:pPr>
          </w:p>
        </w:tc>
        <w:tc>
          <w:tcPr>
            <w:tcW w:w="473" w:type="pct"/>
            <w:tcBorders>
              <w:top w:val="dotted" w:sz="4" w:space="0" w:color="auto"/>
              <w:bottom w:val="dotted" w:sz="4" w:space="0" w:color="auto"/>
            </w:tcBorders>
            <w:vAlign w:val="center"/>
          </w:tcPr>
          <w:p w14:paraId="0F0D5474" w14:textId="77777777" w:rsidR="0004057F" w:rsidRPr="00500322" w:rsidRDefault="0004057F" w:rsidP="001558A6">
            <w:pPr>
              <w:keepNext/>
              <w:jc w:val="center"/>
              <w:rPr>
                <w:rFonts w:ascii="Arial" w:hAnsi="Arial" w:cs="Arial"/>
                <w:szCs w:val="20"/>
              </w:rPr>
            </w:pPr>
          </w:p>
        </w:tc>
        <w:tc>
          <w:tcPr>
            <w:tcW w:w="474" w:type="pct"/>
            <w:tcBorders>
              <w:top w:val="dotted" w:sz="4" w:space="0" w:color="auto"/>
              <w:bottom w:val="dotted" w:sz="4" w:space="0" w:color="auto"/>
            </w:tcBorders>
            <w:vAlign w:val="center"/>
          </w:tcPr>
          <w:p w14:paraId="0D6DAA1B" w14:textId="77777777" w:rsidR="0004057F" w:rsidRPr="00500322" w:rsidRDefault="0004057F" w:rsidP="001558A6">
            <w:pPr>
              <w:keepNext/>
              <w:widowControl/>
              <w:jc w:val="center"/>
              <w:rPr>
                <w:rFonts w:ascii="Arial" w:hAnsi="Arial" w:cs="Arial"/>
                <w:szCs w:val="20"/>
              </w:rPr>
            </w:pPr>
          </w:p>
        </w:tc>
        <w:tc>
          <w:tcPr>
            <w:tcW w:w="473" w:type="pct"/>
            <w:tcBorders>
              <w:top w:val="dotted" w:sz="4" w:space="0" w:color="auto"/>
              <w:bottom w:val="dotted" w:sz="4" w:space="0" w:color="auto"/>
            </w:tcBorders>
            <w:vAlign w:val="center"/>
          </w:tcPr>
          <w:p w14:paraId="4323779E" w14:textId="77777777" w:rsidR="0004057F" w:rsidRDefault="0004057F" w:rsidP="001558A6">
            <w:pPr>
              <w:keepNext/>
              <w:jc w:val="center"/>
              <w:rPr>
                <w:rFonts w:ascii="Arial" w:hAnsi="Arial" w:cs="Arial"/>
                <w:szCs w:val="20"/>
              </w:rPr>
            </w:pPr>
          </w:p>
        </w:tc>
        <w:tc>
          <w:tcPr>
            <w:tcW w:w="634" w:type="pct"/>
            <w:vMerge/>
            <w:tcBorders>
              <w:top w:val="dotted" w:sz="4" w:space="0" w:color="auto"/>
            </w:tcBorders>
            <w:vAlign w:val="center"/>
          </w:tcPr>
          <w:p w14:paraId="42B0CFE0" w14:textId="77777777" w:rsidR="0004057F" w:rsidRPr="00500322" w:rsidRDefault="0004057F" w:rsidP="001558A6">
            <w:pPr>
              <w:keepNext/>
              <w:widowControl/>
              <w:rPr>
                <w:rFonts w:ascii="Arial" w:hAnsi="Arial" w:cs="Arial"/>
                <w:szCs w:val="20"/>
              </w:rPr>
            </w:pPr>
          </w:p>
        </w:tc>
      </w:tr>
      <w:tr w:rsidR="0004057F" w:rsidRPr="00500322" w14:paraId="4B63C2FC" w14:textId="77777777" w:rsidTr="001558A6">
        <w:trPr>
          <w:cantSplit/>
          <w:trHeight w:val="359"/>
        </w:trPr>
        <w:tc>
          <w:tcPr>
            <w:tcW w:w="1999" w:type="pct"/>
            <w:vAlign w:val="center"/>
          </w:tcPr>
          <w:p w14:paraId="34965FDF" w14:textId="77777777" w:rsidR="0004057F" w:rsidRPr="00500322" w:rsidRDefault="0004057F" w:rsidP="001558A6">
            <w:pPr>
              <w:keepNext/>
              <w:widowControl/>
              <w:rPr>
                <w:rFonts w:ascii="Arial" w:hAnsi="Arial" w:cs="Arial"/>
              </w:rPr>
            </w:pPr>
            <w:r w:rsidRPr="00500322">
              <w:rPr>
                <w:rFonts w:ascii="Arial" w:hAnsi="Arial" w:cs="Arial"/>
              </w:rPr>
              <w:t>Doesn’t know</w:t>
            </w:r>
          </w:p>
        </w:tc>
        <w:tc>
          <w:tcPr>
            <w:tcW w:w="473" w:type="pct"/>
            <w:vAlign w:val="center"/>
          </w:tcPr>
          <w:p w14:paraId="07E8B3B3" w14:textId="77777777" w:rsidR="0004057F" w:rsidRPr="00500322" w:rsidRDefault="0004057F" w:rsidP="001558A6">
            <w:pPr>
              <w:keepNext/>
              <w:widowControl/>
              <w:jc w:val="center"/>
              <w:rPr>
                <w:rFonts w:ascii="Arial" w:hAnsi="Arial" w:cs="Arial"/>
                <w:szCs w:val="20"/>
              </w:rPr>
            </w:pPr>
            <w:r w:rsidRPr="00500322">
              <w:rPr>
                <w:rFonts w:ascii="Arial" w:hAnsi="Arial" w:cs="Arial"/>
                <w:szCs w:val="20"/>
              </w:rPr>
              <w:t>88</w:t>
            </w:r>
          </w:p>
        </w:tc>
        <w:tc>
          <w:tcPr>
            <w:tcW w:w="474" w:type="pct"/>
            <w:vAlign w:val="center"/>
          </w:tcPr>
          <w:p w14:paraId="05428AA9" w14:textId="77777777" w:rsidR="0004057F" w:rsidRPr="00500322" w:rsidRDefault="0004057F" w:rsidP="001558A6">
            <w:pPr>
              <w:keepNext/>
              <w:widowControl/>
              <w:jc w:val="center"/>
              <w:rPr>
                <w:rFonts w:ascii="Arial" w:hAnsi="Arial" w:cs="Arial"/>
                <w:szCs w:val="20"/>
              </w:rPr>
            </w:pPr>
          </w:p>
        </w:tc>
        <w:tc>
          <w:tcPr>
            <w:tcW w:w="473" w:type="pct"/>
            <w:vAlign w:val="center"/>
          </w:tcPr>
          <w:p w14:paraId="64CE2473" w14:textId="77777777" w:rsidR="0004057F" w:rsidRPr="00500322" w:rsidRDefault="0004057F" w:rsidP="001558A6">
            <w:pPr>
              <w:keepNext/>
              <w:widowControl/>
              <w:jc w:val="center"/>
              <w:rPr>
                <w:rFonts w:ascii="Arial" w:hAnsi="Arial" w:cs="Arial"/>
                <w:szCs w:val="20"/>
              </w:rPr>
            </w:pPr>
          </w:p>
        </w:tc>
        <w:tc>
          <w:tcPr>
            <w:tcW w:w="474" w:type="pct"/>
            <w:vAlign w:val="center"/>
          </w:tcPr>
          <w:p w14:paraId="53592C50" w14:textId="77777777" w:rsidR="0004057F" w:rsidRPr="00500322" w:rsidRDefault="0004057F" w:rsidP="001558A6">
            <w:pPr>
              <w:keepNext/>
              <w:widowControl/>
              <w:jc w:val="center"/>
              <w:rPr>
                <w:rFonts w:ascii="Arial" w:hAnsi="Arial" w:cs="Arial"/>
                <w:szCs w:val="20"/>
              </w:rPr>
            </w:pPr>
          </w:p>
        </w:tc>
        <w:tc>
          <w:tcPr>
            <w:tcW w:w="473" w:type="pct"/>
            <w:vAlign w:val="center"/>
          </w:tcPr>
          <w:p w14:paraId="1F05DF6B" w14:textId="77777777" w:rsidR="0004057F" w:rsidRPr="00500322" w:rsidRDefault="0004057F" w:rsidP="001558A6">
            <w:pPr>
              <w:keepNext/>
              <w:widowControl/>
              <w:jc w:val="center"/>
              <w:rPr>
                <w:rFonts w:ascii="Arial" w:hAnsi="Arial" w:cs="Arial"/>
                <w:szCs w:val="20"/>
              </w:rPr>
            </w:pPr>
          </w:p>
        </w:tc>
        <w:tc>
          <w:tcPr>
            <w:tcW w:w="634" w:type="pct"/>
            <w:vMerge/>
            <w:vAlign w:val="center"/>
          </w:tcPr>
          <w:p w14:paraId="3F58C3FE" w14:textId="77777777" w:rsidR="0004057F" w:rsidRPr="00500322" w:rsidRDefault="0004057F" w:rsidP="001558A6">
            <w:pPr>
              <w:keepNext/>
              <w:widowControl/>
              <w:rPr>
                <w:rFonts w:ascii="Arial" w:hAnsi="Arial" w:cs="Arial"/>
                <w:szCs w:val="20"/>
              </w:rPr>
            </w:pPr>
          </w:p>
        </w:tc>
      </w:tr>
      <w:tr w:rsidR="0004057F" w14:paraId="09DF209D" w14:textId="77777777" w:rsidTr="001558A6">
        <w:trPr>
          <w:cantSplit/>
          <w:trHeight w:val="359"/>
        </w:trPr>
        <w:tc>
          <w:tcPr>
            <w:tcW w:w="1999" w:type="pct"/>
            <w:tcBorders>
              <w:bottom w:val="dotted" w:sz="4" w:space="0" w:color="auto"/>
            </w:tcBorders>
            <w:vAlign w:val="center"/>
          </w:tcPr>
          <w:p w14:paraId="4D3C23F9" w14:textId="77777777" w:rsidR="0004057F" w:rsidRPr="00500322" w:rsidRDefault="0004057F" w:rsidP="001558A6">
            <w:pPr>
              <w:keepNext/>
              <w:widowControl/>
              <w:rPr>
                <w:rFonts w:ascii="Arial" w:hAnsi="Arial" w:cs="Arial"/>
              </w:rPr>
            </w:pPr>
            <w:r w:rsidRPr="00500322">
              <w:rPr>
                <w:rFonts w:ascii="Arial" w:hAnsi="Arial" w:cs="Arial"/>
              </w:rPr>
              <w:t>Doesn’t respond</w:t>
            </w:r>
          </w:p>
        </w:tc>
        <w:tc>
          <w:tcPr>
            <w:tcW w:w="473" w:type="pct"/>
            <w:tcBorders>
              <w:bottom w:val="dotted" w:sz="4" w:space="0" w:color="auto"/>
            </w:tcBorders>
            <w:vAlign w:val="center"/>
          </w:tcPr>
          <w:p w14:paraId="173CECEA" w14:textId="77777777" w:rsidR="0004057F" w:rsidRPr="00186E31" w:rsidRDefault="0004057F" w:rsidP="001558A6">
            <w:pPr>
              <w:keepNext/>
              <w:widowControl/>
              <w:jc w:val="center"/>
              <w:rPr>
                <w:rFonts w:ascii="Arial" w:hAnsi="Arial" w:cs="Arial"/>
                <w:szCs w:val="20"/>
              </w:rPr>
            </w:pPr>
            <w:r w:rsidRPr="00500322">
              <w:rPr>
                <w:rFonts w:ascii="Arial" w:hAnsi="Arial" w:cs="Arial"/>
                <w:szCs w:val="20"/>
              </w:rPr>
              <w:t>98</w:t>
            </w:r>
          </w:p>
        </w:tc>
        <w:tc>
          <w:tcPr>
            <w:tcW w:w="474" w:type="pct"/>
            <w:tcBorders>
              <w:bottom w:val="dotted" w:sz="4" w:space="0" w:color="auto"/>
            </w:tcBorders>
            <w:vAlign w:val="center"/>
          </w:tcPr>
          <w:p w14:paraId="17597E3D" w14:textId="77777777" w:rsidR="0004057F" w:rsidRPr="00186E31" w:rsidRDefault="0004057F" w:rsidP="001558A6">
            <w:pPr>
              <w:keepNext/>
              <w:widowControl/>
              <w:jc w:val="center"/>
              <w:rPr>
                <w:rFonts w:ascii="Arial" w:hAnsi="Arial" w:cs="Arial"/>
                <w:szCs w:val="20"/>
              </w:rPr>
            </w:pPr>
          </w:p>
        </w:tc>
        <w:tc>
          <w:tcPr>
            <w:tcW w:w="473" w:type="pct"/>
            <w:tcBorders>
              <w:bottom w:val="dotted" w:sz="4" w:space="0" w:color="auto"/>
            </w:tcBorders>
            <w:vAlign w:val="center"/>
          </w:tcPr>
          <w:p w14:paraId="5F4CAA99" w14:textId="77777777" w:rsidR="0004057F" w:rsidRPr="00186E31" w:rsidRDefault="0004057F" w:rsidP="001558A6">
            <w:pPr>
              <w:keepNext/>
              <w:widowControl/>
              <w:jc w:val="center"/>
              <w:rPr>
                <w:rFonts w:ascii="Arial" w:hAnsi="Arial" w:cs="Arial"/>
                <w:szCs w:val="20"/>
              </w:rPr>
            </w:pPr>
          </w:p>
        </w:tc>
        <w:tc>
          <w:tcPr>
            <w:tcW w:w="474" w:type="pct"/>
            <w:tcBorders>
              <w:bottom w:val="dotted" w:sz="4" w:space="0" w:color="auto"/>
            </w:tcBorders>
            <w:vAlign w:val="center"/>
          </w:tcPr>
          <w:p w14:paraId="1B399184" w14:textId="77777777" w:rsidR="0004057F" w:rsidRPr="00186E31" w:rsidRDefault="0004057F" w:rsidP="001558A6">
            <w:pPr>
              <w:keepNext/>
              <w:widowControl/>
              <w:jc w:val="center"/>
              <w:rPr>
                <w:rFonts w:ascii="Arial" w:hAnsi="Arial" w:cs="Arial"/>
                <w:szCs w:val="20"/>
              </w:rPr>
            </w:pPr>
          </w:p>
        </w:tc>
        <w:tc>
          <w:tcPr>
            <w:tcW w:w="473" w:type="pct"/>
            <w:tcBorders>
              <w:bottom w:val="dotted" w:sz="4" w:space="0" w:color="auto"/>
            </w:tcBorders>
            <w:vAlign w:val="center"/>
          </w:tcPr>
          <w:p w14:paraId="0A9037F1" w14:textId="77777777" w:rsidR="0004057F" w:rsidRPr="00186E31" w:rsidRDefault="0004057F" w:rsidP="001558A6">
            <w:pPr>
              <w:keepNext/>
              <w:widowControl/>
              <w:jc w:val="center"/>
              <w:rPr>
                <w:rFonts w:ascii="Arial" w:hAnsi="Arial" w:cs="Arial"/>
                <w:szCs w:val="20"/>
              </w:rPr>
            </w:pPr>
          </w:p>
        </w:tc>
        <w:tc>
          <w:tcPr>
            <w:tcW w:w="634" w:type="pct"/>
            <w:vMerge/>
            <w:tcBorders>
              <w:bottom w:val="dotted" w:sz="4" w:space="0" w:color="auto"/>
            </w:tcBorders>
            <w:vAlign w:val="center"/>
          </w:tcPr>
          <w:p w14:paraId="59BEDADC" w14:textId="77777777" w:rsidR="0004057F" w:rsidRDefault="0004057F" w:rsidP="001558A6">
            <w:pPr>
              <w:keepNext/>
              <w:widowControl/>
              <w:rPr>
                <w:rFonts w:ascii="Arial" w:hAnsi="Arial" w:cs="Arial"/>
                <w:szCs w:val="20"/>
              </w:rPr>
            </w:pPr>
          </w:p>
        </w:tc>
      </w:tr>
    </w:tbl>
    <w:p w14:paraId="4FF2CFB8" w14:textId="77777777" w:rsidR="0004057F" w:rsidRDefault="0004057F" w:rsidP="008959A2"/>
    <w:tbl>
      <w:tblPr>
        <w:tblW w:w="4966" w:type="pct"/>
        <w:tblInd w:w="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349"/>
        <w:gridCol w:w="1162"/>
      </w:tblGrid>
      <w:tr w:rsidR="008959A2" w:rsidRPr="005C56B6" w14:paraId="24E4AC68" w14:textId="77777777">
        <w:trPr>
          <w:cantSplit/>
        </w:trPr>
        <w:tc>
          <w:tcPr>
            <w:tcW w:w="4389" w:type="pct"/>
            <w:shd w:val="clear" w:color="auto" w:fill="auto"/>
          </w:tcPr>
          <w:p w14:paraId="3117B7E3" w14:textId="77777777" w:rsidR="008959A2" w:rsidRPr="005C56B6" w:rsidRDefault="008959A2" w:rsidP="00D6442C">
            <w:pPr>
              <w:rPr>
                <w:rFonts w:ascii="Arial" w:hAnsi="Arial" w:cs="Arial"/>
                <w:szCs w:val="20"/>
              </w:rPr>
            </w:pPr>
            <w:r w:rsidRPr="005C56B6">
              <w:rPr>
                <w:rFonts w:ascii="Arial" w:hAnsi="Arial" w:cs="Arial"/>
                <w:b/>
                <w:szCs w:val="20"/>
              </w:rPr>
              <w:t>ED2.</w:t>
            </w:r>
            <w:r w:rsidRPr="005C56B6">
              <w:rPr>
                <w:rFonts w:ascii="Arial" w:hAnsi="Arial" w:cs="Arial"/>
                <w:szCs w:val="20"/>
              </w:rPr>
              <w:t xml:space="preserve"> And what educational level did your </w:t>
            </w:r>
            <w:r w:rsidRPr="0007035F">
              <w:rPr>
                <w:rFonts w:ascii="Arial" w:hAnsi="Arial" w:cs="Arial"/>
                <w:szCs w:val="20"/>
              </w:rPr>
              <w:t>mother</w:t>
            </w:r>
            <w:r w:rsidRPr="005C56B6">
              <w:rPr>
                <w:rFonts w:ascii="Arial" w:hAnsi="Arial" w:cs="Arial"/>
                <w:szCs w:val="20"/>
              </w:rPr>
              <w:t xml:space="preserve"> complete? </w:t>
            </w:r>
            <w:r w:rsidRPr="005C56B6">
              <w:rPr>
                <w:rFonts w:ascii="Arial" w:hAnsi="Arial" w:cs="Arial"/>
                <w:b/>
                <w:szCs w:val="20"/>
              </w:rPr>
              <w:t>[DO NOT READ OPTIONS]</w:t>
            </w:r>
          </w:p>
          <w:p w14:paraId="75F64479" w14:textId="77777777" w:rsidR="008959A2" w:rsidRPr="005C56B6" w:rsidRDefault="008959A2" w:rsidP="00D6442C">
            <w:pPr>
              <w:ind w:left="288"/>
              <w:rPr>
                <w:rFonts w:ascii="Arial" w:hAnsi="Arial" w:cs="Arial"/>
                <w:szCs w:val="20"/>
              </w:rPr>
            </w:pPr>
            <w:r w:rsidRPr="005C56B6">
              <w:rPr>
                <w:rFonts w:ascii="Arial" w:hAnsi="Arial" w:cs="Arial"/>
                <w:szCs w:val="20"/>
              </w:rPr>
              <w:t>(00) None</w:t>
            </w:r>
          </w:p>
          <w:p w14:paraId="03ADBAF7" w14:textId="77777777" w:rsidR="008959A2" w:rsidRPr="005C56B6" w:rsidRDefault="008959A2" w:rsidP="00D6442C">
            <w:pPr>
              <w:ind w:left="288"/>
              <w:rPr>
                <w:rFonts w:ascii="Arial" w:hAnsi="Arial" w:cs="Arial"/>
                <w:szCs w:val="20"/>
              </w:rPr>
            </w:pPr>
            <w:r w:rsidRPr="005C56B6">
              <w:rPr>
                <w:rFonts w:ascii="Arial" w:hAnsi="Arial" w:cs="Arial"/>
                <w:szCs w:val="20"/>
              </w:rPr>
              <w:t>(01) Primary incomplete</w:t>
            </w:r>
          </w:p>
          <w:p w14:paraId="3AEA4383" w14:textId="77777777" w:rsidR="008959A2" w:rsidRPr="005C56B6" w:rsidRDefault="008959A2" w:rsidP="00D6442C">
            <w:pPr>
              <w:ind w:left="288"/>
              <w:rPr>
                <w:rFonts w:ascii="Arial" w:hAnsi="Arial" w:cs="Arial"/>
                <w:szCs w:val="20"/>
              </w:rPr>
            </w:pPr>
            <w:r w:rsidRPr="005C56B6">
              <w:rPr>
                <w:rFonts w:ascii="Arial" w:hAnsi="Arial" w:cs="Arial"/>
                <w:szCs w:val="20"/>
              </w:rPr>
              <w:t>(02) Primary complete</w:t>
            </w:r>
          </w:p>
          <w:p w14:paraId="482CD1C1" w14:textId="77777777" w:rsidR="008959A2" w:rsidRPr="005C56B6" w:rsidRDefault="008959A2" w:rsidP="00D6442C">
            <w:pPr>
              <w:ind w:left="288"/>
              <w:rPr>
                <w:rFonts w:ascii="Arial" w:hAnsi="Arial" w:cs="Arial"/>
                <w:szCs w:val="20"/>
              </w:rPr>
            </w:pPr>
            <w:r w:rsidRPr="005C56B6">
              <w:rPr>
                <w:rFonts w:ascii="Arial" w:hAnsi="Arial" w:cs="Arial"/>
                <w:szCs w:val="20"/>
              </w:rPr>
              <w:t>(03) Secondary incomplete</w:t>
            </w:r>
          </w:p>
          <w:p w14:paraId="7A77B8CB" w14:textId="77777777" w:rsidR="008959A2" w:rsidRPr="005C56B6" w:rsidRDefault="008959A2" w:rsidP="00D6442C">
            <w:pPr>
              <w:ind w:left="288"/>
              <w:rPr>
                <w:rFonts w:ascii="Arial" w:hAnsi="Arial" w:cs="Arial"/>
                <w:szCs w:val="20"/>
              </w:rPr>
            </w:pPr>
            <w:r w:rsidRPr="005C56B6">
              <w:rPr>
                <w:rFonts w:ascii="Arial" w:hAnsi="Arial" w:cs="Arial"/>
                <w:szCs w:val="20"/>
              </w:rPr>
              <w:t>(04) Secondary complete</w:t>
            </w:r>
          </w:p>
          <w:p w14:paraId="5DF94239" w14:textId="77777777" w:rsidR="008959A2" w:rsidRPr="005C56B6" w:rsidRDefault="008959A2" w:rsidP="00D6442C">
            <w:pPr>
              <w:ind w:left="288"/>
              <w:rPr>
                <w:rFonts w:ascii="Arial" w:hAnsi="Arial" w:cs="Arial"/>
                <w:szCs w:val="20"/>
              </w:rPr>
            </w:pPr>
            <w:r w:rsidRPr="005C56B6">
              <w:rPr>
                <w:rFonts w:ascii="Arial" w:hAnsi="Arial" w:cs="Arial"/>
                <w:szCs w:val="20"/>
              </w:rPr>
              <w:t>(05) Technical school/Associate degree incomplete</w:t>
            </w:r>
          </w:p>
          <w:p w14:paraId="3E6E75ED" w14:textId="77777777" w:rsidR="008959A2" w:rsidRPr="005C56B6" w:rsidRDefault="008959A2" w:rsidP="00D6442C">
            <w:pPr>
              <w:ind w:left="288"/>
              <w:rPr>
                <w:rFonts w:ascii="Arial" w:hAnsi="Arial" w:cs="Arial"/>
                <w:szCs w:val="20"/>
              </w:rPr>
            </w:pPr>
            <w:r w:rsidRPr="005C56B6">
              <w:rPr>
                <w:rFonts w:ascii="Arial" w:hAnsi="Arial" w:cs="Arial"/>
                <w:szCs w:val="20"/>
              </w:rPr>
              <w:t>(06) Technical school/Associate degree complete</w:t>
            </w:r>
          </w:p>
          <w:p w14:paraId="2EAECA2F" w14:textId="77777777" w:rsidR="008959A2" w:rsidRPr="005C56B6" w:rsidRDefault="008959A2" w:rsidP="00D6442C">
            <w:pPr>
              <w:ind w:left="288"/>
              <w:rPr>
                <w:rFonts w:ascii="Arial" w:hAnsi="Arial" w:cs="Arial"/>
                <w:szCs w:val="20"/>
              </w:rPr>
            </w:pPr>
            <w:r w:rsidRPr="005C56B6">
              <w:rPr>
                <w:rFonts w:ascii="Arial" w:hAnsi="Arial" w:cs="Arial"/>
                <w:szCs w:val="20"/>
              </w:rPr>
              <w:t>(07) University (bachelor’s degree or higher) incomplete</w:t>
            </w:r>
          </w:p>
          <w:p w14:paraId="028F32B0" w14:textId="77777777" w:rsidR="008959A2" w:rsidRPr="005C56B6" w:rsidRDefault="008959A2" w:rsidP="00D6442C">
            <w:pPr>
              <w:ind w:left="288"/>
              <w:rPr>
                <w:rFonts w:ascii="Arial" w:hAnsi="Arial" w:cs="Arial"/>
                <w:szCs w:val="20"/>
              </w:rPr>
            </w:pPr>
            <w:r w:rsidRPr="005C56B6">
              <w:rPr>
                <w:rFonts w:ascii="Arial" w:hAnsi="Arial" w:cs="Arial"/>
                <w:szCs w:val="20"/>
              </w:rPr>
              <w:t>(08) University (bachelor’s degree or higher) complete</w:t>
            </w:r>
          </w:p>
          <w:p w14:paraId="4A983399" w14:textId="77777777" w:rsidR="008959A2" w:rsidRPr="005C56B6" w:rsidRDefault="008959A2" w:rsidP="00D6442C">
            <w:pPr>
              <w:ind w:left="288"/>
              <w:rPr>
                <w:rFonts w:ascii="Arial" w:hAnsi="Arial" w:cs="Arial"/>
                <w:szCs w:val="20"/>
              </w:rPr>
            </w:pPr>
            <w:r w:rsidRPr="005C56B6">
              <w:rPr>
                <w:rFonts w:ascii="Arial" w:hAnsi="Arial" w:cs="Arial"/>
                <w:szCs w:val="20"/>
              </w:rPr>
              <w:t>(88) DK</w:t>
            </w:r>
          </w:p>
          <w:p w14:paraId="4C004E20" w14:textId="77777777" w:rsidR="008959A2" w:rsidRPr="005C56B6" w:rsidRDefault="008959A2" w:rsidP="00D6442C">
            <w:pPr>
              <w:ind w:left="288"/>
              <w:rPr>
                <w:rFonts w:ascii="Arial" w:hAnsi="Arial" w:cs="Arial"/>
                <w:szCs w:val="20"/>
              </w:rPr>
            </w:pPr>
            <w:r w:rsidRPr="005C56B6">
              <w:rPr>
                <w:rFonts w:ascii="Arial" w:hAnsi="Arial" w:cs="Arial"/>
                <w:szCs w:val="20"/>
              </w:rPr>
              <w:t>(98) DA</w:t>
            </w:r>
          </w:p>
        </w:tc>
        <w:tc>
          <w:tcPr>
            <w:tcW w:w="611" w:type="pct"/>
            <w:shd w:val="clear" w:color="auto" w:fill="FFFFFF" w:themeFill="background1"/>
          </w:tcPr>
          <w:p w14:paraId="42C1EE6D" w14:textId="77777777" w:rsidR="008959A2" w:rsidRPr="005C56B6" w:rsidRDefault="008959A2" w:rsidP="00D6442C">
            <w:pPr>
              <w:spacing w:line="276" w:lineRule="auto"/>
              <w:ind w:left="288"/>
              <w:rPr>
                <w:rFonts w:ascii="Arial" w:hAnsi="Arial" w:cs="Arial"/>
                <w:szCs w:val="20"/>
              </w:rPr>
            </w:pPr>
          </w:p>
        </w:tc>
      </w:tr>
    </w:tbl>
    <w:p w14:paraId="73B6DF54" w14:textId="77777777" w:rsidR="008959A2" w:rsidRDefault="008959A2" w:rsidP="008959A2">
      <w:pPr>
        <w:rPr>
          <w:rFonts w:ascii="Arial" w:hAnsi="Arial"/>
        </w:rPr>
      </w:pPr>
    </w:p>
    <w:p w14:paraId="49A299A5" w14:textId="77777777" w:rsidR="0007035F" w:rsidRDefault="0007035F" w:rsidP="008959A2">
      <w:pPr>
        <w:rPr>
          <w:rFonts w:ascii="Arial" w:hAnsi="Arial"/>
        </w:rPr>
      </w:pPr>
    </w:p>
    <w:p w14:paraId="7DED19CB" w14:textId="77777777" w:rsidR="0007035F" w:rsidRDefault="0007035F" w:rsidP="008959A2">
      <w:pPr>
        <w:rPr>
          <w:rFonts w:ascii="Arial" w:hAnsi="Arial"/>
        </w:rPr>
      </w:pPr>
    </w:p>
    <w:p w14:paraId="0C036C32" w14:textId="77777777" w:rsidR="0007035F" w:rsidRDefault="0007035F" w:rsidP="008959A2">
      <w:pPr>
        <w:rPr>
          <w:rFonts w:ascii="Arial" w:hAnsi="Arial"/>
        </w:rPr>
      </w:pPr>
    </w:p>
    <w:p w14:paraId="7A5A7FEB" w14:textId="77777777" w:rsidR="0007035F" w:rsidRPr="00D02FC8" w:rsidRDefault="0007035F" w:rsidP="008959A2">
      <w:pPr>
        <w:rPr>
          <w:rFonts w:ascii="Arial" w:hAnsi="Arial"/>
        </w:rPr>
      </w:pPr>
    </w:p>
    <w:tbl>
      <w:tblPr>
        <w:tblW w:w="499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51"/>
        <w:gridCol w:w="1008"/>
      </w:tblGrid>
      <w:tr w:rsidR="008959A2" w:rsidRPr="005C56B6" w14:paraId="38CFDE10" w14:textId="77777777">
        <w:trPr>
          <w:trHeight w:val="980"/>
        </w:trPr>
        <w:tc>
          <w:tcPr>
            <w:tcW w:w="4473" w:type="pct"/>
          </w:tcPr>
          <w:p w14:paraId="7CEA5EB1" w14:textId="77777777" w:rsidR="008959A2" w:rsidRPr="005C56B6" w:rsidRDefault="008959A2" w:rsidP="00D6442C">
            <w:pPr>
              <w:rPr>
                <w:rFonts w:ascii="Arial" w:hAnsi="Arial" w:cs="Arial"/>
              </w:rPr>
            </w:pPr>
            <w:r w:rsidRPr="00D02FC8">
              <w:rPr>
                <w:rFonts w:ascii="Arial" w:hAnsi="Arial"/>
              </w:rPr>
              <w:lastRenderedPageBreak/>
              <w:br w:type="page"/>
            </w:r>
            <w:r w:rsidRPr="005C56B6">
              <w:rPr>
                <w:rFonts w:ascii="Arial" w:hAnsi="Arial" w:cs="Arial"/>
                <w:b/>
              </w:rPr>
              <w:t>Q3C</w:t>
            </w:r>
            <w:r w:rsidRPr="005C56B6">
              <w:rPr>
                <w:rFonts w:ascii="Arial" w:hAnsi="Arial" w:cs="Arial"/>
              </w:rPr>
              <w:t xml:space="preserve">. What is your religion, if any? </w:t>
            </w:r>
            <w:r w:rsidRPr="005C56B6">
              <w:rPr>
                <w:rFonts w:ascii="Arial" w:hAnsi="Arial" w:cs="Arial"/>
                <w:b/>
              </w:rPr>
              <w:t>[Do not read options]</w:t>
            </w:r>
            <w:r w:rsidRPr="005C56B6">
              <w:rPr>
                <w:rFonts w:ascii="Arial" w:hAnsi="Arial" w:cs="Arial"/>
              </w:rPr>
              <w:t xml:space="preserve"> </w:t>
            </w:r>
          </w:p>
          <w:p w14:paraId="463FA41C" w14:textId="77777777" w:rsidR="008959A2" w:rsidRPr="005C56B6" w:rsidRDefault="008959A2" w:rsidP="00D6442C">
            <w:pPr>
              <w:spacing w:before="40"/>
              <w:rPr>
                <w:rFonts w:ascii="Arial" w:hAnsi="Arial" w:cs="Arial"/>
                <w:b/>
                <w:szCs w:val="20"/>
              </w:rPr>
            </w:pPr>
            <w:r w:rsidRPr="005C56B6">
              <w:rPr>
                <w:rFonts w:ascii="Arial" w:hAnsi="Arial" w:cs="Arial"/>
                <w:b/>
                <w:szCs w:val="20"/>
              </w:rPr>
              <w:t>[If the respondent says that he/she has no religion, probe to see if he/she should be located in option 4 or 11]</w:t>
            </w:r>
          </w:p>
          <w:p w14:paraId="1287B119" w14:textId="77777777" w:rsidR="008959A2" w:rsidRPr="00D02FC8" w:rsidRDefault="008959A2" w:rsidP="00D6442C">
            <w:pPr>
              <w:spacing w:before="40"/>
              <w:rPr>
                <w:rFonts w:ascii="Arial" w:hAnsi="Arial"/>
              </w:rPr>
            </w:pPr>
            <w:r w:rsidRPr="005C56B6">
              <w:rPr>
                <w:rFonts w:ascii="Arial" w:hAnsi="Arial" w:cs="Arial"/>
              </w:rPr>
              <w:t>(</w:t>
            </w:r>
            <w:r>
              <w:rPr>
                <w:rFonts w:ascii="Arial" w:hAnsi="Arial" w:cs="Arial"/>
              </w:rPr>
              <w:t>0</w:t>
            </w:r>
            <w:r w:rsidRPr="005C56B6">
              <w:rPr>
                <w:rFonts w:ascii="Arial" w:hAnsi="Arial" w:cs="Arial"/>
              </w:rPr>
              <w:t>1</w:t>
            </w:r>
            <w:r w:rsidRPr="00D02FC8">
              <w:rPr>
                <w:rFonts w:ascii="Arial" w:hAnsi="Arial"/>
              </w:rPr>
              <w:t xml:space="preserve">) </w:t>
            </w:r>
            <w:r w:rsidRPr="005C56B6">
              <w:rPr>
                <w:rFonts w:ascii="Arial" w:hAnsi="Arial" w:cs="Arial"/>
              </w:rPr>
              <w:t>Catholic</w:t>
            </w:r>
            <w:r w:rsidRPr="00D02FC8">
              <w:rPr>
                <w:rFonts w:ascii="Arial" w:hAnsi="Arial"/>
              </w:rPr>
              <w:t xml:space="preserve"> </w:t>
            </w:r>
          </w:p>
          <w:p w14:paraId="7AA1C746" w14:textId="77777777" w:rsidR="008959A2" w:rsidRPr="005C56B6" w:rsidRDefault="008959A2" w:rsidP="00D6442C">
            <w:pPr>
              <w:spacing w:before="40"/>
              <w:rPr>
                <w:rFonts w:ascii="Arial" w:hAnsi="Arial" w:cs="Arial"/>
              </w:rPr>
            </w:pPr>
            <w:r w:rsidRPr="00D02FC8">
              <w:rPr>
                <w:rFonts w:ascii="Arial" w:hAnsi="Arial"/>
              </w:rPr>
              <w:t>(</w:t>
            </w:r>
            <w:r>
              <w:rPr>
                <w:rFonts w:ascii="Arial" w:hAnsi="Arial"/>
              </w:rPr>
              <w:t>0</w:t>
            </w:r>
            <w:r w:rsidRPr="005C56B6">
              <w:rPr>
                <w:rFonts w:ascii="Arial" w:hAnsi="Arial" w:cs="Arial"/>
              </w:rPr>
              <w:t xml:space="preserve">2) Protestant, Mainline Protestant or Protestant non-Evangelical (Christian; Calvinist; Lutheran; Methodist; Presbyterian; Disciple of Christ; Anglican; Episcopalian; Moravian). </w:t>
            </w:r>
          </w:p>
          <w:p w14:paraId="2B66B54D"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3) Non-Christian Eastern Religions (Islam; Buddhist; Hinduism; Taoist; Confucianism; Baha’i). </w:t>
            </w:r>
          </w:p>
          <w:p w14:paraId="1E4621F7"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4) None (Believes in a Supreme Entity but does not belong to any religion)</w:t>
            </w:r>
          </w:p>
          <w:p w14:paraId="0391D627"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Nossa Terra). </w:t>
            </w:r>
          </w:p>
          <w:p w14:paraId="0CD14C58"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6) LDS (Mormon). </w:t>
            </w:r>
          </w:p>
          <w:p w14:paraId="546A8BF5"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7) Traditional Religions or Native Religions (Candomblé, Voodoo, Rastafarian, Mayan Traditional Religion; Umbanda; Maria Lonza; Inti; Kardecista, Santo Daime, Esoterica). </w:t>
            </w:r>
          </w:p>
          <w:p w14:paraId="1688147E" w14:textId="77777777" w:rsidR="008959A2" w:rsidRPr="005C56B6" w:rsidRDefault="008959A2" w:rsidP="00D6442C">
            <w:pPr>
              <w:spacing w:before="40"/>
              <w:rPr>
                <w:rFonts w:ascii="Arial" w:hAnsi="Arial" w:cs="Arial"/>
              </w:rPr>
            </w:pPr>
            <w:r w:rsidRPr="005C56B6">
              <w:rPr>
                <w:rFonts w:ascii="Arial" w:hAnsi="Arial" w:cs="Arial"/>
              </w:rPr>
              <w:t>(10) Jewish (Orthodox; Conservative; Reform).</w:t>
            </w:r>
          </w:p>
          <w:p w14:paraId="7D86DB1E" w14:textId="77777777" w:rsidR="008959A2" w:rsidRPr="005C56B6" w:rsidRDefault="008959A2" w:rsidP="00D6442C">
            <w:pPr>
              <w:spacing w:before="40"/>
              <w:rPr>
                <w:rFonts w:ascii="Arial" w:hAnsi="Arial" w:cs="Arial"/>
              </w:rPr>
            </w:pPr>
            <w:r w:rsidRPr="005C56B6">
              <w:rPr>
                <w:rFonts w:ascii="Arial" w:hAnsi="Arial" w:cs="Arial"/>
              </w:rPr>
              <w:t>(11) Agnostic, atheist (Does not believe in God).</w:t>
            </w:r>
          </w:p>
          <w:p w14:paraId="39911AB0" w14:textId="77777777" w:rsidR="008959A2" w:rsidRPr="005C56B6" w:rsidRDefault="008959A2" w:rsidP="00D6442C">
            <w:pPr>
              <w:spacing w:before="40"/>
              <w:rPr>
                <w:rFonts w:ascii="Arial" w:hAnsi="Arial" w:cs="Arial"/>
              </w:rPr>
            </w:pPr>
            <w:r w:rsidRPr="005C56B6">
              <w:rPr>
                <w:rFonts w:ascii="Arial" w:hAnsi="Arial" w:cs="Arial"/>
              </w:rPr>
              <w:t>(12) Jehovah’s Witness.</w:t>
            </w:r>
          </w:p>
          <w:p w14:paraId="0EB9B778" w14:textId="77777777" w:rsidR="008959A2" w:rsidRPr="005C56B6" w:rsidRDefault="008959A2" w:rsidP="00D6442C">
            <w:pPr>
              <w:spacing w:before="40"/>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7" w:type="pct"/>
            <w:vAlign w:val="center"/>
          </w:tcPr>
          <w:p w14:paraId="05C02ECB" w14:textId="77777777" w:rsidR="008959A2" w:rsidRPr="005C56B6" w:rsidRDefault="008959A2" w:rsidP="00D6442C">
            <w:pPr>
              <w:rPr>
                <w:rFonts w:ascii="Arial" w:hAnsi="Arial" w:cs="Arial"/>
                <w:szCs w:val="20"/>
              </w:rPr>
            </w:pPr>
          </w:p>
        </w:tc>
      </w:tr>
      <w:tr w:rsidR="008959A2" w:rsidRPr="005C56B6" w14:paraId="4A8E96C6" w14:textId="77777777">
        <w:trPr>
          <w:trHeight w:val="825"/>
        </w:trPr>
        <w:tc>
          <w:tcPr>
            <w:tcW w:w="4473" w:type="pct"/>
          </w:tcPr>
          <w:p w14:paraId="1986EE1F" w14:textId="77777777" w:rsidR="008959A2" w:rsidRPr="005C56B6" w:rsidRDefault="008959A2" w:rsidP="00D6442C">
            <w:pPr>
              <w:spacing w:before="40"/>
              <w:rPr>
                <w:rFonts w:ascii="Arial" w:hAnsi="Arial" w:cs="Arial"/>
                <w:szCs w:val="20"/>
              </w:rPr>
            </w:pPr>
            <w:r w:rsidRPr="005C56B6">
              <w:rPr>
                <w:rFonts w:ascii="Arial" w:hAnsi="Arial" w:cs="Arial"/>
                <w:b/>
                <w:szCs w:val="20"/>
              </w:rPr>
              <w:t>Q5B.</w:t>
            </w:r>
            <w:r w:rsidRPr="005C56B6">
              <w:rPr>
                <w:rFonts w:ascii="Arial" w:hAnsi="Arial" w:cs="Arial"/>
                <w:szCs w:val="20"/>
              </w:rPr>
              <w:t xml:space="preserve"> </w:t>
            </w:r>
            <w:r>
              <w:rPr>
                <w:rFonts w:ascii="Arial" w:hAnsi="Arial" w:cs="Arial"/>
                <w:szCs w:val="20"/>
              </w:rPr>
              <w:t>Could you p</w:t>
            </w:r>
            <w:r w:rsidRPr="005C56B6">
              <w:rPr>
                <w:rFonts w:ascii="Arial" w:hAnsi="Arial" w:cs="Arial"/>
                <w:szCs w:val="20"/>
              </w:rPr>
              <w:t xml:space="preserve">lease tell me how important is religion in your life? </w:t>
            </w:r>
            <w:r w:rsidRPr="005C56B6">
              <w:rPr>
                <w:rFonts w:ascii="Arial" w:hAnsi="Arial" w:cs="Arial"/>
                <w:b/>
                <w:szCs w:val="20"/>
              </w:rPr>
              <w:t>[Read options]</w:t>
            </w:r>
          </w:p>
          <w:p w14:paraId="6869DAB9" w14:textId="77777777" w:rsidR="008959A2" w:rsidRPr="005C56B6" w:rsidRDefault="008959A2" w:rsidP="00D6442C">
            <w:pPr>
              <w:spacing w:before="40"/>
              <w:rPr>
                <w:rFonts w:ascii="Arial" w:hAnsi="Arial" w:cs="Arial"/>
                <w:b/>
                <w:szCs w:val="20"/>
              </w:rPr>
            </w:pPr>
            <w:r w:rsidRPr="005C56B6">
              <w:rPr>
                <w:rFonts w:ascii="Arial" w:hAnsi="Arial" w:cs="Arial"/>
                <w:szCs w:val="20"/>
                <w:lang w:eastAsia="en-US"/>
              </w:rPr>
              <w:t>(1) Very important    (2) Rather important       (3) Not very important    (4) Not at all important (88) DK                      (98) DA</w:t>
            </w:r>
          </w:p>
        </w:tc>
        <w:tc>
          <w:tcPr>
            <w:tcW w:w="527" w:type="pct"/>
          </w:tcPr>
          <w:p w14:paraId="3FF8E5A4" w14:textId="77777777" w:rsidR="008959A2" w:rsidRPr="005C56B6" w:rsidRDefault="008959A2" w:rsidP="00D6442C">
            <w:pPr>
              <w:rPr>
                <w:rFonts w:ascii="Arial" w:hAnsi="Arial" w:cs="Arial"/>
                <w:szCs w:val="20"/>
              </w:rPr>
            </w:pPr>
          </w:p>
        </w:tc>
      </w:tr>
    </w:tbl>
    <w:p w14:paraId="5B3B0DBC" w14:textId="77777777" w:rsidR="008959A2" w:rsidRPr="00D02FC8" w:rsidRDefault="008959A2" w:rsidP="008959A2">
      <w:pPr>
        <w:rPr>
          <w:rFonts w:ascii="Arial" w:hAnsi="Arial"/>
        </w:rPr>
      </w:pPr>
    </w:p>
    <w:tbl>
      <w:tblPr>
        <w:tblW w:w="5018"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91"/>
        <w:gridCol w:w="1019"/>
      </w:tblGrid>
      <w:tr w:rsidR="008959A2" w:rsidRPr="005C56B6" w14:paraId="757D23B4" w14:textId="77777777">
        <w:trPr>
          <w:trHeight w:val="614"/>
        </w:trPr>
        <w:tc>
          <w:tcPr>
            <w:tcW w:w="4470" w:type="pct"/>
          </w:tcPr>
          <w:p w14:paraId="038ABD0B" w14:textId="77777777" w:rsidR="008959A2" w:rsidRPr="005C56B6" w:rsidRDefault="008959A2" w:rsidP="00D6442C">
            <w:pPr>
              <w:keepNext/>
              <w:widowControl/>
              <w:rPr>
                <w:rFonts w:ascii="Arial" w:hAnsi="Arial" w:cs="Arial"/>
              </w:rPr>
            </w:pPr>
            <w:r w:rsidRPr="005C56B6">
              <w:rPr>
                <w:rFonts w:ascii="Arial" w:hAnsi="Arial"/>
                <w:b/>
              </w:rPr>
              <w:t>OCUP4A.</w:t>
            </w:r>
            <w:r w:rsidRPr="005C56B6">
              <w:rPr>
                <w:rFonts w:ascii="Arial" w:hAnsi="Arial"/>
              </w:rPr>
              <w:t xml:space="preserve"> </w:t>
            </w:r>
            <w:r w:rsidRPr="005C56B6">
              <w:rPr>
                <w:rFonts w:ascii="Arial" w:hAnsi="Arial" w:cs="Arial"/>
              </w:rPr>
              <w:t>How do you mainly spend your time? Are you currently</w:t>
            </w:r>
            <w:r w:rsidRPr="005C56B6" w:rsidDel="0066269F">
              <w:rPr>
                <w:rFonts w:ascii="Arial" w:hAnsi="Arial" w:cs="Arial"/>
                <w:b/>
              </w:rPr>
              <w:t xml:space="preserve"> </w:t>
            </w:r>
            <w:r w:rsidRPr="005C56B6">
              <w:rPr>
                <w:rFonts w:ascii="Arial" w:hAnsi="Arial" w:cs="Arial"/>
                <w:b/>
              </w:rPr>
              <w:t>[Read options]</w:t>
            </w:r>
          </w:p>
          <w:p w14:paraId="7C82F701" w14:textId="77777777" w:rsidR="008959A2" w:rsidRPr="005C56B6" w:rsidRDefault="008959A2" w:rsidP="00D6442C">
            <w:pPr>
              <w:keepNext/>
              <w:widowControl/>
              <w:rPr>
                <w:rFonts w:ascii="Arial" w:hAnsi="Arial" w:cs="Arial"/>
              </w:rPr>
            </w:pPr>
            <w:r w:rsidRPr="005C56B6">
              <w:rPr>
                <w:rFonts w:ascii="Arial" w:hAnsi="Arial" w:cs="Arial"/>
              </w:rPr>
              <w:t xml:space="preserve">(1) Working? </w:t>
            </w:r>
            <w:r w:rsidRPr="005C56B6">
              <w:rPr>
                <w:rFonts w:ascii="Arial" w:hAnsi="Arial" w:cs="Arial"/>
                <w:b/>
              </w:rPr>
              <w:t>[Continue]</w:t>
            </w:r>
          </w:p>
          <w:p w14:paraId="474AE16A" w14:textId="77777777" w:rsidR="008959A2" w:rsidRPr="005C56B6" w:rsidRDefault="008959A2" w:rsidP="00D6442C">
            <w:pPr>
              <w:keepNext/>
              <w:widowControl/>
              <w:rPr>
                <w:rFonts w:ascii="Arial" w:hAnsi="Arial" w:cs="Arial"/>
              </w:rPr>
            </w:pPr>
            <w:r w:rsidRPr="005C56B6">
              <w:rPr>
                <w:rFonts w:ascii="Arial" w:hAnsi="Arial" w:cs="Arial"/>
              </w:rPr>
              <w:t xml:space="preserve">(2) Not working, but have a job? </w:t>
            </w:r>
            <w:r w:rsidRPr="005C56B6">
              <w:rPr>
                <w:rFonts w:ascii="Arial" w:hAnsi="Arial" w:cs="Arial"/>
                <w:b/>
              </w:rPr>
              <w:t>[Continue]</w:t>
            </w:r>
          </w:p>
          <w:p w14:paraId="1EB689AF" w14:textId="77777777" w:rsidR="008959A2" w:rsidRPr="006C4A37" w:rsidRDefault="008959A2" w:rsidP="00D6442C">
            <w:pPr>
              <w:keepNext/>
              <w:widowControl/>
              <w:rPr>
                <w:rFonts w:ascii="Arial" w:hAnsi="Arial" w:cs="Arial"/>
              </w:rPr>
            </w:pPr>
            <w:r w:rsidRPr="005C56B6">
              <w:rPr>
                <w:rFonts w:ascii="Arial" w:hAnsi="Arial" w:cs="Arial"/>
              </w:rPr>
              <w:t xml:space="preserve">(3) Actively looking for a job? </w:t>
            </w:r>
            <w:r w:rsidRPr="006C4A37">
              <w:rPr>
                <w:rFonts w:ascii="Arial" w:hAnsi="Arial" w:cs="Arial"/>
                <w:b/>
              </w:rPr>
              <w:t>[Go to PR1]</w:t>
            </w:r>
          </w:p>
          <w:p w14:paraId="5BCCC0CF" w14:textId="77777777" w:rsidR="008959A2" w:rsidRPr="006C4A37" w:rsidRDefault="008959A2" w:rsidP="00D6442C">
            <w:pPr>
              <w:keepNext/>
              <w:widowControl/>
              <w:rPr>
                <w:rFonts w:ascii="Arial" w:hAnsi="Arial" w:cs="Arial"/>
              </w:rPr>
            </w:pPr>
            <w:r w:rsidRPr="006C4A37">
              <w:rPr>
                <w:rFonts w:ascii="Arial" w:hAnsi="Arial" w:cs="Arial"/>
              </w:rPr>
              <w:t>(4) A student?</w:t>
            </w:r>
            <w:r w:rsidRPr="006C4A37" w:rsidDel="0066269F">
              <w:rPr>
                <w:rFonts w:ascii="Arial" w:hAnsi="Arial" w:cs="Arial"/>
              </w:rPr>
              <w:t xml:space="preserve"> </w:t>
            </w:r>
            <w:r w:rsidRPr="006C4A37">
              <w:rPr>
                <w:rFonts w:ascii="Arial" w:hAnsi="Arial" w:cs="Arial"/>
                <w:b/>
              </w:rPr>
              <w:t>[Go to PR1]</w:t>
            </w:r>
          </w:p>
          <w:p w14:paraId="590DB4EB" w14:textId="77777777" w:rsidR="008959A2" w:rsidRPr="006C4A37" w:rsidRDefault="008959A2" w:rsidP="00D6442C">
            <w:pPr>
              <w:keepNext/>
              <w:widowControl/>
              <w:rPr>
                <w:rFonts w:ascii="Arial" w:hAnsi="Arial"/>
              </w:rPr>
            </w:pPr>
            <w:r w:rsidRPr="006C4A37">
              <w:rPr>
                <w:rFonts w:ascii="Arial" w:hAnsi="Arial" w:cs="Arial"/>
              </w:rPr>
              <w:t xml:space="preserve">(5) Taking care of the home? </w:t>
            </w:r>
            <w:r w:rsidRPr="006C4A37">
              <w:rPr>
                <w:rFonts w:ascii="Arial" w:hAnsi="Arial"/>
                <w:b/>
              </w:rPr>
              <w:t xml:space="preserve">[Go to </w:t>
            </w:r>
            <w:r w:rsidRPr="006C4A37">
              <w:rPr>
                <w:rFonts w:ascii="Arial" w:hAnsi="Arial" w:cs="Arial"/>
                <w:b/>
              </w:rPr>
              <w:t>PR1</w:t>
            </w:r>
            <w:r w:rsidRPr="006C4A37">
              <w:rPr>
                <w:rFonts w:ascii="Arial" w:hAnsi="Arial"/>
                <w:b/>
              </w:rPr>
              <w:t>]</w:t>
            </w:r>
          </w:p>
          <w:p w14:paraId="7DE26E8A" w14:textId="77777777" w:rsidR="008959A2" w:rsidRPr="006C4A37" w:rsidRDefault="008959A2" w:rsidP="00D6442C">
            <w:pPr>
              <w:keepNext/>
              <w:widowControl/>
              <w:rPr>
                <w:rFonts w:ascii="Arial" w:hAnsi="Arial"/>
              </w:rPr>
            </w:pPr>
            <w:r w:rsidRPr="006C4A37">
              <w:rPr>
                <w:rFonts w:ascii="Arial" w:hAnsi="Arial"/>
              </w:rPr>
              <w:t xml:space="preserve">(6) </w:t>
            </w:r>
            <w:r w:rsidRPr="006C4A37">
              <w:rPr>
                <w:rFonts w:ascii="Arial" w:hAnsi="Arial" w:cs="Arial"/>
              </w:rPr>
              <w:t>Retired, a pensioner or permanently disabled to work</w:t>
            </w:r>
            <w:r w:rsidRPr="006C4A37" w:rsidDel="0066269F">
              <w:rPr>
                <w:rFonts w:ascii="Arial" w:hAnsi="Arial"/>
              </w:rPr>
              <w:t xml:space="preserve"> </w:t>
            </w:r>
            <w:r w:rsidRPr="006C4A37">
              <w:rPr>
                <w:rFonts w:ascii="Arial" w:hAnsi="Arial"/>
                <w:b/>
              </w:rPr>
              <w:t xml:space="preserve">[Go to </w:t>
            </w:r>
            <w:r w:rsidRPr="006C4A37">
              <w:rPr>
                <w:rFonts w:ascii="Arial" w:hAnsi="Arial" w:cs="Arial"/>
                <w:b/>
              </w:rPr>
              <w:t>PR1</w:t>
            </w:r>
            <w:r w:rsidRPr="006C4A37">
              <w:rPr>
                <w:rFonts w:ascii="Arial" w:hAnsi="Arial"/>
                <w:b/>
              </w:rPr>
              <w:t>]</w:t>
            </w:r>
          </w:p>
          <w:p w14:paraId="72B795CC" w14:textId="77777777" w:rsidR="008959A2" w:rsidRPr="006C4A37" w:rsidRDefault="008959A2" w:rsidP="00D6442C">
            <w:pPr>
              <w:keepNext/>
              <w:widowControl/>
              <w:rPr>
                <w:rFonts w:ascii="Arial" w:hAnsi="Arial" w:cs="Arial"/>
              </w:rPr>
            </w:pPr>
            <w:r w:rsidRPr="006C4A37">
              <w:rPr>
                <w:rFonts w:ascii="Arial" w:hAnsi="Arial"/>
              </w:rPr>
              <w:t xml:space="preserve">(7) </w:t>
            </w:r>
            <w:r w:rsidRPr="006C4A37">
              <w:rPr>
                <w:rFonts w:ascii="Arial" w:hAnsi="Arial" w:cs="Arial"/>
              </w:rPr>
              <w:t>Not working and not looking for a job?</w:t>
            </w:r>
            <w:r w:rsidRPr="006C4A37" w:rsidDel="0066269F">
              <w:rPr>
                <w:rFonts w:ascii="Arial" w:hAnsi="Arial"/>
              </w:rPr>
              <w:t xml:space="preserve"> </w:t>
            </w:r>
            <w:r w:rsidRPr="006C4A37">
              <w:rPr>
                <w:rFonts w:ascii="Arial" w:hAnsi="Arial" w:cs="Arial"/>
                <w:b/>
              </w:rPr>
              <w:t>[Go to PR1]</w:t>
            </w:r>
          </w:p>
          <w:p w14:paraId="07FAA215" w14:textId="77777777" w:rsidR="008959A2" w:rsidRPr="005C56B6" w:rsidRDefault="008959A2" w:rsidP="00D6442C">
            <w:pPr>
              <w:keepNext/>
              <w:widowControl/>
              <w:rPr>
                <w:rFonts w:ascii="Arial" w:hAnsi="Arial" w:cs="Arial"/>
              </w:rPr>
            </w:pPr>
            <w:r w:rsidRPr="006C4A37">
              <w:rPr>
                <w:rFonts w:ascii="Arial" w:hAnsi="Arial" w:cs="Arial"/>
              </w:rPr>
              <w:t xml:space="preserve">(88) DK </w:t>
            </w:r>
            <w:r w:rsidRPr="006C4A37">
              <w:rPr>
                <w:rFonts w:ascii="Arial" w:hAnsi="Arial" w:cs="Arial"/>
                <w:b/>
              </w:rPr>
              <w:t>[Go to PR1]</w:t>
            </w:r>
            <w:r w:rsidRPr="006C4A37">
              <w:rPr>
                <w:rFonts w:ascii="Arial" w:hAnsi="Arial" w:cs="Arial"/>
              </w:rPr>
              <w:t xml:space="preserve">                                       (98) DA </w:t>
            </w:r>
            <w:r w:rsidRPr="006C4A37">
              <w:rPr>
                <w:rFonts w:ascii="Arial" w:hAnsi="Arial" w:cs="Arial"/>
                <w:b/>
              </w:rPr>
              <w:t>[Go to PR1]</w:t>
            </w:r>
          </w:p>
        </w:tc>
        <w:tc>
          <w:tcPr>
            <w:tcW w:w="530" w:type="pct"/>
            <w:vAlign w:val="center"/>
          </w:tcPr>
          <w:p w14:paraId="3528B38E" w14:textId="77777777" w:rsidR="008959A2" w:rsidRPr="005C56B6" w:rsidRDefault="008959A2" w:rsidP="00D6442C">
            <w:pPr>
              <w:keepNext/>
              <w:rPr>
                <w:rFonts w:ascii="Arial" w:hAnsi="Arial" w:cs="Arial"/>
                <w:szCs w:val="20"/>
              </w:rPr>
            </w:pPr>
          </w:p>
        </w:tc>
      </w:tr>
      <w:tr w:rsidR="008959A2" w:rsidRPr="005C56B6" w14:paraId="4BC29BFF" w14:textId="77777777">
        <w:tblPrEx>
          <w:tblLook w:val="01E0" w:firstRow="1" w:lastRow="1" w:firstColumn="1" w:lastColumn="1" w:noHBand="0" w:noVBand="0"/>
        </w:tblPrEx>
        <w:trPr>
          <w:trHeight w:val="1637"/>
        </w:trPr>
        <w:tc>
          <w:tcPr>
            <w:tcW w:w="4470" w:type="pct"/>
          </w:tcPr>
          <w:p w14:paraId="5CCF976A" w14:textId="77777777" w:rsidR="008959A2" w:rsidRPr="005C56B6" w:rsidRDefault="008959A2" w:rsidP="00D6442C">
            <w:pPr>
              <w:rPr>
                <w:rFonts w:ascii="Arial" w:hAnsi="Arial" w:cs="Arial"/>
              </w:rPr>
            </w:pPr>
            <w:r w:rsidRPr="005C56B6">
              <w:rPr>
                <w:rFonts w:ascii="Arial" w:hAnsi="Arial" w:cs="Arial"/>
                <w:b/>
              </w:rPr>
              <w:t>OCUP1A.</w:t>
            </w:r>
            <w:r w:rsidRPr="005C56B6">
              <w:rPr>
                <w:rFonts w:ascii="Arial" w:hAnsi="Arial" w:cs="Arial"/>
              </w:rPr>
              <w:t xml:space="preserve"> In this job are you: </w:t>
            </w:r>
            <w:r w:rsidRPr="005C56B6">
              <w:rPr>
                <w:rFonts w:ascii="Arial" w:hAnsi="Arial" w:cs="Arial"/>
                <w:b/>
              </w:rPr>
              <w:t>[Read the options]</w:t>
            </w:r>
          </w:p>
          <w:p w14:paraId="22F0B46C" w14:textId="77777777" w:rsidR="008959A2" w:rsidRPr="005C56B6" w:rsidRDefault="008959A2" w:rsidP="00D6442C">
            <w:pPr>
              <w:rPr>
                <w:rFonts w:ascii="Arial" w:hAnsi="Arial" w:cs="Arial"/>
                <w:szCs w:val="20"/>
              </w:rPr>
            </w:pPr>
            <w:r w:rsidRPr="005C56B6">
              <w:rPr>
                <w:rFonts w:ascii="Arial" w:hAnsi="Arial" w:cs="Arial"/>
              </w:rPr>
              <w:t xml:space="preserve">  (</w:t>
            </w:r>
            <w:r w:rsidRPr="005C56B6">
              <w:rPr>
                <w:rFonts w:ascii="Arial" w:hAnsi="Arial" w:cs="Arial"/>
                <w:szCs w:val="20"/>
              </w:rPr>
              <w:t>1) A salaried employee of the government or an independent state-owned enterprise?</w:t>
            </w:r>
          </w:p>
          <w:p w14:paraId="074650D4" w14:textId="77777777" w:rsidR="008959A2" w:rsidRPr="005C56B6" w:rsidRDefault="008959A2" w:rsidP="00D6442C">
            <w:pPr>
              <w:rPr>
                <w:rFonts w:ascii="Arial" w:hAnsi="Arial" w:cs="Arial"/>
                <w:szCs w:val="20"/>
              </w:rPr>
            </w:pPr>
            <w:r w:rsidRPr="005C56B6">
              <w:rPr>
                <w:rFonts w:ascii="Arial" w:hAnsi="Arial" w:cs="Arial"/>
                <w:szCs w:val="20"/>
              </w:rPr>
              <w:t xml:space="preserve">  (2) A salaried employee in the private sector?</w:t>
            </w:r>
          </w:p>
          <w:p w14:paraId="2F979455" w14:textId="77777777" w:rsidR="008959A2" w:rsidRPr="005C56B6" w:rsidRDefault="008959A2" w:rsidP="00D6442C">
            <w:pPr>
              <w:rPr>
                <w:rFonts w:ascii="Arial" w:hAnsi="Arial" w:cs="Arial"/>
                <w:szCs w:val="20"/>
              </w:rPr>
            </w:pPr>
            <w:r w:rsidRPr="005C56B6">
              <w:rPr>
                <w:rFonts w:ascii="Arial" w:hAnsi="Arial" w:cs="Arial"/>
                <w:szCs w:val="20"/>
              </w:rPr>
              <w:t xml:space="preserve">  (3) Owner or partner in a business</w:t>
            </w:r>
          </w:p>
          <w:p w14:paraId="65224703" w14:textId="77777777" w:rsidR="008959A2" w:rsidRPr="005C56B6" w:rsidRDefault="008959A2" w:rsidP="00D6442C">
            <w:pPr>
              <w:rPr>
                <w:rFonts w:ascii="Arial" w:hAnsi="Arial" w:cs="Arial"/>
                <w:szCs w:val="20"/>
              </w:rPr>
            </w:pPr>
            <w:r w:rsidRPr="005C56B6">
              <w:rPr>
                <w:rFonts w:ascii="Arial" w:hAnsi="Arial" w:cs="Arial"/>
                <w:szCs w:val="20"/>
              </w:rPr>
              <w:t xml:space="preserve">  (4) Self-employed  </w:t>
            </w:r>
          </w:p>
          <w:p w14:paraId="6F0B1887" w14:textId="77777777" w:rsidR="008959A2" w:rsidRPr="005C56B6" w:rsidRDefault="008959A2" w:rsidP="00D6442C">
            <w:pPr>
              <w:rPr>
                <w:rFonts w:ascii="Arial" w:hAnsi="Arial" w:cs="Arial"/>
                <w:szCs w:val="20"/>
              </w:rPr>
            </w:pPr>
            <w:r w:rsidRPr="005C56B6">
              <w:rPr>
                <w:rFonts w:ascii="Arial" w:hAnsi="Arial" w:cs="Arial"/>
                <w:szCs w:val="20"/>
              </w:rPr>
              <w:t xml:space="preserve">  (5) Unpaid worker</w:t>
            </w:r>
          </w:p>
          <w:p w14:paraId="17B8D61A" w14:textId="77777777" w:rsidR="008959A2" w:rsidRPr="005C56B6" w:rsidRDefault="008959A2" w:rsidP="00D6442C">
            <w:pPr>
              <w:rPr>
                <w:rFonts w:ascii="Arial" w:hAnsi="Arial" w:cs="Arial"/>
                <w:szCs w:val="20"/>
              </w:rPr>
            </w:pPr>
            <w:r w:rsidRPr="005C56B6">
              <w:rPr>
                <w:rFonts w:ascii="Arial" w:hAnsi="Arial" w:cs="Arial"/>
                <w:szCs w:val="20"/>
              </w:rPr>
              <w:t xml:space="preserve">  (88) DK</w:t>
            </w:r>
          </w:p>
          <w:p w14:paraId="28FA5C05" w14:textId="77777777" w:rsidR="008959A2" w:rsidRPr="005C56B6" w:rsidRDefault="008959A2" w:rsidP="00D6442C">
            <w:pPr>
              <w:rPr>
                <w:rFonts w:ascii="Arial" w:hAnsi="Arial" w:cs="Arial"/>
                <w:szCs w:val="20"/>
              </w:rPr>
            </w:pPr>
            <w:r w:rsidRPr="005C56B6">
              <w:rPr>
                <w:rFonts w:ascii="Arial" w:hAnsi="Arial" w:cs="Arial"/>
                <w:szCs w:val="20"/>
              </w:rPr>
              <w:t xml:space="preserve">  (98) DA</w:t>
            </w:r>
          </w:p>
          <w:p w14:paraId="27A8E49D" w14:textId="77777777" w:rsidR="008959A2" w:rsidRPr="005C56B6" w:rsidRDefault="008959A2" w:rsidP="00D6442C">
            <w:pPr>
              <w:rPr>
                <w:rFonts w:ascii="Arial" w:hAnsi="Arial" w:cs="Arial"/>
              </w:rPr>
            </w:pPr>
            <w:r w:rsidRPr="005C56B6">
              <w:rPr>
                <w:rFonts w:ascii="Arial" w:hAnsi="Arial" w:cs="Arial"/>
                <w:szCs w:val="20"/>
              </w:rPr>
              <w:t xml:space="preserve">  (99) N/A</w:t>
            </w:r>
          </w:p>
        </w:tc>
        <w:tc>
          <w:tcPr>
            <w:tcW w:w="530" w:type="pct"/>
            <w:vAlign w:val="center"/>
          </w:tcPr>
          <w:p w14:paraId="155728BD" w14:textId="77777777" w:rsidR="008959A2" w:rsidRPr="005C56B6" w:rsidRDefault="008959A2" w:rsidP="00D6442C">
            <w:pPr>
              <w:keepNext/>
              <w:ind w:right="461"/>
              <w:rPr>
                <w:rFonts w:ascii="Arial" w:hAnsi="Arial" w:cs="Arial"/>
                <w:b/>
                <w:bCs/>
                <w:sz w:val="28"/>
                <w:szCs w:val="28"/>
              </w:rPr>
            </w:pPr>
          </w:p>
        </w:tc>
      </w:tr>
    </w:tbl>
    <w:p w14:paraId="03E76E77" w14:textId="77777777" w:rsidR="008959A2" w:rsidRPr="005C56B6" w:rsidRDefault="008959A2" w:rsidP="008959A2">
      <w:pPr>
        <w:rPr>
          <w:rFonts w:ascii="Arial" w:hAnsi="Arial" w:cs="Arial"/>
          <w:b/>
          <w:szCs w:val="20"/>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58"/>
        <w:gridCol w:w="918"/>
      </w:tblGrid>
      <w:tr w:rsidR="008959A2" w:rsidRPr="00051C11" w14:paraId="1CBAAAFA" w14:textId="77777777" w:rsidTr="00051C11">
        <w:trPr>
          <w:cantSplit/>
        </w:trPr>
        <w:tc>
          <w:tcPr>
            <w:tcW w:w="8658" w:type="dxa"/>
            <w:shd w:val="clear" w:color="auto" w:fill="auto"/>
          </w:tcPr>
          <w:p w14:paraId="60858320" w14:textId="77777777" w:rsidR="008959A2" w:rsidRPr="00051C11" w:rsidRDefault="008959A2" w:rsidP="00D6442C">
            <w:pPr>
              <w:keepNext/>
              <w:keepLines/>
              <w:autoSpaceDE w:val="0"/>
              <w:autoSpaceDN w:val="0"/>
              <w:adjustRightInd w:val="0"/>
              <w:outlineLvl w:val="8"/>
              <w:rPr>
                <w:rFonts w:ascii="Arial" w:hAnsi="Arial" w:cs="Arial"/>
                <w:b/>
                <w:bCs/>
                <w:szCs w:val="20"/>
              </w:rPr>
            </w:pPr>
            <w:r w:rsidRPr="00051C11">
              <w:rPr>
                <w:rFonts w:ascii="Arial" w:hAnsi="Arial" w:cs="Arial"/>
                <w:b/>
                <w:bCs/>
                <w:szCs w:val="20"/>
              </w:rPr>
              <w:lastRenderedPageBreak/>
              <w:t xml:space="preserve">PR1. </w:t>
            </w:r>
            <w:r w:rsidRPr="00051C11">
              <w:rPr>
                <w:rFonts w:ascii="Arial" w:hAnsi="Arial" w:cs="Arial"/>
                <w:bCs/>
                <w:szCs w:val="20"/>
              </w:rPr>
              <w:t>Is the home in which you reside…</w:t>
            </w:r>
            <w:r w:rsidRPr="00051C11">
              <w:rPr>
                <w:rFonts w:ascii="Arial" w:hAnsi="Arial" w:cs="Arial"/>
                <w:b/>
                <w:bCs/>
                <w:szCs w:val="20"/>
              </w:rPr>
              <w:t xml:space="preserve"> [READ ALTERNATIVES]:</w:t>
            </w:r>
          </w:p>
          <w:p w14:paraId="7D044FCB" w14:textId="77777777"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Rented </w:t>
            </w:r>
            <w:r w:rsidRPr="00051C11">
              <w:rPr>
                <w:rFonts w:ascii="Arial" w:hAnsi="Arial" w:cs="Arial"/>
                <w:b/>
                <w:bCs/>
                <w:sz w:val="20"/>
                <w:szCs w:val="20"/>
              </w:rPr>
              <w:t>[GO to PR3]</w:t>
            </w:r>
            <w:r w:rsidRPr="00051C11">
              <w:rPr>
                <w:rFonts w:ascii="Arial" w:hAnsi="Arial" w:cs="Arial"/>
                <w:bCs/>
                <w:sz w:val="20"/>
                <w:szCs w:val="20"/>
              </w:rPr>
              <w:t xml:space="preserve"> </w:t>
            </w:r>
          </w:p>
          <w:p w14:paraId="2976118A" w14:textId="77777777"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Owned </w:t>
            </w:r>
            <w:r w:rsidRPr="00051C11">
              <w:rPr>
                <w:rFonts w:ascii="Arial" w:hAnsi="Arial" w:cs="Arial"/>
                <w:b/>
                <w:bCs/>
                <w:sz w:val="20"/>
                <w:szCs w:val="20"/>
              </w:rPr>
              <w:t>[If respondent has doubts, say</w:t>
            </w:r>
            <w:r w:rsidRPr="00051C11">
              <w:rPr>
                <w:rFonts w:ascii="Arial" w:hAnsi="Arial" w:cs="Arial"/>
                <w:bCs/>
                <w:sz w:val="20"/>
                <w:szCs w:val="20"/>
              </w:rPr>
              <w:t xml:space="preserve"> “paid off completely or being paid for in regular mortgage payments”</w:t>
            </w:r>
            <w:r w:rsidRPr="00051C11">
              <w:rPr>
                <w:rFonts w:ascii="Arial" w:hAnsi="Arial" w:cs="Arial"/>
                <w:b/>
                <w:bCs/>
                <w:sz w:val="20"/>
                <w:szCs w:val="20"/>
              </w:rPr>
              <w:t>]</w:t>
            </w:r>
            <w:r w:rsidRPr="00051C11">
              <w:rPr>
                <w:rFonts w:ascii="Arial" w:hAnsi="Arial" w:cs="Arial"/>
                <w:bCs/>
                <w:sz w:val="20"/>
                <w:szCs w:val="20"/>
              </w:rPr>
              <w:t xml:space="preserve"> </w:t>
            </w:r>
            <w:r w:rsidRPr="00051C11">
              <w:rPr>
                <w:rFonts w:ascii="Arial" w:hAnsi="Arial" w:cs="Arial"/>
                <w:b/>
                <w:bCs/>
                <w:sz w:val="20"/>
                <w:szCs w:val="20"/>
              </w:rPr>
              <w:t>[GO to PR2]</w:t>
            </w:r>
          </w:p>
          <w:p w14:paraId="318B991A" w14:textId="77777777"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Borrowed or shared </w:t>
            </w:r>
            <w:r w:rsidRPr="00051C11">
              <w:rPr>
                <w:rFonts w:ascii="Arial" w:hAnsi="Arial" w:cs="Arial"/>
                <w:b/>
                <w:bCs/>
                <w:sz w:val="20"/>
                <w:szCs w:val="20"/>
              </w:rPr>
              <w:t>[GO to Q10NEW]</w:t>
            </w:r>
          </w:p>
          <w:p w14:paraId="537D363D" w14:textId="77777777"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
                <w:bCs/>
                <w:sz w:val="20"/>
                <w:szCs w:val="20"/>
              </w:rPr>
              <w:t xml:space="preserve"> [DO NOT READ]</w:t>
            </w:r>
            <w:r w:rsidRPr="00051C11">
              <w:rPr>
                <w:rFonts w:ascii="Arial" w:hAnsi="Arial" w:cs="Arial"/>
                <w:bCs/>
                <w:sz w:val="20"/>
                <w:szCs w:val="20"/>
              </w:rPr>
              <w:t xml:space="preserve"> Another situation </w:t>
            </w:r>
            <w:r w:rsidRPr="00051C11">
              <w:rPr>
                <w:rFonts w:ascii="Arial" w:hAnsi="Arial" w:cs="Arial"/>
                <w:b/>
                <w:bCs/>
                <w:sz w:val="20"/>
                <w:szCs w:val="20"/>
              </w:rPr>
              <w:t>[GO to Q10NEW]</w:t>
            </w:r>
          </w:p>
          <w:p w14:paraId="05969A0E" w14:textId="77777777" w:rsidR="008959A2" w:rsidRPr="00051C11" w:rsidRDefault="008959A2" w:rsidP="00D6442C">
            <w:pPr>
              <w:pStyle w:val="ListParagraph"/>
              <w:keepNext/>
              <w:keepLines/>
              <w:numPr>
                <w:ilvl w:val="0"/>
                <w:numId w:val="22"/>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 NS </w:t>
            </w:r>
            <w:r w:rsidRPr="00051C11">
              <w:rPr>
                <w:rFonts w:ascii="Arial" w:hAnsi="Arial" w:cs="Arial"/>
                <w:b/>
                <w:bCs/>
                <w:sz w:val="20"/>
                <w:szCs w:val="20"/>
              </w:rPr>
              <w:t>[GO to Q10NEW]</w:t>
            </w:r>
          </w:p>
          <w:p w14:paraId="7DA0C108" w14:textId="77777777" w:rsidR="008959A2" w:rsidRPr="00051C11" w:rsidRDefault="008959A2" w:rsidP="00306D84">
            <w:pPr>
              <w:pStyle w:val="ListParagraph"/>
              <w:keepNext/>
              <w:keepLines/>
              <w:numPr>
                <w:ilvl w:val="0"/>
                <w:numId w:val="23"/>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 NR </w:t>
            </w:r>
            <w:r w:rsidRPr="00051C11">
              <w:rPr>
                <w:rFonts w:ascii="Arial" w:hAnsi="Arial" w:cs="Arial"/>
                <w:b/>
                <w:bCs/>
                <w:sz w:val="20"/>
                <w:szCs w:val="20"/>
              </w:rPr>
              <w:t>[GO to Q10NEW]</w:t>
            </w:r>
          </w:p>
          <w:p w14:paraId="1B1A47B8" w14:textId="77777777" w:rsidR="008959A2" w:rsidRPr="00051C11" w:rsidRDefault="008959A2" w:rsidP="009E287B">
            <w:pPr>
              <w:pStyle w:val="CommentText"/>
              <w:rPr>
                <w:rFonts w:ascii="Arial" w:hAnsi="Arial" w:cs="Arial"/>
              </w:rPr>
            </w:pPr>
          </w:p>
        </w:tc>
        <w:tc>
          <w:tcPr>
            <w:tcW w:w="918" w:type="dxa"/>
            <w:shd w:val="clear" w:color="auto" w:fill="auto"/>
          </w:tcPr>
          <w:p w14:paraId="5A3E2267" w14:textId="77777777" w:rsidR="008959A2" w:rsidRPr="00051C11" w:rsidRDefault="008959A2" w:rsidP="00D6442C">
            <w:pPr>
              <w:keepNext/>
              <w:keepLines/>
              <w:autoSpaceDE w:val="0"/>
              <w:autoSpaceDN w:val="0"/>
              <w:adjustRightInd w:val="0"/>
              <w:outlineLvl w:val="8"/>
              <w:rPr>
                <w:rFonts w:ascii="Arial" w:hAnsi="Arial" w:cs="Arial"/>
                <w:b/>
                <w:bCs/>
                <w:szCs w:val="20"/>
              </w:rPr>
            </w:pPr>
          </w:p>
        </w:tc>
      </w:tr>
      <w:tr w:rsidR="008959A2" w:rsidRPr="00051C11" w14:paraId="1AF480DF" w14:textId="77777777" w:rsidTr="00051C11">
        <w:trPr>
          <w:cantSplit/>
        </w:trPr>
        <w:tc>
          <w:tcPr>
            <w:tcW w:w="8658" w:type="dxa"/>
            <w:tcBorders>
              <w:bottom w:val="dotted" w:sz="4" w:space="0" w:color="auto"/>
            </w:tcBorders>
            <w:shd w:val="clear" w:color="auto" w:fill="auto"/>
          </w:tcPr>
          <w:p w14:paraId="403DFF54" w14:textId="77777777" w:rsidR="008959A2" w:rsidRPr="00051C11" w:rsidRDefault="008959A2" w:rsidP="00D6442C">
            <w:pPr>
              <w:keepNext/>
              <w:keepLines/>
              <w:autoSpaceDE w:val="0"/>
              <w:autoSpaceDN w:val="0"/>
              <w:adjustRightInd w:val="0"/>
              <w:outlineLvl w:val="8"/>
              <w:rPr>
                <w:rFonts w:ascii="Arial" w:hAnsi="Arial" w:cs="Arial"/>
                <w:bCs/>
                <w:szCs w:val="20"/>
              </w:rPr>
            </w:pPr>
            <w:r w:rsidRPr="00051C11">
              <w:rPr>
                <w:rFonts w:ascii="Arial" w:hAnsi="Arial" w:cs="Arial"/>
                <w:b/>
                <w:bCs/>
                <w:szCs w:val="20"/>
              </w:rPr>
              <w:t xml:space="preserve">PR2. </w:t>
            </w:r>
            <w:r w:rsidRPr="00051C11">
              <w:rPr>
                <w:rFonts w:ascii="Arial" w:hAnsi="Arial" w:cs="Arial"/>
                <w:bCs/>
                <w:szCs w:val="20"/>
              </w:rPr>
              <w:t>Does this home have a property title so that it is in your name, or is the title in the name of a bank or another institution?</w:t>
            </w:r>
          </w:p>
          <w:p w14:paraId="2579106F" w14:textId="77777777" w:rsidR="008959A2" w:rsidRPr="00051C11" w:rsidRDefault="008959A2" w:rsidP="00D6442C">
            <w:pPr>
              <w:pStyle w:val="ListParagraph"/>
              <w:keepNext/>
              <w:keepLines/>
              <w:numPr>
                <w:ilvl w:val="0"/>
                <w:numId w:val="24"/>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Yes (it is in your name, or the title is in the name of a bank or another institution) </w:t>
            </w:r>
            <w:r w:rsidRPr="00051C11">
              <w:rPr>
                <w:rFonts w:ascii="Arial" w:hAnsi="Arial" w:cs="Arial"/>
                <w:b/>
                <w:bCs/>
                <w:sz w:val="20"/>
                <w:szCs w:val="20"/>
              </w:rPr>
              <w:t>[GO to Q10NEW]</w:t>
            </w:r>
          </w:p>
          <w:p w14:paraId="307840C7" w14:textId="77777777" w:rsidR="008959A2" w:rsidRPr="00051C11" w:rsidRDefault="008959A2" w:rsidP="00D6442C">
            <w:pPr>
              <w:pStyle w:val="ListParagraph"/>
              <w:keepNext/>
              <w:keepLines/>
              <w:numPr>
                <w:ilvl w:val="0"/>
                <w:numId w:val="24"/>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No </w:t>
            </w:r>
            <w:r w:rsidRPr="00051C11">
              <w:rPr>
                <w:rFonts w:ascii="Arial" w:hAnsi="Arial" w:cs="Arial"/>
                <w:b/>
                <w:bCs/>
                <w:sz w:val="20"/>
                <w:szCs w:val="20"/>
              </w:rPr>
              <w:t>[GO to Q10NEW]</w:t>
            </w:r>
          </w:p>
          <w:p w14:paraId="1059CC97" w14:textId="77777777" w:rsidR="008959A2" w:rsidRPr="00051C11" w:rsidRDefault="008959A2" w:rsidP="00D6442C">
            <w:pPr>
              <w:pStyle w:val="ListParagraph"/>
              <w:keepNext/>
              <w:keepLines/>
              <w:numPr>
                <w:ilvl w:val="0"/>
                <w:numId w:val="24"/>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Being processed </w:t>
            </w:r>
            <w:r w:rsidRPr="00051C11">
              <w:rPr>
                <w:rFonts w:ascii="Arial" w:hAnsi="Arial" w:cs="Arial"/>
                <w:b/>
                <w:bCs/>
                <w:sz w:val="20"/>
                <w:szCs w:val="20"/>
              </w:rPr>
              <w:t>[GO to Q10NEW]</w:t>
            </w:r>
          </w:p>
          <w:p w14:paraId="600A7C78" w14:textId="77777777" w:rsidR="008959A2" w:rsidRPr="00051C11" w:rsidRDefault="008959A2" w:rsidP="00D6442C">
            <w:pPr>
              <w:keepNext/>
              <w:autoSpaceDE w:val="0"/>
              <w:autoSpaceDN w:val="0"/>
              <w:adjustRightInd w:val="0"/>
              <w:ind w:left="360"/>
              <w:outlineLvl w:val="3"/>
              <w:rPr>
                <w:rFonts w:ascii="Arial" w:hAnsi="Arial" w:cs="Arial"/>
                <w:bCs/>
                <w:szCs w:val="20"/>
              </w:rPr>
            </w:pPr>
            <w:r w:rsidRPr="00051C11">
              <w:rPr>
                <w:rFonts w:ascii="Arial" w:hAnsi="Arial" w:cs="Arial"/>
                <w:bCs/>
                <w:szCs w:val="20"/>
              </w:rPr>
              <w:t xml:space="preserve">(88) NS </w:t>
            </w:r>
            <w:r w:rsidRPr="00051C11">
              <w:rPr>
                <w:rFonts w:ascii="Arial" w:hAnsi="Arial" w:cs="Arial"/>
                <w:b/>
                <w:bCs/>
                <w:szCs w:val="20"/>
              </w:rPr>
              <w:t>[GO to Q10NEW]</w:t>
            </w:r>
          </w:p>
          <w:p w14:paraId="0D55E99A" w14:textId="77777777" w:rsidR="008959A2" w:rsidRPr="00051C11" w:rsidRDefault="008959A2" w:rsidP="00D6442C">
            <w:pPr>
              <w:keepNext/>
              <w:autoSpaceDE w:val="0"/>
              <w:autoSpaceDN w:val="0"/>
              <w:adjustRightInd w:val="0"/>
              <w:outlineLvl w:val="3"/>
              <w:rPr>
                <w:rFonts w:ascii="Arial" w:hAnsi="Arial" w:cs="Arial"/>
                <w:bCs/>
                <w:szCs w:val="20"/>
              </w:rPr>
            </w:pPr>
            <w:r w:rsidRPr="00051C11">
              <w:rPr>
                <w:rFonts w:ascii="Arial" w:hAnsi="Arial" w:cs="Arial"/>
                <w:bCs/>
                <w:szCs w:val="20"/>
              </w:rPr>
              <w:t xml:space="preserve">      (98) NR </w:t>
            </w:r>
            <w:r w:rsidRPr="00051C11">
              <w:rPr>
                <w:rFonts w:ascii="Arial" w:hAnsi="Arial" w:cs="Arial"/>
                <w:b/>
                <w:bCs/>
                <w:szCs w:val="20"/>
              </w:rPr>
              <w:t>[GO to Q10NEW]</w:t>
            </w:r>
          </w:p>
          <w:p w14:paraId="33EF82E7" w14:textId="77777777" w:rsidR="008959A2" w:rsidRPr="00051C11" w:rsidRDefault="008959A2" w:rsidP="00D6442C">
            <w:pPr>
              <w:keepNext/>
              <w:keepLines/>
              <w:autoSpaceDE w:val="0"/>
              <w:autoSpaceDN w:val="0"/>
              <w:adjustRightInd w:val="0"/>
              <w:outlineLvl w:val="8"/>
              <w:rPr>
                <w:rFonts w:ascii="Arial" w:hAnsi="Arial" w:cs="Arial"/>
                <w:b/>
                <w:bCs/>
                <w:szCs w:val="20"/>
              </w:rPr>
            </w:pPr>
            <w:r w:rsidRPr="00051C11">
              <w:rPr>
                <w:rFonts w:ascii="Arial" w:hAnsi="Arial" w:cs="Arial"/>
                <w:bCs/>
                <w:szCs w:val="20"/>
              </w:rPr>
              <w:t xml:space="preserve">      (99) INAP </w:t>
            </w:r>
          </w:p>
        </w:tc>
        <w:tc>
          <w:tcPr>
            <w:tcW w:w="918" w:type="dxa"/>
            <w:tcBorders>
              <w:bottom w:val="dotted" w:sz="4" w:space="0" w:color="auto"/>
            </w:tcBorders>
            <w:shd w:val="clear" w:color="auto" w:fill="auto"/>
          </w:tcPr>
          <w:p w14:paraId="067D961D" w14:textId="77777777" w:rsidR="008959A2" w:rsidRPr="00051C11" w:rsidRDefault="008959A2" w:rsidP="00D6442C">
            <w:pPr>
              <w:keepNext/>
              <w:keepLines/>
              <w:autoSpaceDE w:val="0"/>
              <w:autoSpaceDN w:val="0"/>
              <w:adjustRightInd w:val="0"/>
              <w:outlineLvl w:val="8"/>
              <w:rPr>
                <w:rFonts w:ascii="Arial" w:hAnsi="Arial" w:cs="Arial"/>
                <w:b/>
                <w:bCs/>
                <w:szCs w:val="20"/>
              </w:rPr>
            </w:pPr>
          </w:p>
        </w:tc>
      </w:tr>
      <w:tr w:rsidR="008959A2" w:rsidRPr="005C56B6" w14:paraId="6D825FB1" w14:textId="77777777" w:rsidTr="00051C11">
        <w:trPr>
          <w:cantSplit/>
        </w:trPr>
        <w:tc>
          <w:tcPr>
            <w:tcW w:w="8658" w:type="dxa"/>
            <w:tcBorders>
              <w:bottom w:val="dotted" w:sz="4" w:space="0" w:color="auto"/>
            </w:tcBorders>
            <w:shd w:val="clear" w:color="auto" w:fill="auto"/>
          </w:tcPr>
          <w:p w14:paraId="3100B68A" w14:textId="77777777" w:rsidR="008959A2" w:rsidRPr="00051C11" w:rsidRDefault="008959A2" w:rsidP="00D6442C">
            <w:pPr>
              <w:keepNext/>
              <w:keepLines/>
              <w:autoSpaceDE w:val="0"/>
              <w:autoSpaceDN w:val="0"/>
              <w:adjustRightInd w:val="0"/>
              <w:outlineLvl w:val="8"/>
              <w:rPr>
                <w:rFonts w:ascii="Arial" w:hAnsi="Arial" w:cs="Arial"/>
                <w:bCs/>
                <w:szCs w:val="20"/>
              </w:rPr>
            </w:pPr>
            <w:r w:rsidRPr="00051C11">
              <w:rPr>
                <w:rFonts w:ascii="Arial" w:hAnsi="Arial" w:cs="Arial"/>
                <w:b/>
                <w:bCs/>
                <w:szCs w:val="20"/>
              </w:rPr>
              <w:t xml:space="preserve">PR3. </w:t>
            </w:r>
            <w:r w:rsidRPr="00051C11">
              <w:rPr>
                <w:rFonts w:ascii="Arial" w:hAnsi="Arial" w:cs="Arial"/>
                <w:bCs/>
                <w:szCs w:val="20"/>
              </w:rPr>
              <w:t>Do you have a rental contract?</w:t>
            </w:r>
          </w:p>
          <w:p w14:paraId="0367A993" w14:textId="77777777" w:rsidR="008959A2" w:rsidRPr="00051C11" w:rsidRDefault="008959A2" w:rsidP="00D6442C">
            <w:pPr>
              <w:pStyle w:val="ListParagraph"/>
              <w:keepNext/>
              <w:keepLines/>
              <w:numPr>
                <w:ilvl w:val="0"/>
                <w:numId w:val="25"/>
              </w:numPr>
              <w:autoSpaceDE w:val="0"/>
              <w:autoSpaceDN w:val="0"/>
              <w:adjustRightInd w:val="0"/>
              <w:outlineLvl w:val="8"/>
              <w:rPr>
                <w:rFonts w:ascii="Arial" w:hAnsi="Arial" w:cs="Arial"/>
                <w:bCs/>
                <w:sz w:val="20"/>
                <w:szCs w:val="20"/>
              </w:rPr>
            </w:pPr>
            <w:r w:rsidRPr="00051C11">
              <w:rPr>
                <w:rFonts w:ascii="Arial" w:hAnsi="Arial" w:cs="Arial"/>
                <w:bCs/>
                <w:sz w:val="20"/>
                <w:szCs w:val="20"/>
              </w:rPr>
              <w:t>Yes</w:t>
            </w:r>
          </w:p>
          <w:p w14:paraId="3AE10CEC" w14:textId="77777777" w:rsidR="008959A2" w:rsidRPr="00051C11" w:rsidRDefault="008959A2" w:rsidP="00D6442C">
            <w:pPr>
              <w:pStyle w:val="ListParagraph"/>
              <w:keepNext/>
              <w:keepLines/>
              <w:numPr>
                <w:ilvl w:val="0"/>
                <w:numId w:val="25"/>
              </w:numPr>
              <w:autoSpaceDE w:val="0"/>
              <w:autoSpaceDN w:val="0"/>
              <w:adjustRightInd w:val="0"/>
              <w:outlineLvl w:val="8"/>
              <w:rPr>
                <w:rFonts w:ascii="Arial" w:hAnsi="Arial" w:cs="Arial"/>
                <w:bCs/>
                <w:sz w:val="20"/>
                <w:szCs w:val="20"/>
              </w:rPr>
            </w:pPr>
            <w:r w:rsidRPr="00051C11">
              <w:rPr>
                <w:rFonts w:ascii="Arial" w:hAnsi="Arial" w:cs="Arial"/>
                <w:bCs/>
                <w:sz w:val="20"/>
                <w:szCs w:val="20"/>
              </w:rPr>
              <w:t>No</w:t>
            </w:r>
          </w:p>
          <w:p w14:paraId="66B98D21" w14:textId="77777777" w:rsidR="008959A2" w:rsidRDefault="008959A2" w:rsidP="00D6442C">
            <w:pPr>
              <w:pStyle w:val="ListParagraph"/>
              <w:keepNext/>
              <w:keepLines/>
              <w:autoSpaceDE w:val="0"/>
              <w:autoSpaceDN w:val="0"/>
              <w:adjustRightInd w:val="0"/>
              <w:ind w:left="360"/>
              <w:outlineLvl w:val="8"/>
              <w:rPr>
                <w:rFonts w:ascii="Arial" w:hAnsi="Arial" w:cs="Arial"/>
                <w:bCs/>
                <w:sz w:val="20"/>
                <w:szCs w:val="20"/>
              </w:rPr>
            </w:pPr>
            <w:r w:rsidRPr="00051C11">
              <w:rPr>
                <w:rFonts w:ascii="Arial" w:hAnsi="Arial" w:cs="Arial"/>
                <w:bCs/>
                <w:sz w:val="20"/>
                <w:szCs w:val="20"/>
              </w:rPr>
              <w:t>(88) NS   (98) NR   (99) INAP</w:t>
            </w:r>
          </w:p>
        </w:tc>
        <w:tc>
          <w:tcPr>
            <w:tcW w:w="918" w:type="dxa"/>
            <w:tcBorders>
              <w:bottom w:val="dotted" w:sz="4" w:space="0" w:color="auto"/>
            </w:tcBorders>
            <w:shd w:val="clear" w:color="auto" w:fill="auto"/>
          </w:tcPr>
          <w:p w14:paraId="77680B31" w14:textId="77777777" w:rsidR="008959A2" w:rsidRPr="00D02FC8" w:rsidRDefault="008959A2" w:rsidP="00D6442C">
            <w:pPr>
              <w:keepNext/>
              <w:keepLines/>
              <w:autoSpaceDE w:val="0"/>
              <w:autoSpaceDN w:val="0"/>
              <w:adjustRightInd w:val="0"/>
              <w:outlineLvl w:val="8"/>
              <w:rPr>
                <w:rFonts w:ascii="Arial" w:hAnsi="Arial" w:cs="Arial"/>
                <w:b/>
                <w:bCs/>
                <w:szCs w:val="20"/>
              </w:rPr>
            </w:pPr>
          </w:p>
        </w:tc>
      </w:tr>
    </w:tbl>
    <w:p w14:paraId="3D9E041C" w14:textId="77777777" w:rsidR="008959A2" w:rsidRPr="005C56B6" w:rsidRDefault="008959A2" w:rsidP="008959A2">
      <w:pPr>
        <w:rPr>
          <w:rFonts w:ascii="Arial" w:hAnsi="Arial" w:cs="Arial"/>
          <w:b/>
          <w:szCs w:val="20"/>
        </w:rPr>
      </w:pPr>
    </w:p>
    <w:p w14:paraId="721074EB" w14:textId="77777777" w:rsidR="008959A2" w:rsidRPr="005C56B6" w:rsidRDefault="008959A2" w:rsidP="008959A2">
      <w:pPr>
        <w:rPr>
          <w:rFonts w:ascii="Arial" w:hAnsi="Arial" w:cs="Arial"/>
          <w:b/>
          <w:szCs w:val="20"/>
        </w:rPr>
      </w:pPr>
    </w:p>
    <w:p w14:paraId="7C6257E6" w14:textId="77777777" w:rsidR="008959A2" w:rsidRPr="005C56B6" w:rsidRDefault="008959A2" w:rsidP="008959A2">
      <w:pPr>
        <w:rPr>
          <w:rFonts w:ascii="Arial" w:hAnsi="Arial" w:cs="Arial"/>
          <w:b/>
          <w:szCs w:val="20"/>
        </w:rPr>
      </w:pPr>
      <w:r w:rsidRPr="005C56B6">
        <w:rPr>
          <w:rFonts w:ascii="Arial" w:hAnsi="Arial" w:cs="Arial"/>
          <w:b/>
          <w:szCs w:val="20"/>
        </w:rPr>
        <w:t>[</w:t>
      </w:r>
      <w:r w:rsidRPr="005C56B6">
        <w:rPr>
          <w:rFonts w:ascii="Arial" w:hAnsi="Arial" w:cs="Arial"/>
          <w:b/>
          <w:caps/>
          <w:szCs w:val="20"/>
        </w:rPr>
        <w:t>Give Card</w:t>
      </w:r>
      <w:r w:rsidRPr="005C56B6">
        <w:rPr>
          <w:rFonts w:ascii="Arial" w:hAnsi="Arial" w:cs="Arial"/>
          <w:b/>
          <w:szCs w:val="20"/>
        </w:rPr>
        <w:t xml:space="preserve"> F</w:t>
      </w:r>
      <w:r>
        <w:rPr>
          <w:rFonts w:ascii="Arial" w:hAnsi="Arial" w:cs="Arial"/>
          <w:b/>
          <w:szCs w:val="20"/>
        </w:rPr>
        <w:t xml:space="preserve"> TO THE RESPONDENT</w:t>
      </w:r>
      <w:r w:rsidRPr="005C56B6">
        <w:rPr>
          <w:rFonts w:ascii="Arial" w:hAnsi="Arial" w:cs="Arial"/>
          <w:b/>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74448867" w14:textId="77777777">
        <w:trPr>
          <w:trHeight w:val="530"/>
        </w:trPr>
        <w:tc>
          <w:tcPr>
            <w:tcW w:w="4474" w:type="pct"/>
          </w:tcPr>
          <w:p w14:paraId="63D30E8F" w14:textId="77777777" w:rsidR="008959A2" w:rsidRPr="005C56B6" w:rsidRDefault="008959A2" w:rsidP="00D6442C">
            <w:pPr>
              <w:keepNext/>
              <w:rPr>
                <w:rFonts w:ascii="Arial" w:hAnsi="Arial" w:cs="Arial"/>
                <w:szCs w:val="20"/>
              </w:rPr>
            </w:pPr>
            <w:r w:rsidRPr="005C56B6">
              <w:rPr>
                <w:rFonts w:ascii="Arial" w:hAnsi="Arial" w:cs="Arial"/>
                <w:b/>
                <w:bCs/>
                <w:szCs w:val="20"/>
              </w:rPr>
              <w:t>Q10NEW</w:t>
            </w:r>
            <w:r w:rsidRPr="005C56B6">
              <w:rPr>
                <w:rFonts w:ascii="Arial" w:hAnsi="Arial" w:cs="Arial"/>
                <w:szCs w:val="20"/>
              </w:rPr>
              <w:t xml:space="preserve">. Into which of the following income ranges does the total monthly income of this household fit, including remittances from abroad and the income of all the working adults and children?  </w:t>
            </w:r>
          </w:p>
          <w:p w14:paraId="32E27577" w14:textId="77777777" w:rsidR="008959A2" w:rsidRDefault="008959A2" w:rsidP="00D6442C">
            <w:pPr>
              <w:keepNext/>
              <w:rPr>
                <w:rFonts w:ascii="Arial" w:hAnsi="Arial" w:cs="Arial"/>
                <w:b/>
                <w:bCs/>
                <w:szCs w:val="20"/>
              </w:rPr>
            </w:pPr>
            <w:r w:rsidRPr="005C56B6">
              <w:rPr>
                <w:rFonts w:ascii="Arial" w:hAnsi="Arial" w:cs="Arial"/>
                <w:b/>
                <w:bCs/>
                <w:szCs w:val="20"/>
              </w:rPr>
              <w:t>[If the interviewee does not get it, ask: “Which is the total monthly income in your household?</w:t>
            </w:r>
            <w:r>
              <w:rPr>
                <w:rFonts w:ascii="Arial" w:hAnsi="Arial" w:cs="Arial"/>
                <w:b/>
                <w:bCs/>
                <w:szCs w:val="20"/>
              </w:rPr>
              <w:t>”</w:t>
            </w:r>
            <w:r w:rsidRPr="005C56B6">
              <w:rPr>
                <w:rFonts w:ascii="Arial" w:hAnsi="Arial" w:cs="Arial"/>
                <w:b/>
                <w:bCs/>
                <w:szCs w:val="20"/>
              </w:rPr>
              <w:t>]</w:t>
            </w:r>
          </w:p>
          <w:p w14:paraId="34C13730" w14:textId="77777777" w:rsidR="008959A2" w:rsidRPr="0007035F" w:rsidRDefault="008959A2" w:rsidP="00D6442C">
            <w:pPr>
              <w:keepNext/>
              <w:rPr>
                <w:rFonts w:ascii="Arial" w:hAnsi="Arial" w:cs="Arial"/>
                <w:szCs w:val="20"/>
              </w:rPr>
            </w:pPr>
            <w:r w:rsidRPr="0007035F">
              <w:rPr>
                <w:rFonts w:ascii="Arial" w:hAnsi="Arial" w:cs="Arial"/>
                <w:szCs w:val="20"/>
              </w:rPr>
              <w:t>(00) No income</w:t>
            </w:r>
          </w:p>
          <w:tbl>
            <w:tblPr>
              <w:tblW w:w="2680" w:type="dxa"/>
              <w:tblCellMar>
                <w:left w:w="0" w:type="dxa"/>
                <w:right w:w="0" w:type="dxa"/>
              </w:tblCellMar>
              <w:tblLook w:val="04A0" w:firstRow="1" w:lastRow="0" w:firstColumn="1" w:lastColumn="0" w:noHBand="0" w:noVBand="1"/>
            </w:tblPr>
            <w:tblGrid>
              <w:gridCol w:w="2680"/>
            </w:tblGrid>
            <w:tr w:rsidR="00991823" w:rsidRPr="00E56448" w14:paraId="058FE0A0" w14:textId="77777777" w:rsidTr="001558A6">
              <w:trPr>
                <w:trHeight w:val="144"/>
              </w:trPr>
              <w:tc>
                <w:tcPr>
                  <w:tcW w:w="2680" w:type="dxa"/>
                  <w:tcBorders>
                    <w:top w:val="nil"/>
                    <w:left w:val="nil"/>
                    <w:bottom w:val="nil"/>
                    <w:right w:val="nil"/>
                  </w:tcBorders>
                  <w:shd w:val="clear" w:color="auto" w:fill="auto"/>
                  <w:noWrap/>
                  <w:tcMar>
                    <w:top w:w="15" w:type="dxa"/>
                    <w:left w:w="15" w:type="dxa"/>
                    <w:bottom w:w="0" w:type="dxa"/>
                    <w:right w:w="15" w:type="dxa"/>
                  </w:tcMar>
                  <w:vAlign w:val="bottom"/>
                </w:tcPr>
                <w:p w14:paraId="736F07EC" w14:textId="77777777" w:rsidR="00991823" w:rsidRPr="00E56448" w:rsidRDefault="00991823" w:rsidP="00991823">
                  <w:pPr>
                    <w:rPr>
                      <w:rFonts w:ascii="Arial" w:hAnsi="Arial" w:cs="Arial"/>
                      <w:color w:val="000000"/>
                      <w:szCs w:val="20"/>
                    </w:rPr>
                  </w:pPr>
                  <w:r>
                    <w:rPr>
                      <w:rFonts w:ascii="Arial" w:hAnsi="Arial" w:cs="Arial"/>
                      <w:color w:val="000000"/>
                      <w:szCs w:val="20"/>
                    </w:rPr>
                    <w:t>(01) Less than $1600</w:t>
                  </w:r>
                </w:p>
              </w:tc>
            </w:tr>
            <w:tr w:rsidR="00991823" w:rsidRPr="00E56448" w14:paraId="1D53B773"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A8FF36" w14:textId="77777777" w:rsidR="00991823" w:rsidRPr="00E56448" w:rsidRDefault="00991823" w:rsidP="00991823">
                  <w:pPr>
                    <w:rPr>
                      <w:rFonts w:ascii="Arial" w:hAnsi="Arial" w:cs="Arial"/>
                      <w:color w:val="000000"/>
                      <w:szCs w:val="20"/>
                    </w:rPr>
                  </w:pPr>
                  <w:r>
                    <w:rPr>
                      <w:rFonts w:ascii="Arial" w:hAnsi="Arial" w:cs="Arial"/>
                      <w:color w:val="000000"/>
                      <w:szCs w:val="20"/>
                    </w:rPr>
                    <w:t xml:space="preserve">(02) $1600 </w:t>
                  </w:r>
                  <w:r w:rsidRPr="00E56448">
                    <w:rPr>
                      <w:rFonts w:ascii="Arial" w:hAnsi="Arial" w:cs="Arial"/>
                      <w:color w:val="000000"/>
                      <w:szCs w:val="20"/>
                    </w:rPr>
                    <w:t>-</w:t>
                  </w:r>
                  <w:r>
                    <w:rPr>
                      <w:rFonts w:ascii="Arial" w:hAnsi="Arial" w:cs="Arial"/>
                      <w:color w:val="000000"/>
                      <w:szCs w:val="20"/>
                    </w:rPr>
                    <w:t xml:space="preserve"> $2600</w:t>
                  </w:r>
                </w:p>
              </w:tc>
            </w:tr>
            <w:tr w:rsidR="00991823" w:rsidRPr="00E56448" w14:paraId="47D2686B"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B181EF" w14:textId="77777777" w:rsidR="00991823" w:rsidRPr="00E56448" w:rsidRDefault="00991823" w:rsidP="00991823">
                  <w:pPr>
                    <w:rPr>
                      <w:rFonts w:ascii="Arial" w:hAnsi="Arial" w:cs="Arial"/>
                      <w:color w:val="000000"/>
                      <w:szCs w:val="20"/>
                    </w:rPr>
                  </w:pPr>
                  <w:r>
                    <w:rPr>
                      <w:rFonts w:ascii="Arial" w:hAnsi="Arial" w:cs="Arial"/>
                      <w:color w:val="000000"/>
                      <w:szCs w:val="20"/>
                    </w:rPr>
                    <w:t xml:space="preserve">(03) $2601 </w:t>
                  </w:r>
                  <w:r w:rsidRPr="00E56448">
                    <w:rPr>
                      <w:rFonts w:ascii="Arial" w:hAnsi="Arial" w:cs="Arial"/>
                      <w:color w:val="000000"/>
                      <w:szCs w:val="20"/>
                    </w:rPr>
                    <w:t>-</w:t>
                  </w:r>
                  <w:r>
                    <w:rPr>
                      <w:rFonts w:ascii="Arial" w:hAnsi="Arial" w:cs="Arial"/>
                      <w:color w:val="000000"/>
                      <w:szCs w:val="20"/>
                    </w:rPr>
                    <w:t xml:space="preserve"> $3300</w:t>
                  </w:r>
                </w:p>
              </w:tc>
            </w:tr>
            <w:tr w:rsidR="00991823" w:rsidRPr="00E56448" w14:paraId="116D16F2"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DFCAC5B" w14:textId="77777777" w:rsidR="00991823" w:rsidRPr="00E56448" w:rsidRDefault="00991823" w:rsidP="00991823">
                  <w:pPr>
                    <w:rPr>
                      <w:rFonts w:ascii="Arial" w:hAnsi="Arial" w:cs="Arial"/>
                      <w:color w:val="000000"/>
                      <w:szCs w:val="20"/>
                    </w:rPr>
                  </w:pPr>
                  <w:r>
                    <w:rPr>
                      <w:rFonts w:ascii="Arial" w:hAnsi="Arial" w:cs="Arial"/>
                      <w:color w:val="000000"/>
                      <w:szCs w:val="20"/>
                    </w:rPr>
                    <w:t xml:space="preserve">(04) $3301 </w:t>
                  </w:r>
                  <w:r w:rsidRPr="00E56448">
                    <w:rPr>
                      <w:rFonts w:ascii="Arial" w:hAnsi="Arial" w:cs="Arial"/>
                      <w:color w:val="000000"/>
                      <w:szCs w:val="20"/>
                    </w:rPr>
                    <w:t>-</w:t>
                  </w:r>
                  <w:r>
                    <w:rPr>
                      <w:rFonts w:ascii="Arial" w:hAnsi="Arial" w:cs="Arial"/>
                      <w:color w:val="000000"/>
                      <w:szCs w:val="20"/>
                    </w:rPr>
                    <w:t xml:space="preserve"> $4000</w:t>
                  </w:r>
                </w:p>
              </w:tc>
            </w:tr>
            <w:tr w:rsidR="00991823" w:rsidRPr="00E56448" w14:paraId="660BA59D"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160D5E" w14:textId="77777777" w:rsidR="00991823" w:rsidRPr="00E56448" w:rsidRDefault="00991823" w:rsidP="00991823">
                  <w:pPr>
                    <w:rPr>
                      <w:rFonts w:ascii="Arial" w:hAnsi="Arial" w:cs="Arial"/>
                      <w:color w:val="000000"/>
                      <w:szCs w:val="20"/>
                    </w:rPr>
                  </w:pPr>
                  <w:r>
                    <w:rPr>
                      <w:rFonts w:ascii="Arial" w:hAnsi="Arial" w:cs="Arial"/>
                      <w:color w:val="000000"/>
                      <w:szCs w:val="20"/>
                    </w:rPr>
                    <w:t>(05) $4</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$4700</w:t>
                  </w:r>
                </w:p>
              </w:tc>
            </w:tr>
            <w:tr w:rsidR="00991823" w:rsidRPr="00E56448" w14:paraId="34216771"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DD6966" w14:textId="77777777" w:rsidR="00991823" w:rsidRPr="00E56448" w:rsidRDefault="00991823" w:rsidP="00991823">
                  <w:pPr>
                    <w:rPr>
                      <w:rFonts w:ascii="Arial" w:hAnsi="Arial" w:cs="Arial"/>
                      <w:color w:val="000000"/>
                      <w:szCs w:val="20"/>
                    </w:rPr>
                  </w:pPr>
                  <w:r>
                    <w:rPr>
                      <w:rFonts w:ascii="Arial" w:hAnsi="Arial" w:cs="Arial"/>
                      <w:color w:val="000000"/>
                      <w:szCs w:val="20"/>
                    </w:rPr>
                    <w:t>(06) $47</w:t>
                  </w:r>
                  <w:r w:rsidRPr="00E56448">
                    <w:rPr>
                      <w:rFonts w:ascii="Arial" w:hAnsi="Arial" w:cs="Arial"/>
                      <w:color w:val="000000"/>
                      <w:szCs w:val="20"/>
                    </w:rPr>
                    <w:t>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$5400</w:t>
                  </w:r>
                </w:p>
              </w:tc>
            </w:tr>
            <w:tr w:rsidR="00991823" w:rsidRPr="00E56448" w14:paraId="4CB134A5"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8A176C" w14:textId="77777777" w:rsidR="00991823" w:rsidRPr="00E56448" w:rsidRDefault="00991823" w:rsidP="00991823">
                  <w:pPr>
                    <w:rPr>
                      <w:rFonts w:ascii="Arial" w:hAnsi="Arial" w:cs="Arial"/>
                      <w:color w:val="000000"/>
                      <w:szCs w:val="20"/>
                    </w:rPr>
                  </w:pPr>
                  <w:r>
                    <w:rPr>
                      <w:rFonts w:ascii="Arial" w:hAnsi="Arial" w:cs="Arial"/>
                      <w:color w:val="000000"/>
                      <w:szCs w:val="20"/>
                    </w:rPr>
                    <w:t>(07) $54</w:t>
                  </w:r>
                  <w:r w:rsidRPr="00E56448">
                    <w:rPr>
                      <w:rFonts w:ascii="Arial" w:hAnsi="Arial" w:cs="Arial"/>
                      <w:color w:val="000000"/>
                      <w:szCs w:val="20"/>
                    </w:rPr>
                    <w:t>0</w:t>
                  </w:r>
                  <w:r w:rsidRPr="004C46B1">
                    <w:rPr>
                      <w:rFonts w:ascii="Arial" w:hAnsi="Arial" w:cs="Arial"/>
                      <w:color w:val="000000"/>
                      <w:szCs w:val="20"/>
                    </w:rPr>
                    <w:t>1</w:t>
                  </w:r>
                  <w:r>
                    <w:rPr>
                      <w:rFonts w:ascii="Arial" w:hAnsi="Arial" w:cs="Arial"/>
                      <w:color w:val="000000"/>
                      <w:szCs w:val="20"/>
                    </w:rPr>
                    <w:t xml:space="preserve"> </w:t>
                  </w:r>
                  <w:r w:rsidRPr="00E56448">
                    <w:rPr>
                      <w:rFonts w:ascii="Arial" w:hAnsi="Arial" w:cs="Arial"/>
                      <w:color w:val="000000"/>
                      <w:szCs w:val="20"/>
                    </w:rPr>
                    <w:t>-</w:t>
                  </w:r>
                  <w:r>
                    <w:rPr>
                      <w:rFonts w:ascii="Arial" w:hAnsi="Arial" w:cs="Arial"/>
                      <w:color w:val="000000"/>
                      <w:szCs w:val="20"/>
                    </w:rPr>
                    <w:t xml:space="preserve"> $6000</w:t>
                  </w:r>
                </w:p>
              </w:tc>
            </w:tr>
            <w:tr w:rsidR="00991823" w:rsidRPr="00E56448" w14:paraId="610F5D77"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53D7070" w14:textId="77777777" w:rsidR="00991823" w:rsidRPr="00E56448" w:rsidRDefault="00991823" w:rsidP="00991823">
                  <w:pPr>
                    <w:rPr>
                      <w:rFonts w:ascii="Arial" w:hAnsi="Arial" w:cs="Arial"/>
                      <w:color w:val="000000"/>
                      <w:szCs w:val="20"/>
                    </w:rPr>
                  </w:pPr>
                  <w:r>
                    <w:rPr>
                      <w:rFonts w:ascii="Arial" w:hAnsi="Arial" w:cs="Arial"/>
                      <w:color w:val="000000"/>
                      <w:szCs w:val="20"/>
                    </w:rPr>
                    <w:t>(08) $6</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$7000</w:t>
                  </w:r>
                </w:p>
              </w:tc>
            </w:tr>
            <w:tr w:rsidR="00991823" w:rsidRPr="00E56448" w14:paraId="74AB67E7"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8183D6" w14:textId="77777777" w:rsidR="00991823" w:rsidRPr="00E56448" w:rsidRDefault="00991823" w:rsidP="00991823">
                  <w:pPr>
                    <w:rPr>
                      <w:rFonts w:ascii="Arial" w:hAnsi="Arial" w:cs="Arial"/>
                      <w:color w:val="000000"/>
                      <w:szCs w:val="20"/>
                    </w:rPr>
                  </w:pPr>
                  <w:r>
                    <w:rPr>
                      <w:rFonts w:ascii="Arial" w:hAnsi="Arial" w:cs="Arial"/>
                      <w:color w:val="000000"/>
                      <w:szCs w:val="20"/>
                    </w:rPr>
                    <w:t>(09) $7</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w:t>
                  </w:r>
                  <w:r w:rsidRPr="00E56448">
                    <w:rPr>
                      <w:rFonts w:ascii="Arial" w:hAnsi="Arial" w:cs="Arial"/>
                      <w:color w:val="000000"/>
                      <w:szCs w:val="20"/>
                    </w:rPr>
                    <w:t>8000</w:t>
                  </w:r>
                </w:p>
              </w:tc>
            </w:tr>
            <w:tr w:rsidR="00991823" w:rsidRPr="00E56448" w14:paraId="0C25D3F0"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BE0DD7" w14:textId="77777777" w:rsidR="00991823" w:rsidRPr="00E56448" w:rsidRDefault="00991823" w:rsidP="00991823">
                  <w:pPr>
                    <w:rPr>
                      <w:rFonts w:ascii="Arial" w:hAnsi="Arial" w:cs="Arial"/>
                      <w:color w:val="000000"/>
                      <w:szCs w:val="20"/>
                    </w:rPr>
                  </w:pPr>
                  <w:r>
                    <w:rPr>
                      <w:rFonts w:ascii="Arial" w:hAnsi="Arial" w:cs="Arial"/>
                      <w:color w:val="000000"/>
                      <w:szCs w:val="20"/>
                    </w:rPr>
                    <w:t>(10) $</w:t>
                  </w:r>
                  <w:r w:rsidRPr="00E56448">
                    <w:rPr>
                      <w:rFonts w:ascii="Arial" w:hAnsi="Arial" w:cs="Arial"/>
                      <w:color w:val="000000"/>
                      <w:szCs w:val="20"/>
                    </w:rPr>
                    <w:t>800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$9300</w:t>
                  </w:r>
                </w:p>
              </w:tc>
            </w:tr>
            <w:tr w:rsidR="00991823" w:rsidRPr="00E56448" w14:paraId="1BE811A2"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406825" w14:textId="77777777" w:rsidR="00991823" w:rsidRPr="00E56448" w:rsidRDefault="00991823" w:rsidP="00991823">
                  <w:pPr>
                    <w:rPr>
                      <w:rFonts w:ascii="Arial" w:hAnsi="Arial" w:cs="Arial"/>
                      <w:color w:val="000000"/>
                      <w:szCs w:val="20"/>
                    </w:rPr>
                  </w:pPr>
                  <w:r>
                    <w:rPr>
                      <w:rFonts w:ascii="Arial" w:hAnsi="Arial" w:cs="Arial"/>
                      <w:color w:val="000000"/>
                      <w:szCs w:val="20"/>
                    </w:rPr>
                    <w:t>(11) $93</w:t>
                  </w:r>
                  <w:r w:rsidRPr="00E56448">
                    <w:rPr>
                      <w:rFonts w:ascii="Arial" w:hAnsi="Arial" w:cs="Arial"/>
                      <w:color w:val="000000"/>
                      <w:szCs w:val="20"/>
                    </w:rPr>
                    <w:t>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$10900</w:t>
                  </w:r>
                </w:p>
              </w:tc>
            </w:tr>
            <w:tr w:rsidR="00991823" w:rsidRPr="00E56448" w14:paraId="65C7A0C0"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F9448D" w14:textId="77777777" w:rsidR="00991823" w:rsidRPr="00E56448" w:rsidRDefault="00991823" w:rsidP="00991823">
                  <w:pPr>
                    <w:rPr>
                      <w:rFonts w:ascii="Arial" w:hAnsi="Arial" w:cs="Arial"/>
                      <w:color w:val="000000"/>
                      <w:szCs w:val="20"/>
                    </w:rPr>
                  </w:pPr>
                  <w:r>
                    <w:rPr>
                      <w:rFonts w:ascii="Arial" w:hAnsi="Arial" w:cs="Arial"/>
                      <w:color w:val="000000"/>
                      <w:szCs w:val="20"/>
                    </w:rPr>
                    <w:t>(12) $109</w:t>
                  </w:r>
                  <w:r w:rsidRPr="00E56448">
                    <w:rPr>
                      <w:rFonts w:ascii="Arial" w:hAnsi="Arial" w:cs="Arial"/>
                      <w:color w:val="000000"/>
                      <w:szCs w:val="20"/>
                    </w:rPr>
                    <w:t>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$13000</w:t>
                  </w:r>
                </w:p>
              </w:tc>
            </w:tr>
            <w:tr w:rsidR="00991823" w:rsidRPr="00E56448" w14:paraId="5242CF52"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6EC330" w14:textId="77777777" w:rsidR="00991823" w:rsidRPr="00E56448" w:rsidRDefault="00991823" w:rsidP="00991823">
                  <w:pPr>
                    <w:rPr>
                      <w:rFonts w:ascii="Arial" w:hAnsi="Arial" w:cs="Arial"/>
                      <w:color w:val="000000"/>
                      <w:szCs w:val="20"/>
                    </w:rPr>
                  </w:pPr>
                  <w:r>
                    <w:rPr>
                      <w:rFonts w:ascii="Arial" w:hAnsi="Arial" w:cs="Arial"/>
                      <w:color w:val="000000"/>
                      <w:szCs w:val="20"/>
                    </w:rPr>
                    <w:t>(13) $13</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$15700</w:t>
                  </w:r>
                </w:p>
              </w:tc>
            </w:tr>
            <w:tr w:rsidR="00991823" w:rsidRPr="00E56448" w14:paraId="07C8FB49"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18502F" w14:textId="77777777" w:rsidR="00991823" w:rsidRPr="00E56448" w:rsidRDefault="00991823" w:rsidP="00991823">
                  <w:pPr>
                    <w:rPr>
                      <w:rFonts w:ascii="Arial" w:hAnsi="Arial" w:cs="Arial"/>
                      <w:color w:val="000000"/>
                      <w:szCs w:val="20"/>
                    </w:rPr>
                  </w:pPr>
                  <w:r>
                    <w:rPr>
                      <w:rFonts w:ascii="Arial" w:hAnsi="Arial" w:cs="Arial"/>
                      <w:color w:val="000000"/>
                      <w:szCs w:val="20"/>
                    </w:rPr>
                    <w:t>(14) $157</w:t>
                  </w:r>
                  <w:r w:rsidRPr="00E56448">
                    <w:rPr>
                      <w:rFonts w:ascii="Arial" w:hAnsi="Arial" w:cs="Arial"/>
                      <w:color w:val="000000"/>
                      <w:szCs w:val="20"/>
                    </w:rPr>
                    <w:t>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$19000</w:t>
                  </w:r>
                </w:p>
              </w:tc>
            </w:tr>
            <w:tr w:rsidR="00991823" w:rsidRPr="00E56448" w14:paraId="3964C34F"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5CDBB0" w14:textId="77777777" w:rsidR="00991823" w:rsidRPr="00E56448" w:rsidRDefault="00991823" w:rsidP="00991823">
                  <w:pPr>
                    <w:rPr>
                      <w:rFonts w:ascii="Arial" w:hAnsi="Arial" w:cs="Arial"/>
                      <w:color w:val="000000"/>
                      <w:szCs w:val="20"/>
                    </w:rPr>
                  </w:pPr>
                  <w:r>
                    <w:rPr>
                      <w:rFonts w:ascii="Arial" w:hAnsi="Arial" w:cs="Arial"/>
                      <w:color w:val="000000"/>
                      <w:szCs w:val="20"/>
                    </w:rPr>
                    <w:t>(15) $19</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$27400</w:t>
                  </w:r>
                </w:p>
              </w:tc>
            </w:tr>
            <w:tr w:rsidR="00991823" w:rsidRPr="00E56448" w14:paraId="0B95EA1B"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A57567" w14:textId="77777777" w:rsidR="00991823" w:rsidRPr="00E56448" w:rsidRDefault="00991823" w:rsidP="00991823">
                  <w:pPr>
                    <w:rPr>
                      <w:rFonts w:ascii="Arial" w:hAnsi="Arial" w:cs="Arial"/>
                      <w:color w:val="000000"/>
                      <w:szCs w:val="20"/>
                    </w:rPr>
                  </w:pPr>
                  <w:r>
                    <w:rPr>
                      <w:rFonts w:ascii="Arial" w:hAnsi="Arial" w:cs="Arial"/>
                      <w:color w:val="000000"/>
                      <w:szCs w:val="20"/>
                    </w:rPr>
                    <w:t>(16) More than</w:t>
                  </w:r>
                  <w:r w:rsidRPr="00E56448">
                    <w:rPr>
                      <w:rFonts w:ascii="Arial" w:hAnsi="Arial" w:cs="Arial"/>
                      <w:color w:val="000000"/>
                      <w:szCs w:val="20"/>
                    </w:rPr>
                    <w:t xml:space="preserve"> </w:t>
                  </w:r>
                  <w:r>
                    <w:rPr>
                      <w:rFonts w:ascii="Arial" w:hAnsi="Arial" w:cs="Arial"/>
                      <w:color w:val="000000"/>
                      <w:szCs w:val="20"/>
                    </w:rPr>
                    <w:t>$27400</w:t>
                  </w:r>
                </w:p>
              </w:tc>
            </w:tr>
          </w:tbl>
          <w:p w14:paraId="1142C0B0" w14:textId="77777777" w:rsidR="008959A2" w:rsidRPr="0007035F" w:rsidRDefault="008959A2" w:rsidP="00D6442C">
            <w:pPr>
              <w:keepNext/>
              <w:rPr>
                <w:rFonts w:ascii="Arial" w:hAnsi="Arial" w:cs="Arial"/>
              </w:rPr>
            </w:pPr>
            <w:r w:rsidRPr="0007035F">
              <w:rPr>
                <w:rFonts w:ascii="Arial" w:hAnsi="Arial" w:cs="Arial"/>
              </w:rPr>
              <w:t>(88) DK</w:t>
            </w:r>
          </w:p>
          <w:p w14:paraId="48E6E03A" w14:textId="77777777" w:rsidR="008959A2" w:rsidRPr="005C56B6" w:rsidRDefault="008959A2" w:rsidP="00D6442C">
            <w:pPr>
              <w:keepNext/>
              <w:rPr>
                <w:rFonts w:ascii="Arial" w:hAnsi="Arial" w:cs="Arial"/>
                <w:b/>
              </w:rPr>
            </w:pPr>
            <w:r w:rsidRPr="0007035F">
              <w:rPr>
                <w:rFonts w:ascii="Arial" w:hAnsi="Arial" w:cs="Arial"/>
              </w:rPr>
              <w:t>(98) DA</w:t>
            </w:r>
            <w:r w:rsidRPr="005C56B6">
              <w:rPr>
                <w:rFonts w:ascii="Arial" w:hAnsi="Arial" w:cs="Arial"/>
                <w:b/>
              </w:rPr>
              <w:t xml:space="preserve">      </w:t>
            </w:r>
          </w:p>
        </w:tc>
        <w:tc>
          <w:tcPr>
            <w:tcW w:w="526" w:type="pct"/>
            <w:vAlign w:val="center"/>
          </w:tcPr>
          <w:p w14:paraId="5C34E510" w14:textId="77777777" w:rsidR="008959A2" w:rsidRPr="005C56B6" w:rsidRDefault="008959A2" w:rsidP="00D6442C">
            <w:pPr>
              <w:rPr>
                <w:rFonts w:ascii="Arial" w:hAnsi="Arial" w:cs="Arial"/>
                <w:szCs w:val="20"/>
              </w:rPr>
            </w:pPr>
          </w:p>
        </w:tc>
      </w:tr>
    </w:tbl>
    <w:p w14:paraId="0431BF59" w14:textId="77777777" w:rsidR="008959A2" w:rsidRDefault="008959A2" w:rsidP="008959A2">
      <w:pPr>
        <w:rPr>
          <w:rFonts w:ascii="Arial" w:hAnsi="Arial"/>
        </w:rPr>
      </w:pPr>
    </w:p>
    <w:p w14:paraId="03866A6A" w14:textId="77777777" w:rsidR="001558A6" w:rsidRDefault="001558A6" w:rsidP="008959A2">
      <w:pPr>
        <w:rPr>
          <w:rFonts w:ascii="Arial" w:hAnsi="Arial"/>
        </w:rPr>
      </w:pPr>
    </w:p>
    <w:p w14:paraId="56AD1702" w14:textId="77777777" w:rsidR="001558A6" w:rsidRPr="00D02FC8" w:rsidRDefault="001558A6"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3C4268B9" w14:textId="77777777">
        <w:trPr>
          <w:trHeight w:val="760"/>
        </w:trPr>
        <w:tc>
          <w:tcPr>
            <w:tcW w:w="4474" w:type="pct"/>
          </w:tcPr>
          <w:p w14:paraId="495891E6" w14:textId="77777777" w:rsidR="008959A2" w:rsidRPr="005C56B6" w:rsidRDefault="008959A2" w:rsidP="00D6442C">
            <w:pPr>
              <w:tabs>
                <w:tab w:val="left" w:pos="-1080"/>
                <w:tab w:val="left" w:pos="-720"/>
                <w:tab w:val="left" w:pos="0"/>
                <w:tab w:val="left" w:pos="3600"/>
                <w:tab w:val="left" w:pos="9360"/>
              </w:tabs>
              <w:rPr>
                <w:rFonts w:ascii="Arial" w:hAnsi="Arial" w:cs="Arial"/>
                <w:b/>
                <w:color w:val="000000"/>
                <w:szCs w:val="20"/>
                <w:lang w:eastAsia="en-US"/>
              </w:rPr>
            </w:pPr>
            <w:r w:rsidRPr="005C56B6">
              <w:rPr>
                <w:rFonts w:ascii="Arial" w:hAnsi="Arial" w:cs="Arial"/>
                <w:b/>
                <w:color w:val="000000"/>
                <w:szCs w:val="20"/>
                <w:lang w:eastAsia="en-US"/>
              </w:rPr>
              <w:lastRenderedPageBreak/>
              <w:t>[ASK ONLY IF RESPONDENT IS WORKING OR IS RETIRED/DISABLED/ON PENSION (VERIFY OCUP4A)]</w:t>
            </w:r>
          </w:p>
          <w:p w14:paraId="65E20D27"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Q10G. </w:t>
            </w:r>
            <w:r w:rsidRPr="005C56B6">
              <w:rPr>
                <w:rFonts w:ascii="Arial" w:hAnsi="Arial" w:cs="Arial"/>
                <w:color w:val="000000"/>
                <w:szCs w:val="20"/>
                <w:lang w:eastAsia="en-US"/>
              </w:rPr>
              <w:t xml:space="preserve">How much money do you </w:t>
            </w:r>
            <w:r w:rsidRPr="007233D9">
              <w:rPr>
                <w:rFonts w:ascii="Arial" w:hAnsi="Arial" w:cs="Arial"/>
                <w:b/>
                <w:color w:val="000000"/>
                <w:szCs w:val="20"/>
                <w:lang w:eastAsia="en-US"/>
              </w:rPr>
              <w:t>personally</w:t>
            </w:r>
            <w:r w:rsidRPr="005C56B6">
              <w:rPr>
                <w:rFonts w:ascii="Arial" w:hAnsi="Arial" w:cs="Arial"/>
                <w:color w:val="000000"/>
                <w:szCs w:val="20"/>
                <w:lang w:eastAsia="en-US"/>
              </w:rPr>
              <w:t xml:space="preserve"> earn each month in your work or retirement or pension</w:t>
            </w:r>
            <w:r w:rsidRPr="005C56B6">
              <w:rPr>
                <w:rFonts w:ascii="Arial" w:hAnsi="Arial" w:cs="Arial"/>
                <w:b/>
                <w:color w:val="000000"/>
                <w:szCs w:val="20"/>
                <w:lang w:eastAsia="en-US"/>
              </w:rPr>
              <w:t xml:space="preserve">? [If the respondent does not understand: How much do you alone earn, in your salary or pension, without counting the income of the other members of your household, remittances, or other income?] </w:t>
            </w:r>
          </w:p>
          <w:p w14:paraId="2C1F80E3" w14:textId="77777777" w:rsidR="008959A2" w:rsidRPr="0007035F"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07035F">
              <w:rPr>
                <w:rFonts w:ascii="Arial" w:hAnsi="Arial" w:cs="Arial"/>
                <w:color w:val="000000"/>
                <w:szCs w:val="20"/>
                <w:lang w:eastAsia="en-US"/>
              </w:rPr>
              <w:t>(00) No income</w:t>
            </w:r>
          </w:p>
          <w:tbl>
            <w:tblPr>
              <w:tblW w:w="2680" w:type="dxa"/>
              <w:tblCellMar>
                <w:left w:w="0" w:type="dxa"/>
                <w:right w:w="0" w:type="dxa"/>
              </w:tblCellMar>
              <w:tblLook w:val="04A0" w:firstRow="1" w:lastRow="0" w:firstColumn="1" w:lastColumn="0" w:noHBand="0" w:noVBand="1"/>
            </w:tblPr>
            <w:tblGrid>
              <w:gridCol w:w="2680"/>
            </w:tblGrid>
            <w:tr w:rsidR="00991823" w:rsidRPr="00E56448" w14:paraId="554ED384" w14:textId="77777777" w:rsidTr="001558A6">
              <w:trPr>
                <w:trHeight w:val="144"/>
              </w:trPr>
              <w:tc>
                <w:tcPr>
                  <w:tcW w:w="2680" w:type="dxa"/>
                  <w:tcBorders>
                    <w:top w:val="nil"/>
                    <w:left w:val="nil"/>
                    <w:bottom w:val="nil"/>
                    <w:right w:val="nil"/>
                  </w:tcBorders>
                  <w:shd w:val="clear" w:color="auto" w:fill="auto"/>
                  <w:noWrap/>
                  <w:tcMar>
                    <w:top w:w="15" w:type="dxa"/>
                    <w:left w:w="15" w:type="dxa"/>
                    <w:bottom w:w="0" w:type="dxa"/>
                    <w:right w:w="15" w:type="dxa"/>
                  </w:tcMar>
                  <w:vAlign w:val="bottom"/>
                </w:tcPr>
                <w:p w14:paraId="4FA057A2" w14:textId="77777777" w:rsidR="00991823" w:rsidRPr="00E56448" w:rsidRDefault="00991823" w:rsidP="00991823">
                  <w:pPr>
                    <w:rPr>
                      <w:rFonts w:ascii="Arial" w:hAnsi="Arial" w:cs="Arial"/>
                      <w:color w:val="000000"/>
                      <w:szCs w:val="20"/>
                    </w:rPr>
                  </w:pPr>
                  <w:r>
                    <w:rPr>
                      <w:rFonts w:ascii="Arial" w:hAnsi="Arial" w:cs="Arial"/>
                      <w:color w:val="000000"/>
                      <w:szCs w:val="20"/>
                    </w:rPr>
                    <w:t>(01) Less than $1600</w:t>
                  </w:r>
                </w:p>
              </w:tc>
            </w:tr>
            <w:tr w:rsidR="00991823" w:rsidRPr="00E56448" w14:paraId="6ABE2113"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55DD9" w14:textId="77777777" w:rsidR="00991823" w:rsidRPr="00E56448" w:rsidRDefault="00991823" w:rsidP="00991823">
                  <w:pPr>
                    <w:rPr>
                      <w:rFonts w:ascii="Arial" w:hAnsi="Arial" w:cs="Arial"/>
                      <w:color w:val="000000"/>
                      <w:szCs w:val="20"/>
                    </w:rPr>
                  </w:pPr>
                  <w:r>
                    <w:rPr>
                      <w:rFonts w:ascii="Arial" w:hAnsi="Arial" w:cs="Arial"/>
                      <w:color w:val="000000"/>
                      <w:szCs w:val="20"/>
                    </w:rPr>
                    <w:t xml:space="preserve">(02) $1600 </w:t>
                  </w:r>
                  <w:r w:rsidRPr="00E56448">
                    <w:rPr>
                      <w:rFonts w:ascii="Arial" w:hAnsi="Arial" w:cs="Arial"/>
                      <w:color w:val="000000"/>
                      <w:szCs w:val="20"/>
                    </w:rPr>
                    <w:t>-</w:t>
                  </w:r>
                  <w:r>
                    <w:rPr>
                      <w:rFonts w:ascii="Arial" w:hAnsi="Arial" w:cs="Arial"/>
                      <w:color w:val="000000"/>
                      <w:szCs w:val="20"/>
                    </w:rPr>
                    <w:t xml:space="preserve"> $2600</w:t>
                  </w:r>
                </w:p>
              </w:tc>
            </w:tr>
            <w:tr w:rsidR="00991823" w:rsidRPr="00E56448" w14:paraId="158B488C"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07CE8A" w14:textId="77777777" w:rsidR="00991823" w:rsidRPr="00E56448" w:rsidRDefault="00991823" w:rsidP="00991823">
                  <w:pPr>
                    <w:rPr>
                      <w:rFonts w:ascii="Arial" w:hAnsi="Arial" w:cs="Arial"/>
                      <w:color w:val="000000"/>
                      <w:szCs w:val="20"/>
                    </w:rPr>
                  </w:pPr>
                  <w:r>
                    <w:rPr>
                      <w:rFonts w:ascii="Arial" w:hAnsi="Arial" w:cs="Arial"/>
                      <w:color w:val="000000"/>
                      <w:szCs w:val="20"/>
                    </w:rPr>
                    <w:t xml:space="preserve">(03) $2601 </w:t>
                  </w:r>
                  <w:r w:rsidRPr="00E56448">
                    <w:rPr>
                      <w:rFonts w:ascii="Arial" w:hAnsi="Arial" w:cs="Arial"/>
                      <w:color w:val="000000"/>
                      <w:szCs w:val="20"/>
                    </w:rPr>
                    <w:t>-</w:t>
                  </w:r>
                  <w:r>
                    <w:rPr>
                      <w:rFonts w:ascii="Arial" w:hAnsi="Arial" w:cs="Arial"/>
                      <w:color w:val="000000"/>
                      <w:szCs w:val="20"/>
                    </w:rPr>
                    <w:t xml:space="preserve"> $3300</w:t>
                  </w:r>
                </w:p>
              </w:tc>
            </w:tr>
            <w:tr w:rsidR="00991823" w:rsidRPr="00E56448" w14:paraId="6BBEDDA5"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6AD01E" w14:textId="77777777" w:rsidR="00991823" w:rsidRPr="00E56448" w:rsidRDefault="00991823" w:rsidP="00991823">
                  <w:pPr>
                    <w:rPr>
                      <w:rFonts w:ascii="Arial" w:hAnsi="Arial" w:cs="Arial"/>
                      <w:color w:val="000000"/>
                      <w:szCs w:val="20"/>
                    </w:rPr>
                  </w:pPr>
                  <w:r>
                    <w:rPr>
                      <w:rFonts w:ascii="Arial" w:hAnsi="Arial" w:cs="Arial"/>
                      <w:color w:val="000000"/>
                      <w:szCs w:val="20"/>
                    </w:rPr>
                    <w:t xml:space="preserve">(04) $3301 </w:t>
                  </w:r>
                  <w:r w:rsidRPr="00E56448">
                    <w:rPr>
                      <w:rFonts w:ascii="Arial" w:hAnsi="Arial" w:cs="Arial"/>
                      <w:color w:val="000000"/>
                      <w:szCs w:val="20"/>
                    </w:rPr>
                    <w:t>-</w:t>
                  </w:r>
                  <w:r>
                    <w:rPr>
                      <w:rFonts w:ascii="Arial" w:hAnsi="Arial" w:cs="Arial"/>
                      <w:color w:val="000000"/>
                      <w:szCs w:val="20"/>
                    </w:rPr>
                    <w:t xml:space="preserve"> $4000</w:t>
                  </w:r>
                </w:p>
              </w:tc>
            </w:tr>
            <w:tr w:rsidR="00991823" w:rsidRPr="00E56448" w14:paraId="75DA9A99"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49FF7A" w14:textId="77777777" w:rsidR="00991823" w:rsidRPr="00E56448" w:rsidRDefault="00991823" w:rsidP="00991823">
                  <w:pPr>
                    <w:rPr>
                      <w:rFonts w:ascii="Arial" w:hAnsi="Arial" w:cs="Arial"/>
                      <w:color w:val="000000"/>
                      <w:szCs w:val="20"/>
                    </w:rPr>
                  </w:pPr>
                  <w:r>
                    <w:rPr>
                      <w:rFonts w:ascii="Arial" w:hAnsi="Arial" w:cs="Arial"/>
                      <w:color w:val="000000"/>
                      <w:szCs w:val="20"/>
                    </w:rPr>
                    <w:t>(05) $4</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$4700</w:t>
                  </w:r>
                </w:p>
              </w:tc>
            </w:tr>
            <w:tr w:rsidR="00991823" w:rsidRPr="00E56448" w14:paraId="1C84AD52"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E69D106" w14:textId="77777777" w:rsidR="00991823" w:rsidRPr="00E56448" w:rsidRDefault="00991823" w:rsidP="00991823">
                  <w:pPr>
                    <w:rPr>
                      <w:rFonts w:ascii="Arial" w:hAnsi="Arial" w:cs="Arial"/>
                      <w:color w:val="000000"/>
                      <w:szCs w:val="20"/>
                    </w:rPr>
                  </w:pPr>
                  <w:r>
                    <w:rPr>
                      <w:rFonts w:ascii="Arial" w:hAnsi="Arial" w:cs="Arial"/>
                      <w:color w:val="000000"/>
                      <w:szCs w:val="20"/>
                    </w:rPr>
                    <w:t>(06) $47</w:t>
                  </w:r>
                  <w:r w:rsidRPr="00E56448">
                    <w:rPr>
                      <w:rFonts w:ascii="Arial" w:hAnsi="Arial" w:cs="Arial"/>
                      <w:color w:val="000000"/>
                      <w:szCs w:val="20"/>
                    </w:rPr>
                    <w:t>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$5400</w:t>
                  </w:r>
                </w:p>
              </w:tc>
            </w:tr>
            <w:tr w:rsidR="00991823" w:rsidRPr="00E56448" w14:paraId="1691BE5D"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F9E9F9" w14:textId="77777777" w:rsidR="00991823" w:rsidRPr="00E56448" w:rsidRDefault="00991823" w:rsidP="00991823">
                  <w:pPr>
                    <w:rPr>
                      <w:rFonts w:ascii="Arial" w:hAnsi="Arial" w:cs="Arial"/>
                      <w:color w:val="000000"/>
                      <w:szCs w:val="20"/>
                    </w:rPr>
                  </w:pPr>
                  <w:r>
                    <w:rPr>
                      <w:rFonts w:ascii="Arial" w:hAnsi="Arial" w:cs="Arial"/>
                      <w:color w:val="000000"/>
                      <w:szCs w:val="20"/>
                    </w:rPr>
                    <w:t>(07) $54</w:t>
                  </w:r>
                  <w:r w:rsidRPr="00E56448">
                    <w:rPr>
                      <w:rFonts w:ascii="Arial" w:hAnsi="Arial" w:cs="Arial"/>
                      <w:color w:val="000000"/>
                      <w:szCs w:val="20"/>
                    </w:rPr>
                    <w:t>0</w:t>
                  </w:r>
                  <w:r w:rsidRPr="004C46B1">
                    <w:rPr>
                      <w:rFonts w:ascii="Arial" w:hAnsi="Arial" w:cs="Arial"/>
                      <w:color w:val="000000"/>
                      <w:szCs w:val="20"/>
                    </w:rPr>
                    <w:t>1</w:t>
                  </w:r>
                  <w:r>
                    <w:rPr>
                      <w:rFonts w:ascii="Arial" w:hAnsi="Arial" w:cs="Arial"/>
                      <w:color w:val="000000"/>
                      <w:szCs w:val="20"/>
                    </w:rPr>
                    <w:t xml:space="preserve"> </w:t>
                  </w:r>
                  <w:r w:rsidRPr="00E56448">
                    <w:rPr>
                      <w:rFonts w:ascii="Arial" w:hAnsi="Arial" w:cs="Arial"/>
                      <w:color w:val="000000"/>
                      <w:szCs w:val="20"/>
                    </w:rPr>
                    <w:t>-</w:t>
                  </w:r>
                  <w:r>
                    <w:rPr>
                      <w:rFonts w:ascii="Arial" w:hAnsi="Arial" w:cs="Arial"/>
                      <w:color w:val="000000"/>
                      <w:szCs w:val="20"/>
                    </w:rPr>
                    <w:t xml:space="preserve"> $6000</w:t>
                  </w:r>
                </w:p>
              </w:tc>
            </w:tr>
            <w:tr w:rsidR="00991823" w:rsidRPr="00E56448" w14:paraId="7FE5F041"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40C582" w14:textId="77777777" w:rsidR="00991823" w:rsidRPr="00E56448" w:rsidRDefault="00991823" w:rsidP="00991823">
                  <w:pPr>
                    <w:rPr>
                      <w:rFonts w:ascii="Arial" w:hAnsi="Arial" w:cs="Arial"/>
                      <w:color w:val="000000"/>
                      <w:szCs w:val="20"/>
                    </w:rPr>
                  </w:pPr>
                  <w:r>
                    <w:rPr>
                      <w:rFonts w:ascii="Arial" w:hAnsi="Arial" w:cs="Arial"/>
                      <w:color w:val="000000"/>
                      <w:szCs w:val="20"/>
                    </w:rPr>
                    <w:t>(08) $6</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$7000</w:t>
                  </w:r>
                </w:p>
              </w:tc>
            </w:tr>
            <w:tr w:rsidR="00991823" w:rsidRPr="00E56448" w14:paraId="0D4ADE4D"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3EDA56" w14:textId="77777777" w:rsidR="00991823" w:rsidRPr="00E56448" w:rsidRDefault="00991823" w:rsidP="00991823">
                  <w:pPr>
                    <w:rPr>
                      <w:rFonts w:ascii="Arial" w:hAnsi="Arial" w:cs="Arial"/>
                      <w:color w:val="000000"/>
                      <w:szCs w:val="20"/>
                    </w:rPr>
                  </w:pPr>
                  <w:r>
                    <w:rPr>
                      <w:rFonts w:ascii="Arial" w:hAnsi="Arial" w:cs="Arial"/>
                      <w:color w:val="000000"/>
                      <w:szCs w:val="20"/>
                    </w:rPr>
                    <w:t>(09) $7</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w:t>
                  </w:r>
                  <w:r w:rsidRPr="00E56448">
                    <w:rPr>
                      <w:rFonts w:ascii="Arial" w:hAnsi="Arial" w:cs="Arial"/>
                      <w:color w:val="000000"/>
                      <w:szCs w:val="20"/>
                    </w:rPr>
                    <w:t>8000</w:t>
                  </w:r>
                </w:p>
              </w:tc>
            </w:tr>
            <w:tr w:rsidR="00991823" w:rsidRPr="00E56448" w14:paraId="643B1DDA"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3EE746" w14:textId="77777777" w:rsidR="00991823" w:rsidRPr="00E56448" w:rsidRDefault="00991823" w:rsidP="00991823">
                  <w:pPr>
                    <w:rPr>
                      <w:rFonts w:ascii="Arial" w:hAnsi="Arial" w:cs="Arial"/>
                      <w:color w:val="000000"/>
                      <w:szCs w:val="20"/>
                    </w:rPr>
                  </w:pPr>
                  <w:r>
                    <w:rPr>
                      <w:rFonts w:ascii="Arial" w:hAnsi="Arial" w:cs="Arial"/>
                      <w:color w:val="000000"/>
                      <w:szCs w:val="20"/>
                    </w:rPr>
                    <w:t>(10) $</w:t>
                  </w:r>
                  <w:r w:rsidRPr="00E56448">
                    <w:rPr>
                      <w:rFonts w:ascii="Arial" w:hAnsi="Arial" w:cs="Arial"/>
                      <w:color w:val="000000"/>
                      <w:szCs w:val="20"/>
                    </w:rPr>
                    <w:t>800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$9300</w:t>
                  </w:r>
                </w:p>
              </w:tc>
            </w:tr>
            <w:tr w:rsidR="00991823" w:rsidRPr="00E56448" w14:paraId="39167F30"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F52197" w14:textId="77777777" w:rsidR="00991823" w:rsidRPr="00E56448" w:rsidRDefault="00991823" w:rsidP="00991823">
                  <w:pPr>
                    <w:rPr>
                      <w:rFonts w:ascii="Arial" w:hAnsi="Arial" w:cs="Arial"/>
                      <w:color w:val="000000"/>
                      <w:szCs w:val="20"/>
                    </w:rPr>
                  </w:pPr>
                  <w:r>
                    <w:rPr>
                      <w:rFonts w:ascii="Arial" w:hAnsi="Arial" w:cs="Arial"/>
                      <w:color w:val="000000"/>
                      <w:szCs w:val="20"/>
                    </w:rPr>
                    <w:t>(11) $93</w:t>
                  </w:r>
                  <w:r w:rsidRPr="00E56448">
                    <w:rPr>
                      <w:rFonts w:ascii="Arial" w:hAnsi="Arial" w:cs="Arial"/>
                      <w:color w:val="000000"/>
                      <w:szCs w:val="20"/>
                    </w:rPr>
                    <w:t>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$10900</w:t>
                  </w:r>
                </w:p>
              </w:tc>
            </w:tr>
            <w:tr w:rsidR="00991823" w:rsidRPr="00E56448" w14:paraId="1A264EB3"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1A2C68" w14:textId="77777777" w:rsidR="00991823" w:rsidRPr="00E56448" w:rsidRDefault="00991823" w:rsidP="00991823">
                  <w:pPr>
                    <w:rPr>
                      <w:rFonts w:ascii="Arial" w:hAnsi="Arial" w:cs="Arial"/>
                      <w:color w:val="000000"/>
                      <w:szCs w:val="20"/>
                    </w:rPr>
                  </w:pPr>
                  <w:r>
                    <w:rPr>
                      <w:rFonts w:ascii="Arial" w:hAnsi="Arial" w:cs="Arial"/>
                      <w:color w:val="000000"/>
                      <w:szCs w:val="20"/>
                    </w:rPr>
                    <w:t>(12) $109</w:t>
                  </w:r>
                  <w:r w:rsidRPr="00E56448">
                    <w:rPr>
                      <w:rFonts w:ascii="Arial" w:hAnsi="Arial" w:cs="Arial"/>
                      <w:color w:val="000000"/>
                      <w:szCs w:val="20"/>
                    </w:rPr>
                    <w:t>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$13000</w:t>
                  </w:r>
                </w:p>
              </w:tc>
            </w:tr>
            <w:tr w:rsidR="00991823" w:rsidRPr="00E56448" w14:paraId="5BE8C5EB"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A5F65A" w14:textId="77777777" w:rsidR="00991823" w:rsidRPr="00E56448" w:rsidRDefault="00991823" w:rsidP="00991823">
                  <w:pPr>
                    <w:rPr>
                      <w:rFonts w:ascii="Arial" w:hAnsi="Arial" w:cs="Arial"/>
                      <w:color w:val="000000"/>
                      <w:szCs w:val="20"/>
                    </w:rPr>
                  </w:pPr>
                  <w:r>
                    <w:rPr>
                      <w:rFonts w:ascii="Arial" w:hAnsi="Arial" w:cs="Arial"/>
                      <w:color w:val="000000"/>
                      <w:szCs w:val="20"/>
                    </w:rPr>
                    <w:t>(13) $13</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$15700</w:t>
                  </w:r>
                </w:p>
              </w:tc>
            </w:tr>
            <w:tr w:rsidR="00991823" w:rsidRPr="00E56448" w14:paraId="1BDA6814"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FD9F71" w14:textId="77777777" w:rsidR="00991823" w:rsidRPr="00E56448" w:rsidRDefault="00991823" w:rsidP="00991823">
                  <w:pPr>
                    <w:rPr>
                      <w:rFonts w:ascii="Arial" w:hAnsi="Arial" w:cs="Arial"/>
                      <w:color w:val="000000"/>
                      <w:szCs w:val="20"/>
                    </w:rPr>
                  </w:pPr>
                  <w:r>
                    <w:rPr>
                      <w:rFonts w:ascii="Arial" w:hAnsi="Arial" w:cs="Arial"/>
                      <w:color w:val="000000"/>
                      <w:szCs w:val="20"/>
                    </w:rPr>
                    <w:t>(14) $157</w:t>
                  </w:r>
                  <w:r w:rsidRPr="00E56448">
                    <w:rPr>
                      <w:rFonts w:ascii="Arial" w:hAnsi="Arial" w:cs="Arial"/>
                      <w:color w:val="000000"/>
                      <w:szCs w:val="20"/>
                    </w:rPr>
                    <w:t>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$19000</w:t>
                  </w:r>
                </w:p>
              </w:tc>
            </w:tr>
            <w:tr w:rsidR="00991823" w:rsidRPr="00E56448" w14:paraId="7955FF26"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D77952" w14:textId="77777777" w:rsidR="00991823" w:rsidRPr="00E56448" w:rsidRDefault="00991823" w:rsidP="00991823">
                  <w:pPr>
                    <w:rPr>
                      <w:rFonts w:ascii="Arial" w:hAnsi="Arial" w:cs="Arial"/>
                      <w:color w:val="000000"/>
                      <w:szCs w:val="20"/>
                    </w:rPr>
                  </w:pPr>
                  <w:r>
                    <w:rPr>
                      <w:rFonts w:ascii="Arial" w:hAnsi="Arial" w:cs="Arial"/>
                      <w:color w:val="000000"/>
                      <w:szCs w:val="20"/>
                    </w:rPr>
                    <w:t>(15) $19</w:t>
                  </w:r>
                  <w:r w:rsidRPr="00E56448">
                    <w:rPr>
                      <w:rFonts w:ascii="Arial" w:hAnsi="Arial" w:cs="Arial"/>
                      <w:color w:val="000000"/>
                      <w:szCs w:val="20"/>
                    </w:rPr>
                    <w:t>00</w:t>
                  </w:r>
                  <w:r>
                    <w:rPr>
                      <w:rFonts w:ascii="Arial" w:hAnsi="Arial" w:cs="Arial"/>
                      <w:color w:val="000000"/>
                      <w:szCs w:val="20"/>
                    </w:rPr>
                    <w:t xml:space="preserve">1 </w:t>
                  </w:r>
                  <w:r w:rsidRPr="00E56448">
                    <w:rPr>
                      <w:rFonts w:ascii="Arial" w:hAnsi="Arial" w:cs="Arial"/>
                      <w:color w:val="000000"/>
                      <w:szCs w:val="20"/>
                    </w:rPr>
                    <w:t>-</w:t>
                  </w:r>
                  <w:r>
                    <w:rPr>
                      <w:rFonts w:ascii="Arial" w:hAnsi="Arial" w:cs="Arial"/>
                      <w:color w:val="000000"/>
                      <w:szCs w:val="20"/>
                    </w:rPr>
                    <w:t xml:space="preserve"> $27400</w:t>
                  </w:r>
                </w:p>
              </w:tc>
            </w:tr>
            <w:tr w:rsidR="00991823" w:rsidRPr="00E56448" w14:paraId="3A371D9C" w14:textId="77777777" w:rsidTr="001558A6">
              <w:trPr>
                <w:trHeight w:val="144"/>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2A5621" w14:textId="77777777" w:rsidR="00991823" w:rsidRPr="00E56448" w:rsidRDefault="00991823" w:rsidP="00991823">
                  <w:pPr>
                    <w:rPr>
                      <w:rFonts w:ascii="Arial" w:hAnsi="Arial" w:cs="Arial"/>
                      <w:color w:val="000000"/>
                      <w:szCs w:val="20"/>
                    </w:rPr>
                  </w:pPr>
                  <w:r>
                    <w:rPr>
                      <w:rFonts w:ascii="Arial" w:hAnsi="Arial" w:cs="Arial"/>
                      <w:color w:val="000000"/>
                      <w:szCs w:val="20"/>
                    </w:rPr>
                    <w:t>(16) More than</w:t>
                  </w:r>
                  <w:r w:rsidRPr="00E56448">
                    <w:rPr>
                      <w:rFonts w:ascii="Arial" w:hAnsi="Arial" w:cs="Arial"/>
                      <w:color w:val="000000"/>
                      <w:szCs w:val="20"/>
                    </w:rPr>
                    <w:t xml:space="preserve"> </w:t>
                  </w:r>
                  <w:r>
                    <w:rPr>
                      <w:rFonts w:ascii="Arial" w:hAnsi="Arial" w:cs="Arial"/>
                      <w:color w:val="000000"/>
                      <w:szCs w:val="20"/>
                    </w:rPr>
                    <w:t>$27400</w:t>
                  </w:r>
                </w:p>
              </w:tc>
            </w:tr>
          </w:tbl>
          <w:p w14:paraId="6F77B99E" w14:textId="77777777" w:rsidR="008959A2" w:rsidRPr="005C56B6" w:rsidRDefault="00991823" w:rsidP="00D6442C">
            <w:pPr>
              <w:tabs>
                <w:tab w:val="left" w:pos="-1080"/>
                <w:tab w:val="left" w:pos="-720"/>
                <w:tab w:val="left" w:pos="0"/>
                <w:tab w:val="left" w:pos="3600"/>
                <w:tab w:val="left" w:pos="9360"/>
              </w:tabs>
              <w:rPr>
                <w:rFonts w:ascii="Arial" w:hAnsi="Arial" w:cs="Arial"/>
                <w:color w:val="000000"/>
                <w:szCs w:val="20"/>
                <w:lang w:eastAsia="en-US"/>
              </w:rPr>
            </w:pPr>
            <w:r w:rsidRPr="0007035F" w:rsidDel="00991823">
              <w:rPr>
                <w:rFonts w:ascii="Arial" w:hAnsi="Arial" w:cs="Arial"/>
                <w:color w:val="000000"/>
                <w:szCs w:val="20"/>
                <w:lang w:eastAsia="en-US"/>
              </w:rPr>
              <w:t xml:space="preserve"> </w:t>
            </w:r>
            <w:r w:rsidR="008959A2" w:rsidRPr="0007035F">
              <w:rPr>
                <w:rFonts w:ascii="Arial" w:hAnsi="Arial" w:cs="Arial"/>
                <w:color w:val="000000"/>
                <w:szCs w:val="20"/>
                <w:lang w:eastAsia="en-US"/>
              </w:rPr>
              <w:t>(</w:t>
            </w:r>
            <w:r w:rsidR="008959A2" w:rsidRPr="005C56B6">
              <w:rPr>
                <w:rFonts w:ascii="Arial" w:hAnsi="Arial" w:cs="Arial"/>
                <w:color w:val="000000"/>
                <w:szCs w:val="20"/>
                <w:lang w:eastAsia="en-US"/>
              </w:rPr>
              <w:t>88) DK</w:t>
            </w:r>
          </w:p>
          <w:p w14:paraId="5F18DB55"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(98) DA</w:t>
            </w:r>
          </w:p>
          <w:p w14:paraId="57A32C4F"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(99) N/A (Not working and not retired)</w:t>
            </w:r>
          </w:p>
        </w:tc>
        <w:tc>
          <w:tcPr>
            <w:tcW w:w="526" w:type="pct"/>
          </w:tcPr>
          <w:p w14:paraId="29E7CA23" w14:textId="77777777" w:rsidR="008959A2" w:rsidRPr="005C56B6" w:rsidRDefault="008959A2" w:rsidP="00D6442C">
            <w:pPr>
              <w:rPr>
                <w:rFonts w:ascii="Arial" w:hAnsi="Arial" w:cs="Arial"/>
                <w:szCs w:val="20"/>
              </w:rPr>
            </w:pPr>
          </w:p>
        </w:tc>
      </w:tr>
    </w:tbl>
    <w:p w14:paraId="5AB84A09" w14:textId="77777777" w:rsidR="008959A2" w:rsidRPr="005C56B6" w:rsidRDefault="008959A2" w:rsidP="008959A2">
      <w:pPr>
        <w:rPr>
          <w:rFonts w:ascii="Arial" w:hAnsi="Arial" w:cs="Arial"/>
          <w:b/>
          <w:color w:val="000000"/>
          <w:szCs w:val="20"/>
          <w:lang w:eastAsia="en-US"/>
        </w:rPr>
      </w:pPr>
      <w:r w:rsidRPr="005C56B6">
        <w:rPr>
          <w:rFonts w:ascii="Arial" w:hAnsi="Arial" w:cs="Arial"/>
          <w:b/>
          <w:color w:val="000000"/>
          <w:szCs w:val="20"/>
          <w:lang w:eastAsia="en-US"/>
        </w:rPr>
        <w:t>[TAKE BACK CARD F]</w:t>
      </w:r>
    </w:p>
    <w:p w14:paraId="6AFD2A63"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54EC8F22" w14:textId="77777777" w:rsidTr="00051C11">
        <w:trPr>
          <w:trHeight w:val="800"/>
        </w:trPr>
        <w:tc>
          <w:tcPr>
            <w:tcW w:w="4474" w:type="pct"/>
          </w:tcPr>
          <w:p w14:paraId="0D50001E" w14:textId="783F3A9B" w:rsidR="008959A2" w:rsidRPr="005C56B6" w:rsidRDefault="008959A2" w:rsidP="00D6442C">
            <w:pPr>
              <w:rPr>
                <w:rFonts w:ascii="Arial" w:hAnsi="Arial" w:cs="Arial"/>
                <w:bCs/>
                <w:szCs w:val="20"/>
              </w:rPr>
            </w:pPr>
            <w:r w:rsidRPr="005C56B6">
              <w:rPr>
                <w:rFonts w:ascii="Arial" w:hAnsi="Arial" w:cs="Arial"/>
                <w:b/>
                <w:bCs/>
                <w:szCs w:val="20"/>
              </w:rPr>
              <w:t xml:space="preserve">Q10A. </w:t>
            </w:r>
            <w:r w:rsidRPr="005C56B6">
              <w:rPr>
                <w:rFonts w:ascii="Arial" w:hAnsi="Arial" w:cs="Arial"/>
                <w:bCs/>
                <w:szCs w:val="20"/>
              </w:rPr>
              <w:t>Do you or someone else living in your household receive remittances</w:t>
            </w:r>
            <w:r w:rsidR="00A833B2">
              <w:rPr>
                <w:rFonts w:ascii="Arial" w:hAnsi="Arial" w:cs="Arial"/>
                <w:bCs/>
                <w:szCs w:val="20"/>
              </w:rPr>
              <w:t xml:space="preserve"> (financial support)</w:t>
            </w:r>
            <w:r w:rsidRPr="005C56B6">
              <w:rPr>
                <w:rFonts w:ascii="Arial" w:hAnsi="Arial" w:cs="Arial"/>
                <w:bCs/>
                <w:szCs w:val="20"/>
              </w:rPr>
              <w:t>, that is, economic assistance from abroad?</w:t>
            </w:r>
            <w:r w:rsidRPr="005C56B6">
              <w:rPr>
                <w:rFonts w:ascii="Arial" w:hAnsi="Arial" w:cs="Arial"/>
                <w:b/>
                <w:bCs/>
                <w:szCs w:val="20"/>
              </w:rPr>
              <w:t xml:space="preserve"> </w:t>
            </w:r>
          </w:p>
          <w:p w14:paraId="512144F5" w14:textId="77777777" w:rsidR="008959A2" w:rsidRPr="005C56B6" w:rsidRDefault="008959A2" w:rsidP="00D6442C">
            <w:pPr>
              <w:rPr>
                <w:rFonts w:ascii="Arial" w:hAnsi="Arial" w:cs="Arial"/>
                <w:bCs/>
                <w:szCs w:val="20"/>
              </w:rPr>
            </w:pPr>
            <w:r w:rsidRPr="005C56B6">
              <w:rPr>
                <w:rFonts w:ascii="Arial" w:hAnsi="Arial" w:cs="Arial"/>
                <w:bCs/>
                <w:szCs w:val="20"/>
              </w:rPr>
              <w:t xml:space="preserve">(1) Yes               (2) No                   </w:t>
            </w:r>
            <w:r w:rsidRPr="005C56B6">
              <w:rPr>
                <w:rFonts w:ascii="Arial" w:hAnsi="Arial" w:cs="Arial"/>
              </w:rPr>
              <w:t xml:space="preserve">(88) DK                 (98) DA </w:t>
            </w:r>
          </w:p>
        </w:tc>
        <w:tc>
          <w:tcPr>
            <w:tcW w:w="526" w:type="pct"/>
            <w:vAlign w:val="center"/>
          </w:tcPr>
          <w:p w14:paraId="045F3E7A" w14:textId="77777777" w:rsidR="008959A2" w:rsidRPr="005C56B6" w:rsidRDefault="008959A2" w:rsidP="00D6442C">
            <w:pPr>
              <w:rPr>
                <w:rFonts w:ascii="Arial" w:hAnsi="Arial" w:cs="Arial"/>
                <w:szCs w:val="20"/>
              </w:rPr>
            </w:pPr>
          </w:p>
        </w:tc>
      </w:tr>
      <w:tr w:rsidR="008959A2" w:rsidRPr="005C56B6" w14:paraId="1A66E8AE" w14:textId="77777777">
        <w:trPr>
          <w:trHeight w:val="548"/>
        </w:trPr>
        <w:tc>
          <w:tcPr>
            <w:tcW w:w="4474" w:type="pct"/>
          </w:tcPr>
          <w:p w14:paraId="123BE9C4" w14:textId="77777777" w:rsidR="008959A2" w:rsidRPr="005C56B6" w:rsidRDefault="008959A2" w:rsidP="00D6442C">
            <w:pPr>
              <w:widowControl/>
              <w:tabs>
                <w:tab w:val="left" w:pos="600"/>
              </w:tabs>
              <w:autoSpaceDE w:val="0"/>
              <w:autoSpaceDN w:val="0"/>
              <w:adjustRightInd w:val="0"/>
              <w:rPr>
                <w:rFonts w:ascii="Arial" w:hAnsi="Arial" w:cs="Arial"/>
                <w:b/>
                <w:color w:val="000000"/>
                <w:szCs w:val="20"/>
                <w:lang w:eastAsia="en-US"/>
              </w:rPr>
            </w:pPr>
            <w:r w:rsidRPr="005C56B6">
              <w:rPr>
                <w:rFonts w:ascii="Arial" w:hAnsi="Arial" w:cs="Arial"/>
                <w:b/>
                <w:color w:val="000000"/>
                <w:szCs w:val="20"/>
                <w:lang w:eastAsia="en-US"/>
              </w:rPr>
              <w:t xml:space="preserve">Q14.  </w:t>
            </w:r>
            <w:r w:rsidRPr="005C56B6">
              <w:rPr>
                <w:rFonts w:ascii="Arial" w:hAnsi="Arial" w:cs="Arial"/>
                <w:color w:val="000000"/>
                <w:szCs w:val="20"/>
                <w:lang w:eastAsia="en-US"/>
              </w:rPr>
              <w:t>Do you have any intention of going to live or work in another country in the next three years?</w:t>
            </w:r>
            <w:r>
              <w:rPr>
                <w:rFonts w:ascii="Arial" w:hAnsi="Arial" w:cs="Arial"/>
                <w:color w:val="000000"/>
                <w:szCs w:val="20"/>
                <w:lang w:eastAsia="en-US"/>
              </w:rPr>
              <w:t xml:space="preserve">     </w:t>
            </w:r>
            <w:r w:rsidRPr="005C56B6">
              <w:rPr>
                <w:rFonts w:ascii="Arial" w:hAnsi="Arial" w:cs="Arial"/>
                <w:color w:val="000000"/>
                <w:szCs w:val="20"/>
                <w:lang w:eastAsia="en-US"/>
              </w:rPr>
              <w:t xml:space="preserve">(1) Yes                           (2) No                     </w:t>
            </w:r>
            <w:r w:rsidRPr="005C56B6">
              <w:rPr>
                <w:rFonts w:ascii="Arial" w:hAnsi="Arial" w:cs="Arial"/>
              </w:rPr>
              <w:t>(88) DK    (98) DA</w:t>
            </w:r>
            <w:r w:rsidRPr="005C56B6">
              <w:rPr>
                <w:rFonts w:ascii="Arial" w:hAnsi="Arial" w:cs="Arial"/>
                <w:b/>
              </w:rPr>
              <w:t xml:space="preserve">      </w:t>
            </w:r>
          </w:p>
        </w:tc>
        <w:tc>
          <w:tcPr>
            <w:tcW w:w="526" w:type="pct"/>
          </w:tcPr>
          <w:p w14:paraId="1F83B296" w14:textId="77777777" w:rsidR="008959A2" w:rsidRPr="005C56B6" w:rsidRDefault="008959A2" w:rsidP="00D6442C">
            <w:pPr>
              <w:rPr>
                <w:rFonts w:ascii="Arial" w:hAnsi="Arial" w:cs="Arial"/>
                <w:szCs w:val="20"/>
              </w:rPr>
            </w:pPr>
          </w:p>
        </w:tc>
      </w:tr>
      <w:tr w:rsidR="008959A2" w:rsidRPr="005C56B6" w14:paraId="58B026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0"/>
        </w:trPr>
        <w:tc>
          <w:tcPr>
            <w:tcW w:w="4474" w:type="pct"/>
            <w:tcBorders>
              <w:top w:val="dotted" w:sz="4" w:space="0" w:color="auto"/>
              <w:left w:val="dotted" w:sz="4" w:space="0" w:color="auto"/>
              <w:bottom w:val="dotted" w:sz="4" w:space="0" w:color="auto"/>
              <w:right w:val="dotted" w:sz="4" w:space="0" w:color="auto"/>
            </w:tcBorders>
          </w:tcPr>
          <w:p w14:paraId="78F919EC"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b/>
                <w:color w:val="000000"/>
                <w:szCs w:val="20"/>
                <w:lang w:eastAsia="en-US"/>
              </w:rPr>
              <w:t xml:space="preserve">Q10D. </w:t>
            </w:r>
            <w:r w:rsidRPr="005C56B6">
              <w:rPr>
                <w:rFonts w:ascii="Arial" w:hAnsi="Arial" w:cs="Arial"/>
              </w:rPr>
              <w:t>T</w:t>
            </w:r>
            <w:r>
              <w:rPr>
                <w:rFonts w:ascii="Arial" w:hAnsi="Arial" w:cs="Arial"/>
              </w:rPr>
              <w:t xml:space="preserve">he salary that you receive and </w:t>
            </w:r>
            <w:r w:rsidRPr="005C56B6">
              <w:rPr>
                <w:rFonts w:ascii="Arial" w:hAnsi="Arial" w:cs="Arial"/>
              </w:rPr>
              <w:t xml:space="preserve">total household income: </w:t>
            </w:r>
            <w:r w:rsidRPr="005C56B6">
              <w:rPr>
                <w:rFonts w:ascii="Arial" w:hAnsi="Arial" w:cs="Arial"/>
                <w:b/>
              </w:rPr>
              <w:t>[Read the options]</w:t>
            </w:r>
          </w:p>
          <w:p w14:paraId="07647437"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(1) Is good enough for you and you can save from it                                                </w:t>
            </w:r>
          </w:p>
          <w:p w14:paraId="33CB10A9"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(2) Is just enough for you, so that you do not have major problems                                    </w:t>
            </w:r>
          </w:p>
          <w:p w14:paraId="104B0375"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(3) Is not enough for you and you are stretched                       </w:t>
            </w:r>
          </w:p>
          <w:p w14:paraId="28D04DBD"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(4) Is not enough for you and you are having a hard time        </w:t>
            </w:r>
          </w:p>
          <w:p w14:paraId="5A4301E8" w14:textId="77777777" w:rsidR="008959A2" w:rsidRDefault="008959A2" w:rsidP="00D6442C">
            <w:pPr>
              <w:rPr>
                <w:rFonts w:ascii="Arial" w:hAnsi="Arial" w:cs="Arial"/>
              </w:rPr>
            </w:pPr>
            <w:r w:rsidRPr="005C56B6">
              <w:rPr>
                <w:rFonts w:ascii="Arial" w:hAnsi="Arial" w:cs="Arial"/>
              </w:rPr>
              <w:t>(88)</w:t>
            </w:r>
            <w:r w:rsidRPr="005C56B6">
              <w:rPr>
                <w:rFonts w:ascii="Arial" w:hAnsi="Arial" w:cs="Arial"/>
                <w:b/>
              </w:rPr>
              <w:t xml:space="preserve"> [Don’t read]</w:t>
            </w:r>
            <w:r w:rsidRPr="005C56B6">
              <w:rPr>
                <w:rFonts w:ascii="Arial" w:hAnsi="Arial" w:cs="Arial"/>
              </w:rPr>
              <w:t xml:space="preserve"> DK     </w:t>
            </w:r>
          </w:p>
          <w:p w14:paraId="57AD0E9A" w14:textId="77777777" w:rsidR="008959A2" w:rsidRPr="005C56B6" w:rsidRDefault="008959A2" w:rsidP="00D6442C">
            <w:pPr>
              <w:rPr>
                <w:rFonts w:ascii="Arial" w:hAnsi="Arial" w:cs="Arial"/>
                <w:b/>
                <w:bCs/>
                <w:szCs w:val="20"/>
              </w:rPr>
            </w:pPr>
            <w:r w:rsidRPr="005C56B6">
              <w:rPr>
                <w:rFonts w:ascii="Arial" w:hAnsi="Arial" w:cs="Arial"/>
              </w:rPr>
              <w:t>(98)</w:t>
            </w:r>
            <w:r w:rsidRPr="005C56B6">
              <w:rPr>
                <w:rFonts w:ascii="Arial" w:hAnsi="Arial" w:cs="Arial"/>
                <w:b/>
              </w:rPr>
              <w:t xml:space="preserve"> [Don’t read]</w:t>
            </w:r>
            <w:r w:rsidRPr="005C56B6">
              <w:rPr>
                <w:rFonts w:ascii="Arial" w:hAnsi="Arial" w:cs="Arial"/>
              </w:rPr>
              <w:t xml:space="preserve"> DA</w:t>
            </w:r>
            <w:r w:rsidRPr="005C56B6">
              <w:rPr>
                <w:rFonts w:ascii="Arial" w:hAnsi="Arial" w:cs="Arial"/>
                <w:b/>
              </w:rPr>
              <w:t xml:space="preserve">   </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tcPr>
          <w:p w14:paraId="25160450" w14:textId="77777777" w:rsidR="008959A2" w:rsidRPr="005C56B6" w:rsidRDefault="008959A2" w:rsidP="00D6442C">
            <w:pPr>
              <w:rPr>
                <w:rFonts w:ascii="Arial" w:hAnsi="Arial" w:cs="Arial"/>
                <w:szCs w:val="20"/>
                <w:highlight w:val="yellow"/>
              </w:rPr>
            </w:pPr>
          </w:p>
        </w:tc>
      </w:tr>
      <w:tr w:rsidR="008959A2" w:rsidRPr="005C56B6" w14:paraId="2D23BDA9" w14:textId="77777777">
        <w:trPr>
          <w:trHeight w:val="760"/>
        </w:trPr>
        <w:tc>
          <w:tcPr>
            <w:tcW w:w="4474" w:type="pct"/>
          </w:tcPr>
          <w:p w14:paraId="78CCCFEC"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Q10E. </w:t>
            </w:r>
            <w:r w:rsidRPr="005C56B6">
              <w:rPr>
                <w:rFonts w:ascii="Arial" w:hAnsi="Arial" w:cs="Arial"/>
                <w:color w:val="000000"/>
                <w:szCs w:val="20"/>
                <w:lang w:eastAsia="en-US"/>
              </w:rPr>
              <w:t xml:space="preserve">Over the past two years, has the income of your household:  </w:t>
            </w:r>
            <w:r w:rsidRPr="005C56B6">
              <w:rPr>
                <w:rFonts w:ascii="Arial" w:hAnsi="Arial" w:cs="Arial"/>
                <w:b/>
                <w:color w:val="000000"/>
                <w:szCs w:val="20"/>
                <w:lang w:eastAsia="en-US"/>
              </w:rPr>
              <w:t>[Read options]</w:t>
            </w:r>
          </w:p>
          <w:p w14:paraId="645187F2" w14:textId="77777777" w:rsidR="008959A2" w:rsidRPr="005C56B6" w:rsidRDefault="008959A2" w:rsidP="00D6442C">
            <w:pPr>
              <w:pStyle w:val="ListParagraph"/>
              <w:tabs>
                <w:tab w:val="left" w:pos="0"/>
              </w:tabs>
              <w:spacing w:line="276" w:lineRule="auto"/>
              <w:ind w:left="0"/>
              <w:rPr>
                <w:rFonts w:ascii="Arial" w:hAnsi="Arial" w:cs="Arial"/>
                <w:color w:val="000000"/>
                <w:sz w:val="20"/>
                <w:szCs w:val="20"/>
              </w:rPr>
            </w:pPr>
            <w:r w:rsidRPr="005C56B6">
              <w:rPr>
                <w:rFonts w:ascii="Arial" w:hAnsi="Arial" w:cs="Arial"/>
                <w:color w:val="000000"/>
                <w:sz w:val="20"/>
                <w:szCs w:val="20"/>
              </w:rPr>
              <w:t>(1) Increased?</w:t>
            </w:r>
            <w:r w:rsidRPr="005C56B6">
              <w:rPr>
                <w:rFonts w:ascii="Arial" w:hAnsi="Arial" w:cs="Arial"/>
                <w:b/>
                <w:color w:val="000000"/>
                <w:sz w:val="20"/>
                <w:szCs w:val="20"/>
              </w:rPr>
              <w:t xml:space="preserve"> </w:t>
            </w:r>
          </w:p>
          <w:p w14:paraId="26D92875" w14:textId="77777777" w:rsidR="008959A2" w:rsidRPr="005C56B6" w:rsidRDefault="008959A2" w:rsidP="00D6442C">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(2) Remained the same?  </w:t>
            </w:r>
          </w:p>
          <w:p w14:paraId="73F1C64D" w14:textId="77777777" w:rsidR="008959A2" w:rsidRPr="005C56B6" w:rsidRDefault="008959A2" w:rsidP="00D6442C">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(3) Decreased? </w:t>
            </w:r>
          </w:p>
          <w:p w14:paraId="1D5161D9" w14:textId="77777777" w:rsidR="008959A2" w:rsidRPr="005C56B6" w:rsidRDefault="008959A2" w:rsidP="00D6442C">
            <w:pPr>
              <w:pStyle w:val="ListParagraph"/>
              <w:tabs>
                <w:tab w:val="left" w:pos="0"/>
              </w:tabs>
              <w:spacing w:line="276" w:lineRule="auto"/>
              <w:ind w:left="0"/>
              <w:rPr>
                <w:rFonts w:ascii="Arial" w:hAnsi="Arial" w:cs="Arial"/>
                <w:b/>
                <w:color w:val="000000"/>
                <w:sz w:val="20"/>
                <w:szCs w:val="20"/>
              </w:rPr>
            </w:pPr>
            <w:r w:rsidRPr="005C56B6">
              <w:rPr>
                <w:rFonts w:ascii="Arial" w:hAnsi="Arial" w:cs="Arial"/>
                <w:sz w:val="20"/>
                <w:szCs w:val="20"/>
              </w:rPr>
              <w:t>(88) DK</w:t>
            </w:r>
            <w:r w:rsidRPr="005C56B6">
              <w:rPr>
                <w:rFonts w:ascii="Arial" w:hAnsi="Arial" w:cs="Arial"/>
                <w:b/>
                <w:color w:val="000000"/>
                <w:sz w:val="20"/>
                <w:szCs w:val="20"/>
              </w:rPr>
              <w:t xml:space="preserve">                  </w:t>
            </w:r>
            <w:r w:rsidRPr="005C56B6">
              <w:rPr>
                <w:rFonts w:ascii="Arial" w:hAnsi="Arial" w:cs="Arial"/>
                <w:sz w:val="20"/>
                <w:szCs w:val="20"/>
              </w:rPr>
              <w:t xml:space="preserve">    (98) DA</w:t>
            </w:r>
          </w:p>
        </w:tc>
        <w:tc>
          <w:tcPr>
            <w:tcW w:w="526" w:type="pct"/>
          </w:tcPr>
          <w:p w14:paraId="56238EA2" w14:textId="77777777" w:rsidR="008959A2" w:rsidRPr="005C56B6" w:rsidRDefault="008959A2" w:rsidP="00D6442C">
            <w:pPr>
              <w:rPr>
                <w:rFonts w:ascii="Arial" w:hAnsi="Arial" w:cs="Arial"/>
                <w:szCs w:val="20"/>
              </w:rPr>
            </w:pPr>
          </w:p>
        </w:tc>
      </w:tr>
    </w:tbl>
    <w:p w14:paraId="4F2FC9F2"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03A22C3A" w14:textId="77777777">
        <w:trPr>
          <w:trHeight w:val="567"/>
        </w:trPr>
        <w:tc>
          <w:tcPr>
            <w:tcW w:w="4474" w:type="pct"/>
          </w:tcPr>
          <w:p w14:paraId="776322AD" w14:textId="77777777" w:rsidR="008959A2" w:rsidRPr="005C56B6" w:rsidRDefault="008959A2" w:rsidP="00D6442C">
            <w:pPr>
              <w:rPr>
                <w:rFonts w:ascii="Arial" w:hAnsi="Arial" w:cs="Arial"/>
                <w:b/>
                <w:bCs/>
                <w:szCs w:val="20"/>
              </w:rPr>
            </w:pPr>
            <w:r w:rsidRPr="005C56B6">
              <w:rPr>
                <w:rFonts w:ascii="Arial" w:hAnsi="Arial" w:cs="Arial"/>
                <w:b/>
                <w:bCs/>
                <w:szCs w:val="20"/>
              </w:rPr>
              <w:t>Q11</w:t>
            </w:r>
            <w:r>
              <w:rPr>
                <w:rFonts w:ascii="Arial" w:hAnsi="Arial" w:cs="Arial"/>
                <w:b/>
                <w:bCs/>
                <w:szCs w:val="20"/>
              </w:rPr>
              <w:t>n</w:t>
            </w:r>
            <w:r w:rsidRPr="00F21DDF">
              <w:rPr>
                <w:rFonts w:ascii="Arial" w:hAnsi="Arial" w:cs="Arial"/>
                <w:b/>
                <w:szCs w:val="20"/>
              </w:rPr>
              <w:t>.</w:t>
            </w:r>
            <w:r w:rsidRPr="005C56B6">
              <w:rPr>
                <w:rFonts w:ascii="Arial" w:hAnsi="Arial" w:cs="Arial"/>
                <w:szCs w:val="20"/>
              </w:rPr>
              <w:t xml:space="preserve"> What is your </w:t>
            </w:r>
            <w:r w:rsidRPr="005C56B6">
              <w:rPr>
                <w:rFonts w:ascii="Arial" w:hAnsi="Arial"/>
              </w:rPr>
              <w:t>marital</w:t>
            </w:r>
            <w:r w:rsidRPr="005C56B6">
              <w:rPr>
                <w:rFonts w:ascii="Arial" w:hAnsi="Arial" w:cs="Arial"/>
                <w:szCs w:val="20"/>
              </w:rPr>
              <w:t xml:space="preserve"> status? </w:t>
            </w:r>
            <w:r w:rsidRPr="005C56B6">
              <w:rPr>
                <w:rFonts w:ascii="Arial" w:hAnsi="Arial" w:cs="Arial"/>
                <w:b/>
                <w:bCs/>
                <w:iCs/>
                <w:szCs w:val="20"/>
              </w:rPr>
              <w:t>[Read options]</w:t>
            </w:r>
          </w:p>
          <w:p w14:paraId="313637EA" w14:textId="77777777" w:rsidR="008959A2" w:rsidRPr="005C56B6" w:rsidRDefault="008959A2" w:rsidP="00D6442C">
            <w:pPr>
              <w:rPr>
                <w:rFonts w:ascii="Arial" w:hAnsi="Arial" w:cs="Arial"/>
                <w:szCs w:val="20"/>
              </w:rPr>
            </w:pPr>
            <w:r w:rsidRPr="005C56B6">
              <w:rPr>
                <w:rFonts w:ascii="Arial" w:hAnsi="Arial" w:cs="Arial"/>
                <w:szCs w:val="20"/>
              </w:rPr>
              <w:t xml:space="preserve">(1) Single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(2) Married                              </w:t>
            </w:r>
          </w:p>
          <w:p w14:paraId="080BE999" w14:textId="77777777" w:rsidR="008959A2" w:rsidRPr="005C56B6" w:rsidRDefault="008959A2" w:rsidP="00D6442C">
            <w:pPr>
              <w:rPr>
                <w:rFonts w:ascii="Arial" w:hAnsi="Arial" w:cs="Arial"/>
                <w:b/>
                <w:szCs w:val="20"/>
              </w:rPr>
            </w:pPr>
            <w:r w:rsidRPr="005C56B6">
              <w:rPr>
                <w:rFonts w:ascii="Arial" w:hAnsi="Arial" w:cs="Arial"/>
                <w:szCs w:val="20"/>
              </w:rPr>
              <w:t>(3) Common law marriage</w:t>
            </w:r>
            <w:r>
              <w:rPr>
                <w:rFonts w:ascii="Arial" w:hAnsi="Arial" w:cs="Arial"/>
                <w:szCs w:val="20"/>
              </w:rPr>
              <w:t xml:space="preserve"> (Living together)</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(4) Divorced </w:t>
            </w:r>
            <w:r w:rsidRPr="005C56B6">
              <w:rPr>
                <w:rFonts w:ascii="Arial" w:hAnsi="Arial" w:cs="Arial"/>
                <w:b/>
                <w:szCs w:val="20"/>
              </w:rPr>
              <w:t xml:space="preserve">                </w:t>
            </w:r>
          </w:p>
          <w:p w14:paraId="4C0D410A" w14:textId="77777777" w:rsidR="008959A2" w:rsidRDefault="008959A2" w:rsidP="00D6442C">
            <w:pPr>
              <w:rPr>
                <w:rFonts w:ascii="Arial" w:hAnsi="Arial" w:cs="Arial"/>
                <w:szCs w:val="20"/>
              </w:rPr>
            </w:pPr>
            <w:r w:rsidRPr="005C56B6">
              <w:rPr>
                <w:rFonts w:ascii="Arial" w:hAnsi="Arial" w:cs="Arial"/>
                <w:szCs w:val="20"/>
              </w:rPr>
              <w:t xml:space="preserve">(5) Separated </w:t>
            </w:r>
            <w:r w:rsidRPr="005C56B6">
              <w:rPr>
                <w:rFonts w:ascii="Arial" w:hAnsi="Arial" w:cs="Arial"/>
                <w:b/>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(6) Widowed </w:t>
            </w:r>
          </w:p>
          <w:p w14:paraId="0CBCEAFB" w14:textId="5923096C" w:rsidR="008959A2" w:rsidRPr="005C56B6" w:rsidRDefault="008959A2" w:rsidP="00D6442C">
            <w:pPr>
              <w:rPr>
                <w:rFonts w:ascii="Arial" w:hAnsi="Arial" w:cs="Arial"/>
                <w:szCs w:val="20"/>
              </w:rPr>
            </w:pPr>
            <w:r w:rsidRPr="005C56B6">
              <w:rPr>
                <w:rFonts w:ascii="Arial" w:hAnsi="Arial" w:cs="Arial"/>
              </w:rPr>
              <w:t xml:space="preserve">(88) DK </w:t>
            </w:r>
            <w:r w:rsidRPr="005C56B6">
              <w:rPr>
                <w:rFonts w:ascii="Arial" w:hAnsi="Arial" w:cs="Arial"/>
                <w:b/>
                <w:szCs w:val="20"/>
              </w:rPr>
              <w:t xml:space="preserve">                             </w:t>
            </w:r>
            <w:r w:rsidRPr="005C56B6">
              <w:rPr>
                <w:rFonts w:ascii="Arial" w:hAnsi="Arial" w:cs="Arial"/>
              </w:rPr>
              <w:t xml:space="preserve"> </w:t>
            </w:r>
            <w:r>
              <w:rPr>
                <w:rFonts w:ascii="Arial" w:hAnsi="Arial" w:cs="Arial"/>
              </w:rPr>
              <w:t xml:space="preserve">                </w:t>
            </w:r>
            <w:r w:rsidRPr="005C56B6">
              <w:rPr>
                <w:rFonts w:ascii="Arial" w:hAnsi="Arial" w:cs="Arial"/>
              </w:rPr>
              <w:t xml:space="preserve">  (98) DA</w:t>
            </w:r>
            <w:r w:rsidRPr="005C56B6">
              <w:rPr>
                <w:rFonts w:ascii="Arial" w:hAnsi="Arial" w:cs="Arial"/>
                <w:b/>
              </w:rPr>
              <w:t xml:space="preserve">     </w:t>
            </w:r>
          </w:p>
        </w:tc>
        <w:tc>
          <w:tcPr>
            <w:tcW w:w="526" w:type="pct"/>
            <w:vAlign w:val="center"/>
          </w:tcPr>
          <w:p w14:paraId="468F544F" w14:textId="77777777" w:rsidR="008959A2" w:rsidRPr="005C56B6" w:rsidRDefault="008959A2" w:rsidP="00D6442C">
            <w:pPr>
              <w:rPr>
                <w:rFonts w:ascii="Arial" w:hAnsi="Arial" w:cs="Arial"/>
                <w:szCs w:val="20"/>
              </w:rPr>
            </w:pPr>
          </w:p>
        </w:tc>
      </w:tr>
    </w:tbl>
    <w:p w14:paraId="7F875228" w14:textId="77777777" w:rsidR="006B5C68" w:rsidRDefault="006B5C68"/>
    <w:p w14:paraId="302D666D" w14:textId="77777777" w:rsidR="004C2FB2" w:rsidRDefault="004C2FB2"/>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111DC215" w14:textId="77777777">
        <w:trPr>
          <w:trHeight w:val="280"/>
        </w:trPr>
        <w:tc>
          <w:tcPr>
            <w:tcW w:w="4474" w:type="pct"/>
          </w:tcPr>
          <w:p w14:paraId="0567C55E" w14:textId="77777777" w:rsidR="008959A2" w:rsidRPr="005C56B6" w:rsidRDefault="008959A2" w:rsidP="00D6442C">
            <w:pPr>
              <w:rPr>
                <w:rFonts w:ascii="Arial" w:hAnsi="Arial" w:cs="Arial"/>
                <w:b/>
                <w:bCs/>
                <w:szCs w:val="20"/>
              </w:rPr>
            </w:pPr>
            <w:r w:rsidRPr="005C56B6">
              <w:rPr>
                <w:rFonts w:ascii="Arial" w:hAnsi="Arial" w:cs="Arial"/>
                <w:b/>
                <w:bCs/>
                <w:szCs w:val="20"/>
              </w:rPr>
              <w:lastRenderedPageBreak/>
              <w:t xml:space="preserve">Q12C. </w:t>
            </w:r>
            <w:r w:rsidRPr="005C56B6">
              <w:rPr>
                <w:rFonts w:ascii="Arial" w:hAnsi="Arial" w:cs="Arial"/>
                <w:bCs/>
                <w:szCs w:val="20"/>
              </w:rPr>
              <w:t>How many people in total live in this household at this time?</w:t>
            </w:r>
            <w:r w:rsidRPr="005C56B6">
              <w:rPr>
                <w:rFonts w:ascii="Arial" w:hAnsi="Arial" w:cs="Arial"/>
                <w:b/>
                <w:bCs/>
                <w:szCs w:val="20"/>
              </w:rPr>
              <w:t xml:space="preserve">  ___________         </w:t>
            </w:r>
          </w:p>
          <w:p w14:paraId="790B4BEF" w14:textId="77777777" w:rsidR="008959A2" w:rsidRPr="005C56B6" w:rsidRDefault="008959A2" w:rsidP="00D6442C">
            <w:pPr>
              <w:rPr>
                <w:rFonts w:ascii="Arial" w:hAnsi="Arial" w:cs="Arial"/>
                <w:szCs w:val="20"/>
              </w:rPr>
            </w:pPr>
            <w:r w:rsidRPr="005C56B6">
              <w:rPr>
                <w:rFonts w:ascii="Arial" w:hAnsi="Arial" w:cs="Arial"/>
                <w:szCs w:val="20"/>
              </w:rPr>
              <w:t xml:space="preserve">(88) DK                                (98) DA </w:t>
            </w:r>
          </w:p>
        </w:tc>
        <w:tc>
          <w:tcPr>
            <w:tcW w:w="526" w:type="pct"/>
          </w:tcPr>
          <w:p w14:paraId="416D1725" w14:textId="77777777" w:rsidR="008959A2" w:rsidRPr="005C56B6" w:rsidRDefault="008959A2" w:rsidP="00D6442C">
            <w:pPr>
              <w:rPr>
                <w:rFonts w:ascii="Arial" w:hAnsi="Arial" w:cs="Arial"/>
                <w:b/>
                <w:szCs w:val="20"/>
              </w:rPr>
            </w:pPr>
          </w:p>
        </w:tc>
      </w:tr>
      <w:tr w:rsidR="006D35BB" w:rsidRPr="005C56B6" w14:paraId="1E0F7256" w14:textId="77777777">
        <w:trPr>
          <w:trHeight w:val="280"/>
        </w:trPr>
        <w:tc>
          <w:tcPr>
            <w:tcW w:w="4474" w:type="pct"/>
          </w:tcPr>
          <w:p w14:paraId="3DAB58BA" w14:textId="77777777" w:rsidR="006D35BB" w:rsidRPr="0076740B" w:rsidRDefault="006D35BB" w:rsidP="006D35BB">
            <w:pPr>
              <w:rPr>
                <w:rFonts w:ascii="Arial" w:hAnsi="Arial" w:cs="Arial"/>
                <w:bCs/>
                <w:szCs w:val="20"/>
              </w:rPr>
            </w:pPr>
            <w:r w:rsidRPr="005C56B6">
              <w:rPr>
                <w:rFonts w:ascii="Arial" w:hAnsi="Arial" w:cs="Arial"/>
                <w:b/>
                <w:bCs/>
                <w:szCs w:val="20"/>
              </w:rPr>
              <w:t>Q12B</w:t>
            </w:r>
            <w:r>
              <w:rPr>
                <w:rFonts w:ascii="Arial" w:hAnsi="Arial" w:cs="Arial"/>
                <w:b/>
                <w:bCs/>
                <w:szCs w:val="20"/>
              </w:rPr>
              <w:t>n</w:t>
            </w:r>
            <w:r w:rsidRPr="005C56B6">
              <w:rPr>
                <w:rFonts w:ascii="Arial" w:hAnsi="Arial" w:cs="Arial"/>
                <w:b/>
                <w:bCs/>
                <w:szCs w:val="20"/>
              </w:rPr>
              <w:t xml:space="preserve">. </w:t>
            </w:r>
            <w:r w:rsidRPr="0076740B">
              <w:rPr>
                <w:rFonts w:ascii="Arial" w:hAnsi="Arial" w:cs="Arial"/>
                <w:bCs/>
                <w:szCs w:val="20"/>
              </w:rPr>
              <w:t>How many</w:t>
            </w:r>
            <w:r>
              <w:rPr>
                <w:rFonts w:ascii="Arial" w:hAnsi="Arial" w:cs="Arial"/>
                <w:bCs/>
                <w:szCs w:val="20"/>
              </w:rPr>
              <w:t xml:space="preserve"> </w:t>
            </w:r>
            <w:r w:rsidRPr="0076740B">
              <w:rPr>
                <w:rFonts w:ascii="Arial" w:hAnsi="Arial" w:cs="Arial"/>
                <w:bCs/>
                <w:szCs w:val="20"/>
              </w:rPr>
              <w:t>children under the age of 13 live in this household?</w:t>
            </w:r>
            <w:r>
              <w:rPr>
                <w:rFonts w:ascii="Arial" w:hAnsi="Arial" w:cs="Arial"/>
                <w:bCs/>
                <w:szCs w:val="20"/>
              </w:rPr>
              <w:t xml:space="preserve"> ___</w:t>
            </w:r>
            <w:r w:rsidRPr="0076740B">
              <w:rPr>
                <w:rFonts w:ascii="Arial" w:hAnsi="Arial" w:cs="Arial"/>
                <w:bCs/>
                <w:szCs w:val="20"/>
              </w:rPr>
              <w:t>_____</w:t>
            </w:r>
          </w:p>
          <w:p w14:paraId="71779AC7" w14:textId="77777777" w:rsidR="006D35BB" w:rsidRPr="005C56B6" w:rsidRDefault="006D35BB" w:rsidP="006D35BB">
            <w:pPr>
              <w:rPr>
                <w:rFonts w:ascii="Arial" w:hAnsi="Arial" w:cs="Arial"/>
                <w:b/>
                <w:bCs/>
                <w:szCs w:val="20"/>
              </w:rPr>
            </w:pPr>
            <w:r w:rsidRPr="0076740B">
              <w:rPr>
                <w:rFonts w:ascii="Arial" w:hAnsi="Arial" w:cs="Arial"/>
                <w:bCs/>
                <w:szCs w:val="20"/>
              </w:rPr>
              <w:t xml:space="preserve"> 00 = none,                   (88) DK           (98) DA       </w:t>
            </w:r>
          </w:p>
        </w:tc>
        <w:tc>
          <w:tcPr>
            <w:tcW w:w="526" w:type="pct"/>
          </w:tcPr>
          <w:p w14:paraId="1479C1E0" w14:textId="77777777" w:rsidR="006D35BB" w:rsidRPr="005C56B6" w:rsidRDefault="006D35BB" w:rsidP="00D6442C">
            <w:pPr>
              <w:rPr>
                <w:rFonts w:ascii="Arial" w:hAnsi="Arial" w:cs="Arial"/>
                <w:b/>
                <w:szCs w:val="20"/>
              </w:rPr>
            </w:pPr>
          </w:p>
        </w:tc>
      </w:tr>
    </w:tbl>
    <w:p w14:paraId="51A21D6A"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1183233F" w14:textId="77777777">
        <w:trPr>
          <w:trHeight w:val="291"/>
        </w:trPr>
        <w:tc>
          <w:tcPr>
            <w:tcW w:w="4474" w:type="pct"/>
          </w:tcPr>
          <w:p w14:paraId="534F52FC" w14:textId="77777777" w:rsidR="008959A2" w:rsidRPr="005C56B6" w:rsidRDefault="008959A2" w:rsidP="00D6442C">
            <w:pPr>
              <w:rPr>
                <w:rFonts w:ascii="Arial" w:hAnsi="Arial" w:cs="Arial"/>
                <w:b/>
                <w:szCs w:val="20"/>
              </w:rPr>
            </w:pPr>
            <w:r w:rsidRPr="005C56B6">
              <w:rPr>
                <w:rFonts w:ascii="Arial" w:hAnsi="Arial" w:cs="Arial"/>
                <w:b/>
                <w:bCs/>
                <w:szCs w:val="20"/>
              </w:rPr>
              <w:t>Q12</w:t>
            </w:r>
            <w:r w:rsidRPr="005C56B6">
              <w:rPr>
                <w:rFonts w:ascii="Arial" w:hAnsi="Arial" w:cs="Arial"/>
                <w:szCs w:val="20"/>
              </w:rPr>
              <w:t>. Do you have children? How many?</w:t>
            </w:r>
            <w:r w:rsidR="006D35BB" w:rsidRPr="0076740B">
              <w:rPr>
                <w:rFonts w:ascii="Arial" w:hAnsi="Arial" w:cs="Arial"/>
                <w:b/>
                <w:szCs w:val="20"/>
              </w:rPr>
              <w:t xml:space="preserve"> [Include all </w:t>
            </w:r>
            <w:r w:rsidR="006D35BB">
              <w:rPr>
                <w:rFonts w:ascii="Arial" w:hAnsi="Arial" w:cs="Arial"/>
                <w:b/>
                <w:szCs w:val="20"/>
              </w:rPr>
              <w:t xml:space="preserve">respondent’s </w:t>
            </w:r>
            <w:r w:rsidR="006D35BB" w:rsidRPr="0076740B">
              <w:rPr>
                <w:rFonts w:ascii="Arial" w:hAnsi="Arial" w:cs="Arial"/>
                <w:b/>
                <w:szCs w:val="20"/>
              </w:rPr>
              <w:t>children]</w:t>
            </w:r>
            <w:r w:rsidR="006D35BB" w:rsidRPr="005C56B6">
              <w:rPr>
                <w:rFonts w:ascii="Arial" w:hAnsi="Arial" w:cs="Arial"/>
                <w:szCs w:val="20"/>
              </w:rPr>
              <w:t xml:space="preserve"> </w:t>
            </w:r>
            <w:r w:rsidRPr="005C56B6">
              <w:rPr>
                <w:rFonts w:ascii="Arial" w:hAnsi="Arial" w:cs="Arial"/>
                <w:szCs w:val="20"/>
              </w:rPr>
              <w:t xml:space="preserve">__________________ </w:t>
            </w:r>
          </w:p>
          <w:p w14:paraId="252F6178" w14:textId="77777777" w:rsidR="008959A2" w:rsidRPr="005C56B6" w:rsidRDefault="008959A2" w:rsidP="006D35BB">
            <w:pPr>
              <w:rPr>
                <w:rFonts w:ascii="Arial" w:hAnsi="Arial" w:cs="Arial"/>
                <w:szCs w:val="20"/>
              </w:rPr>
            </w:pPr>
            <w:r w:rsidRPr="005C56B6">
              <w:rPr>
                <w:rFonts w:ascii="Arial" w:hAnsi="Arial" w:cs="Arial"/>
                <w:b/>
                <w:szCs w:val="20"/>
              </w:rPr>
              <w:t>(00 = none)</w:t>
            </w:r>
            <w:r w:rsidRPr="005C56B6">
              <w:rPr>
                <w:rFonts w:ascii="Arial" w:hAnsi="Arial" w:cs="Arial"/>
                <w:szCs w:val="20"/>
              </w:rPr>
              <w:t xml:space="preserve">                          </w:t>
            </w:r>
            <w:r w:rsidRPr="005C56B6">
              <w:rPr>
                <w:rFonts w:ascii="Arial" w:hAnsi="Arial" w:cs="Arial"/>
              </w:rPr>
              <w:t>(88) DK                   (98) DA</w:t>
            </w:r>
            <w:r w:rsidRPr="005C56B6">
              <w:rPr>
                <w:rFonts w:ascii="Arial" w:hAnsi="Arial" w:cs="Arial"/>
                <w:b/>
              </w:rPr>
              <w:t xml:space="preserve">      </w:t>
            </w:r>
          </w:p>
        </w:tc>
        <w:tc>
          <w:tcPr>
            <w:tcW w:w="526" w:type="pct"/>
            <w:vAlign w:val="center"/>
          </w:tcPr>
          <w:p w14:paraId="25BAFCDB" w14:textId="77777777" w:rsidR="008959A2" w:rsidRPr="005C56B6" w:rsidRDefault="008959A2" w:rsidP="00D6442C">
            <w:pPr>
              <w:rPr>
                <w:rFonts w:ascii="Arial" w:hAnsi="Arial" w:cs="Arial"/>
                <w:szCs w:val="20"/>
              </w:rPr>
            </w:pPr>
          </w:p>
        </w:tc>
      </w:tr>
      <w:tr w:rsidR="008959A2" w:rsidRPr="005C56B6" w14:paraId="39D667BC" w14:textId="77777777">
        <w:trPr>
          <w:trHeight w:val="280"/>
        </w:trPr>
        <w:tc>
          <w:tcPr>
            <w:tcW w:w="4474" w:type="pct"/>
          </w:tcPr>
          <w:p w14:paraId="6EEBD883" w14:textId="77777777" w:rsidR="008959A2" w:rsidRPr="005C56B6" w:rsidRDefault="008959A2" w:rsidP="00D6442C">
            <w:pPr>
              <w:keepNext/>
              <w:rPr>
                <w:rFonts w:ascii="Arial" w:hAnsi="Arial" w:cs="Arial"/>
                <w:szCs w:val="20"/>
              </w:rPr>
            </w:pPr>
            <w:r w:rsidRPr="005C56B6">
              <w:rPr>
                <w:rFonts w:ascii="Arial" w:hAnsi="Arial" w:cs="Arial"/>
                <w:b/>
                <w:bCs/>
                <w:szCs w:val="20"/>
              </w:rPr>
              <w:t>ETID</w:t>
            </w:r>
            <w:r w:rsidRPr="005C56B6">
              <w:rPr>
                <w:rFonts w:ascii="Arial" w:hAnsi="Arial" w:cs="Arial"/>
                <w:b/>
                <w:szCs w:val="20"/>
              </w:rPr>
              <w:t xml:space="preserve">.  </w:t>
            </w:r>
            <w:r w:rsidRPr="005C56B6">
              <w:rPr>
                <w:rFonts w:ascii="Arial" w:hAnsi="Arial" w:cs="Arial"/>
                <w:szCs w:val="20"/>
              </w:rPr>
              <w:t>Do you consider yourself white, m</w:t>
            </w:r>
            <w:r w:rsidR="005E0787">
              <w:rPr>
                <w:rFonts w:ascii="Arial" w:hAnsi="Arial" w:cs="Arial"/>
                <w:szCs w:val="20"/>
              </w:rPr>
              <w:t>ixed</w:t>
            </w:r>
            <w:r w:rsidRPr="005C56B6">
              <w:rPr>
                <w:rFonts w:ascii="Arial" w:hAnsi="Arial" w:cs="Arial"/>
                <w:szCs w:val="20"/>
              </w:rPr>
              <w:t xml:space="preserve">, indigenous, black, </w:t>
            </w:r>
            <w:r w:rsidR="005E0787">
              <w:rPr>
                <w:rFonts w:ascii="Arial" w:hAnsi="Arial" w:cs="Arial"/>
                <w:szCs w:val="20"/>
              </w:rPr>
              <w:t xml:space="preserve">Indian, Chinese, Syrian/Lebanese, </w:t>
            </w:r>
            <w:r w:rsidR="005E0787" w:rsidRPr="0041013B">
              <w:rPr>
                <w:rFonts w:ascii="Arial" w:hAnsi="Arial" w:cs="Arial"/>
                <w:szCs w:val="20"/>
              </w:rPr>
              <w:t>or of another race</w:t>
            </w:r>
            <w:r w:rsidRPr="005C56B6">
              <w:rPr>
                <w:rFonts w:ascii="Arial" w:hAnsi="Arial" w:cs="Arial"/>
                <w:szCs w:val="20"/>
              </w:rPr>
              <w:t>?</w:t>
            </w:r>
            <w:r w:rsidRPr="005C56B6">
              <w:rPr>
                <w:rFonts w:ascii="Arial" w:hAnsi="Arial" w:cs="Arial"/>
                <w:b/>
                <w:szCs w:val="20"/>
              </w:rPr>
              <w:t xml:space="preserve"> [If respondent says Afro-</w:t>
            </w:r>
            <w:r w:rsidR="005E0787">
              <w:rPr>
                <w:rFonts w:ascii="Arial" w:hAnsi="Arial" w:cs="Arial"/>
                <w:b/>
                <w:szCs w:val="20"/>
              </w:rPr>
              <w:t xml:space="preserve"> Trinidadian</w:t>
            </w:r>
            <w:r w:rsidRPr="005C56B6">
              <w:rPr>
                <w:rFonts w:ascii="Arial" w:hAnsi="Arial" w:cs="Arial"/>
                <w:b/>
                <w:szCs w:val="20"/>
              </w:rPr>
              <w:t>, mark (4) Black]</w:t>
            </w:r>
          </w:p>
          <w:p w14:paraId="68DE155F" w14:textId="77777777" w:rsidR="008959A2" w:rsidRPr="005C56B6" w:rsidRDefault="008959A2" w:rsidP="00D6442C">
            <w:pPr>
              <w:pStyle w:val="BodyTextIndent"/>
              <w:spacing w:after="0"/>
              <w:ind w:left="0"/>
              <w:jc w:val="both"/>
              <w:rPr>
                <w:rFonts w:ascii="Arial" w:hAnsi="Arial" w:cs="Arial"/>
                <w:szCs w:val="20"/>
              </w:rPr>
            </w:pPr>
            <w:r w:rsidRPr="005C56B6">
              <w:rPr>
                <w:rFonts w:ascii="Arial" w:hAnsi="Arial" w:cs="Arial"/>
                <w:szCs w:val="20"/>
              </w:rPr>
              <w:t>(1) White               (2) M</w:t>
            </w:r>
            <w:r w:rsidR="005E0787">
              <w:rPr>
                <w:rFonts w:ascii="Arial" w:hAnsi="Arial" w:cs="Arial"/>
                <w:szCs w:val="20"/>
              </w:rPr>
              <w:t>ixed</w:t>
            </w:r>
            <w:r w:rsidRPr="005C56B6">
              <w:rPr>
                <w:rFonts w:ascii="Arial" w:hAnsi="Arial" w:cs="Arial"/>
                <w:szCs w:val="20"/>
              </w:rPr>
              <w:t xml:space="preserve">           (3) Indigenous          (4) Black </w:t>
            </w:r>
          </w:p>
          <w:p w14:paraId="2AE6BA0D" w14:textId="77777777" w:rsidR="005E0787" w:rsidRDefault="005E0787" w:rsidP="005E0787">
            <w:pPr>
              <w:rPr>
                <w:rFonts w:ascii="Arial" w:hAnsi="Arial" w:cs="Arial"/>
              </w:rPr>
            </w:pPr>
            <w:r w:rsidRPr="00FC0ECA">
              <w:rPr>
                <w:rFonts w:ascii="Arial" w:hAnsi="Arial" w:cs="Arial"/>
                <w:szCs w:val="20"/>
              </w:rPr>
              <w:t xml:space="preserve">(6) Indian     (9) Chinese  </w:t>
            </w:r>
            <w:r>
              <w:rPr>
                <w:rFonts w:ascii="Arial" w:hAnsi="Arial" w:cs="Arial"/>
                <w:szCs w:val="20"/>
              </w:rPr>
              <w:t xml:space="preserve">          </w:t>
            </w:r>
            <w:r w:rsidRPr="00FC0ECA">
              <w:rPr>
                <w:rFonts w:ascii="Arial" w:hAnsi="Arial" w:cs="Arial"/>
                <w:szCs w:val="20"/>
              </w:rPr>
              <w:t xml:space="preserve"> (10) Syrian/Lebanese</w:t>
            </w:r>
            <w:r w:rsidR="008959A2" w:rsidRPr="005C56B6">
              <w:rPr>
                <w:rFonts w:ascii="Arial" w:hAnsi="Arial" w:cs="Arial"/>
                <w:szCs w:val="20"/>
              </w:rPr>
              <w:t xml:space="preserve"> </w:t>
            </w:r>
            <w:r w:rsidR="008959A2" w:rsidRPr="005C56B6">
              <w:rPr>
                <w:rFonts w:ascii="Arial" w:hAnsi="Arial"/>
              </w:rPr>
              <w:t xml:space="preserve">          (</w:t>
            </w:r>
            <w:r w:rsidR="008959A2" w:rsidRPr="005C56B6">
              <w:rPr>
                <w:rFonts w:ascii="Arial" w:hAnsi="Arial" w:cs="Arial"/>
              </w:rPr>
              <w:t xml:space="preserve">7) Other                  </w:t>
            </w:r>
          </w:p>
          <w:p w14:paraId="707C44B5" w14:textId="77777777" w:rsidR="008959A2" w:rsidRPr="005C56B6" w:rsidRDefault="008959A2" w:rsidP="005E0787">
            <w:pPr>
              <w:rPr>
                <w:rFonts w:ascii="Arial" w:hAnsi="Arial" w:cs="Arial"/>
                <w:b/>
                <w:bCs/>
                <w:szCs w:val="20"/>
                <w:highlight w:val="lightGray"/>
              </w:rPr>
            </w:pPr>
            <w:r w:rsidRPr="005C56B6">
              <w:rPr>
                <w:rFonts w:ascii="Arial" w:hAnsi="Arial" w:cs="Arial"/>
              </w:rPr>
              <w:t>(88) DK                          (98) DA</w:t>
            </w:r>
            <w:r w:rsidRPr="005C56B6">
              <w:rPr>
                <w:rFonts w:ascii="Arial" w:hAnsi="Arial" w:cs="Arial"/>
                <w:b/>
              </w:rPr>
              <w:t xml:space="preserve">      </w:t>
            </w:r>
          </w:p>
        </w:tc>
        <w:tc>
          <w:tcPr>
            <w:tcW w:w="526" w:type="pct"/>
            <w:vAlign w:val="center"/>
          </w:tcPr>
          <w:p w14:paraId="6A64D899" w14:textId="77777777" w:rsidR="008959A2" w:rsidRPr="005C56B6" w:rsidRDefault="008959A2" w:rsidP="00D6442C">
            <w:pPr>
              <w:rPr>
                <w:rFonts w:ascii="Arial" w:hAnsi="Arial" w:cs="Arial"/>
                <w:szCs w:val="20"/>
                <w:highlight w:val="lightGray"/>
              </w:rPr>
            </w:pPr>
          </w:p>
        </w:tc>
      </w:tr>
    </w:tbl>
    <w:p w14:paraId="71565E54"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8959A2" w:rsidRPr="005C56B6" w14:paraId="1DD5603B" w14:textId="77777777">
        <w:trPr>
          <w:trHeight w:val="1115"/>
        </w:trPr>
        <w:tc>
          <w:tcPr>
            <w:tcW w:w="4474" w:type="pct"/>
          </w:tcPr>
          <w:p w14:paraId="196D9DDA" w14:textId="77777777" w:rsidR="008959A2" w:rsidRPr="005C56B6" w:rsidRDefault="008959A2" w:rsidP="00D6442C">
            <w:pPr>
              <w:widowControl/>
              <w:rPr>
                <w:rFonts w:ascii="Arial" w:hAnsi="Arial" w:cs="Arial"/>
              </w:rPr>
            </w:pPr>
            <w:r w:rsidRPr="005C56B6">
              <w:rPr>
                <w:rFonts w:ascii="Arial" w:hAnsi="Arial" w:cs="Arial"/>
                <w:b/>
              </w:rPr>
              <w:t>LENG1.</w:t>
            </w:r>
            <w:r w:rsidRPr="005C56B6">
              <w:rPr>
                <w:rFonts w:ascii="Arial" w:hAnsi="Arial" w:cs="Arial"/>
              </w:rPr>
              <w:t xml:space="preserve"> What is your mother tongue, that is, the language you spoke first at home when you were a child? </w:t>
            </w:r>
            <w:r w:rsidRPr="005C56B6">
              <w:rPr>
                <w:rFonts w:ascii="Arial" w:hAnsi="Arial" w:cs="Arial"/>
                <w:b/>
                <w:bCs/>
              </w:rPr>
              <w:t>[Mark only one answer] [Do not read the options]</w:t>
            </w:r>
          </w:p>
          <w:p w14:paraId="1D4D65E0" w14:textId="77777777" w:rsidR="005E0787" w:rsidRPr="00DC1F48" w:rsidRDefault="005E0787" w:rsidP="005E0787">
            <w:pPr>
              <w:keepNext/>
              <w:ind w:right="461"/>
              <w:rPr>
                <w:rFonts w:ascii="Arial" w:hAnsi="Arial" w:cs="Arial"/>
                <w:snapToGrid w:val="0"/>
                <w:szCs w:val="20"/>
              </w:rPr>
            </w:pPr>
            <w:r w:rsidRPr="00DC1F48">
              <w:rPr>
                <w:rFonts w:ascii="Arial" w:hAnsi="Arial" w:cs="Arial"/>
                <w:snapToGrid w:val="0"/>
                <w:szCs w:val="20"/>
              </w:rPr>
              <w:t xml:space="preserve">(2501) English </w:t>
            </w:r>
          </w:p>
          <w:p w14:paraId="3D4A0643" w14:textId="77777777" w:rsidR="005E0787" w:rsidRPr="00DC1F48" w:rsidRDefault="005E0787" w:rsidP="005E0787">
            <w:pPr>
              <w:keepNext/>
              <w:ind w:right="461"/>
              <w:rPr>
                <w:rFonts w:ascii="Arial" w:hAnsi="Arial" w:cs="Arial"/>
                <w:snapToGrid w:val="0"/>
                <w:szCs w:val="20"/>
              </w:rPr>
            </w:pPr>
            <w:r w:rsidRPr="00DC1F48">
              <w:rPr>
                <w:rFonts w:ascii="Arial" w:hAnsi="Arial" w:cs="Arial"/>
                <w:snapToGrid w:val="0"/>
                <w:szCs w:val="20"/>
              </w:rPr>
              <w:t xml:space="preserve">(2502) Hindi  </w:t>
            </w:r>
          </w:p>
          <w:p w14:paraId="5BDF018B" w14:textId="77777777" w:rsidR="005E0787" w:rsidRPr="00DC1F48" w:rsidRDefault="005E0787" w:rsidP="005E0787">
            <w:pPr>
              <w:keepNext/>
              <w:ind w:right="461"/>
              <w:rPr>
                <w:rFonts w:ascii="Arial" w:hAnsi="Arial" w:cs="Arial"/>
                <w:snapToGrid w:val="0"/>
                <w:szCs w:val="20"/>
              </w:rPr>
            </w:pPr>
            <w:r w:rsidRPr="00DC1F48">
              <w:rPr>
                <w:rFonts w:ascii="Arial" w:hAnsi="Arial" w:cs="Arial"/>
                <w:snapToGrid w:val="0"/>
                <w:szCs w:val="20"/>
              </w:rPr>
              <w:t>(2503) Spanish</w:t>
            </w:r>
          </w:p>
          <w:p w14:paraId="154B1D19" w14:textId="77777777" w:rsidR="005E0787" w:rsidRPr="00DC1F48" w:rsidRDefault="005E0787" w:rsidP="005E0787">
            <w:pPr>
              <w:keepNext/>
              <w:ind w:right="461"/>
              <w:rPr>
                <w:rFonts w:ascii="Arial" w:hAnsi="Arial" w:cs="Arial"/>
                <w:snapToGrid w:val="0"/>
                <w:szCs w:val="20"/>
              </w:rPr>
            </w:pPr>
            <w:r w:rsidRPr="00DC1F48">
              <w:rPr>
                <w:rFonts w:ascii="Arial" w:hAnsi="Arial" w:cs="Arial"/>
                <w:snapToGrid w:val="0"/>
                <w:szCs w:val="20"/>
              </w:rPr>
              <w:t>(2504) Chinese</w:t>
            </w:r>
          </w:p>
          <w:p w14:paraId="7DA7F543" w14:textId="77777777" w:rsidR="005E0787" w:rsidRPr="00DC1F48" w:rsidRDefault="005E0787" w:rsidP="005E0787">
            <w:pPr>
              <w:keepNext/>
              <w:ind w:right="461"/>
              <w:rPr>
                <w:rFonts w:ascii="Arial" w:hAnsi="Arial" w:cs="Arial"/>
                <w:snapToGrid w:val="0"/>
                <w:szCs w:val="20"/>
              </w:rPr>
            </w:pPr>
            <w:r w:rsidRPr="00DC1F48">
              <w:rPr>
                <w:rFonts w:ascii="Arial" w:hAnsi="Arial" w:cs="Arial"/>
                <w:snapToGrid w:val="0"/>
                <w:szCs w:val="20"/>
              </w:rPr>
              <w:t>(2505) Other foreign</w:t>
            </w:r>
          </w:p>
          <w:p w14:paraId="2F78F97C" w14:textId="77777777" w:rsidR="008959A2" w:rsidRPr="005C56B6" w:rsidRDefault="008959A2" w:rsidP="00D6442C">
            <w:pPr>
              <w:keepNext/>
              <w:ind w:right="461"/>
              <w:rPr>
                <w:rFonts w:ascii="Arial" w:hAnsi="Arial" w:cs="Arial"/>
                <w:szCs w:val="20"/>
              </w:rPr>
            </w:pPr>
          </w:p>
          <w:p w14:paraId="4F07E47C" w14:textId="77777777" w:rsidR="008959A2" w:rsidRPr="005C56B6" w:rsidRDefault="008959A2" w:rsidP="00D6442C">
            <w:pPr>
              <w:keepNext/>
              <w:ind w:right="461"/>
              <w:rPr>
                <w:rFonts w:ascii="Arial" w:hAnsi="Arial" w:cs="Arial"/>
                <w:b/>
                <w:szCs w:val="20"/>
              </w:rPr>
            </w:pPr>
            <w:r w:rsidRPr="0007035F">
              <w:rPr>
                <w:rFonts w:ascii="Arial" w:hAnsi="Arial" w:cs="Arial"/>
              </w:rPr>
              <w:t>(88) DK    (98) DA</w:t>
            </w:r>
            <w:r w:rsidRPr="005C56B6">
              <w:rPr>
                <w:rFonts w:ascii="Arial" w:hAnsi="Arial" w:cs="Arial"/>
                <w:b/>
              </w:rPr>
              <w:t xml:space="preserve">      </w:t>
            </w:r>
          </w:p>
        </w:tc>
        <w:tc>
          <w:tcPr>
            <w:tcW w:w="526" w:type="pct"/>
          </w:tcPr>
          <w:p w14:paraId="7CD54C19" w14:textId="77777777" w:rsidR="008959A2" w:rsidRPr="005C56B6" w:rsidRDefault="008959A2" w:rsidP="00D6442C">
            <w:pPr>
              <w:jc w:val="center"/>
              <w:rPr>
                <w:rFonts w:ascii="Arial" w:hAnsi="Arial" w:cs="Arial"/>
                <w:b/>
                <w:szCs w:val="20"/>
              </w:rPr>
            </w:pPr>
          </w:p>
        </w:tc>
      </w:tr>
    </w:tbl>
    <w:p w14:paraId="1DD988BC"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4A29ED3B" w14:textId="77777777">
        <w:trPr>
          <w:trHeight w:val="188"/>
        </w:trPr>
        <w:tc>
          <w:tcPr>
            <w:tcW w:w="4474" w:type="pct"/>
          </w:tcPr>
          <w:p w14:paraId="3D5F4AD8" w14:textId="77777777" w:rsidR="008959A2" w:rsidRPr="005C56B6" w:rsidRDefault="008959A2" w:rsidP="00D6442C">
            <w:pPr>
              <w:rPr>
                <w:rFonts w:ascii="Arial" w:hAnsi="Arial" w:cs="Arial"/>
                <w:b/>
                <w:szCs w:val="20"/>
              </w:rPr>
            </w:pPr>
            <w:r w:rsidRPr="005C56B6">
              <w:rPr>
                <w:rFonts w:ascii="Arial" w:hAnsi="Arial" w:cs="Arial"/>
                <w:b/>
                <w:szCs w:val="20"/>
              </w:rPr>
              <w:t>WWW1.</w:t>
            </w:r>
            <w:r w:rsidRPr="005C56B6">
              <w:rPr>
                <w:rFonts w:ascii="Arial" w:hAnsi="Arial" w:cs="Arial"/>
                <w:szCs w:val="20"/>
              </w:rPr>
              <w:t xml:space="preserve"> Talking about other things, how often do you use the internet? </w:t>
            </w:r>
            <w:r w:rsidRPr="005C56B6">
              <w:rPr>
                <w:rFonts w:ascii="Arial" w:hAnsi="Arial" w:cs="Arial"/>
                <w:b/>
                <w:szCs w:val="20"/>
              </w:rPr>
              <w:t>[Read options]</w:t>
            </w:r>
          </w:p>
          <w:p w14:paraId="0BC7234D" w14:textId="77777777" w:rsidR="008959A2" w:rsidRPr="005C56B6" w:rsidRDefault="008959A2" w:rsidP="00D6442C">
            <w:pPr>
              <w:rPr>
                <w:rFonts w:ascii="Arial" w:hAnsi="Arial" w:cs="Arial"/>
                <w:szCs w:val="20"/>
              </w:rPr>
            </w:pPr>
            <w:r w:rsidRPr="005C56B6">
              <w:rPr>
                <w:rFonts w:ascii="Arial" w:hAnsi="Arial" w:cs="Arial"/>
                <w:szCs w:val="20"/>
              </w:rPr>
              <w:t>(1) Daily</w:t>
            </w:r>
          </w:p>
          <w:p w14:paraId="71A20AD9" w14:textId="77777777" w:rsidR="008959A2" w:rsidRPr="005C56B6" w:rsidRDefault="008959A2" w:rsidP="00D6442C">
            <w:pPr>
              <w:rPr>
                <w:rFonts w:ascii="Arial" w:hAnsi="Arial" w:cs="Arial"/>
                <w:szCs w:val="20"/>
              </w:rPr>
            </w:pPr>
            <w:r w:rsidRPr="005C56B6">
              <w:rPr>
                <w:rFonts w:ascii="Arial" w:hAnsi="Arial" w:cs="Arial"/>
                <w:szCs w:val="20"/>
              </w:rPr>
              <w:t>(2) A few times a week</w:t>
            </w:r>
          </w:p>
          <w:p w14:paraId="70872AC7" w14:textId="77777777" w:rsidR="008959A2" w:rsidRPr="005C56B6" w:rsidRDefault="008959A2" w:rsidP="00D6442C">
            <w:pPr>
              <w:rPr>
                <w:rFonts w:ascii="Arial" w:hAnsi="Arial" w:cs="Arial"/>
                <w:szCs w:val="20"/>
              </w:rPr>
            </w:pPr>
            <w:r w:rsidRPr="005C56B6">
              <w:rPr>
                <w:rFonts w:ascii="Arial" w:hAnsi="Arial" w:cs="Arial"/>
                <w:szCs w:val="20"/>
              </w:rPr>
              <w:t>(3) A few times a month</w:t>
            </w:r>
          </w:p>
          <w:p w14:paraId="0C810F8E" w14:textId="77777777" w:rsidR="008959A2" w:rsidRPr="005C56B6" w:rsidRDefault="008959A2" w:rsidP="00D6442C">
            <w:pPr>
              <w:rPr>
                <w:rFonts w:ascii="Arial" w:hAnsi="Arial" w:cs="Arial"/>
                <w:szCs w:val="20"/>
              </w:rPr>
            </w:pPr>
            <w:r w:rsidRPr="005C56B6">
              <w:rPr>
                <w:rFonts w:ascii="Arial" w:hAnsi="Arial" w:cs="Arial"/>
                <w:szCs w:val="20"/>
              </w:rPr>
              <w:t>(4) Rarely</w:t>
            </w:r>
          </w:p>
          <w:p w14:paraId="4E3E666B" w14:textId="77777777" w:rsidR="008959A2" w:rsidRPr="005C56B6" w:rsidRDefault="008959A2" w:rsidP="00D6442C">
            <w:pPr>
              <w:rPr>
                <w:rFonts w:ascii="Arial" w:hAnsi="Arial" w:cs="Arial"/>
                <w:szCs w:val="20"/>
              </w:rPr>
            </w:pPr>
            <w:r w:rsidRPr="005C56B6">
              <w:rPr>
                <w:rFonts w:ascii="Arial" w:hAnsi="Arial" w:cs="Arial"/>
                <w:szCs w:val="20"/>
              </w:rPr>
              <w:t>(5) Never</w:t>
            </w:r>
          </w:p>
          <w:p w14:paraId="4AEBFAAD" w14:textId="77777777" w:rsidR="008959A2" w:rsidRPr="005C56B6" w:rsidRDefault="008959A2" w:rsidP="00D6442C">
            <w:pPr>
              <w:rPr>
                <w:rFonts w:ascii="Arial" w:hAnsi="Arial" w:cs="Arial"/>
                <w:szCs w:val="20"/>
              </w:rPr>
            </w:pPr>
            <w:r w:rsidRPr="005C56B6">
              <w:rPr>
                <w:rFonts w:ascii="Arial" w:hAnsi="Arial" w:cs="Arial"/>
              </w:rPr>
              <w:t xml:space="preserve">(88) </w:t>
            </w:r>
            <w:r w:rsidRPr="005C56B6">
              <w:rPr>
                <w:rFonts w:ascii="Arial" w:hAnsi="Arial" w:cs="Arial"/>
                <w:b/>
                <w:szCs w:val="20"/>
              </w:rPr>
              <w:t xml:space="preserve">[Don’t read] </w:t>
            </w:r>
            <w:r w:rsidRPr="005C56B6">
              <w:rPr>
                <w:rFonts w:ascii="Arial" w:hAnsi="Arial" w:cs="Arial"/>
              </w:rPr>
              <w:t>DK                             (98)</w:t>
            </w:r>
            <w:r w:rsidRPr="005C56B6">
              <w:rPr>
                <w:rFonts w:ascii="Arial" w:hAnsi="Arial" w:cs="Arial"/>
                <w:b/>
                <w:szCs w:val="20"/>
              </w:rPr>
              <w:t xml:space="preserve"> [Don’t read]</w:t>
            </w:r>
            <w:r w:rsidRPr="005C56B6">
              <w:rPr>
                <w:rFonts w:ascii="Arial" w:hAnsi="Arial" w:cs="Arial"/>
              </w:rPr>
              <w:t xml:space="preserve"> DA</w:t>
            </w:r>
            <w:r w:rsidRPr="005C56B6">
              <w:rPr>
                <w:rFonts w:ascii="Arial" w:hAnsi="Arial" w:cs="Arial"/>
                <w:b/>
              </w:rPr>
              <w:t xml:space="preserve"> </w:t>
            </w:r>
          </w:p>
        </w:tc>
        <w:tc>
          <w:tcPr>
            <w:tcW w:w="526" w:type="pct"/>
            <w:vAlign w:val="center"/>
          </w:tcPr>
          <w:p w14:paraId="59FC9696" w14:textId="77777777" w:rsidR="008959A2" w:rsidRPr="005C56B6" w:rsidRDefault="008959A2" w:rsidP="00D6442C">
            <w:pPr>
              <w:rPr>
                <w:rFonts w:ascii="Arial" w:hAnsi="Arial" w:cs="Arial"/>
                <w:szCs w:val="20"/>
              </w:rPr>
            </w:pPr>
          </w:p>
        </w:tc>
      </w:tr>
    </w:tbl>
    <w:p w14:paraId="457ECA1F"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4415"/>
        <w:gridCol w:w="928"/>
        <w:gridCol w:w="1072"/>
        <w:gridCol w:w="728"/>
        <w:gridCol w:w="1047"/>
        <w:gridCol w:w="1386"/>
      </w:tblGrid>
      <w:tr w:rsidR="008959A2" w:rsidRPr="005C56B6" w14:paraId="0115D9BE" w14:textId="77777777" w:rsidTr="00051C11">
        <w:trPr>
          <w:trHeight w:val="255"/>
        </w:trPr>
        <w:tc>
          <w:tcPr>
            <w:tcW w:w="4477" w:type="pct"/>
            <w:gridSpan w:val="5"/>
            <w:tcBorders>
              <w:top w:val="dotted" w:sz="4" w:space="0" w:color="000000"/>
              <w:left w:val="dotted" w:sz="4" w:space="0" w:color="auto"/>
              <w:bottom w:val="dotted" w:sz="4" w:space="0" w:color="auto"/>
              <w:right w:val="dotted" w:sz="4" w:space="0" w:color="000000"/>
            </w:tcBorders>
          </w:tcPr>
          <w:p w14:paraId="2C1CF15D"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GI0. </w:t>
            </w:r>
            <w:r w:rsidRPr="005C56B6">
              <w:rPr>
                <w:rFonts w:ascii="Arial" w:hAnsi="Arial" w:cs="Arial"/>
                <w:bCs/>
                <w:szCs w:val="20"/>
              </w:rPr>
              <w:t xml:space="preserve">About how often do you pay attention to the news, whether on TV, the radio, newspapers or the internet?  </w:t>
            </w:r>
            <w:r w:rsidRPr="005C56B6">
              <w:rPr>
                <w:rFonts w:ascii="Arial" w:hAnsi="Arial" w:cs="Arial"/>
                <w:b/>
                <w:bCs/>
                <w:szCs w:val="20"/>
              </w:rPr>
              <w:t xml:space="preserve">[Read alternatives]:   </w:t>
            </w:r>
          </w:p>
          <w:p w14:paraId="6D64380D" w14:textId="77777777" w:rsidR="008959A2" w:rsidRDefault="008959A2" w:rsidP="00D6442C">
            <w:pPr>
              <w:rPr>
                <w:rFonts w:ascii="Arial" w:hAnsi="Arial" w:cs="Arial"/>
                <w:bCs/>
                <w:szCs w:val="20"/>
              </w:rPr>
            </w:pPr>
            <w:r w:rsidRPr="005C56B6">
              <w:rPr>
                <w:rFonts w:ascii="Arial" w:hAnsi="Arial" w:cs="Arial"/>
                <w:bCs/>
                <w:szCs w:val="20"/>
              </w:rPr>
              <w:t xml:space="preserve">(1) Daily        (2) A few times a week         (3) A few times a month      (4) Rarely     </w:t>
            </w:r>
          </w:p>
          <w:p w14:paraId="38C73E90" w14:textId="77777777" w:rsidR="008959A2" w:rsidRPr="005C56B6" w:rsidRDefault="008959A2" w:rsidP="00D6442C">
            <w:pPr>
              <w:rPr>
                <w:rFonts w:ascii="Arial" w:hAnsi="Arial" w:cs="Arial"/>
                <w:bCs/>
                <w:szCs w:val="20"/>
              </w:rPr>
            </w:pPr>
            <w:r w:rsidRPr="005C56B6">
              <w:rPr>
                <w:rFonts w:ascii="Arial" w:hAnsi="Arial" w:cs="Arial"/>
                <w:bCs/>
                <w:szCs w:val="20"/>
              </w:rPr>
              <w:t xml:space="preserve">(5) Never                          </w:t>
            </w:r>
            <w:r w:rsidRPr="005C56B6">
              <w:rPr>
                <w:rFonts w:ascii="Arial" w:hAnsi="Arial" w:cs="Arial"/>
              </w:rPr>
              <w:t>(88) DK                              (98) DA</w:t>
            </w:r>
            <w:r w:rsidRPr="005C56B6">
              <w:rPr>
                <w:rFonts w:ascii="Arial" w:hAnsi="Arial" w:cs="Arial"/>
                <w:b/>
              </w:rPr>
              <w:t xml:space="preserve">      </w:t>
            </w:r>
          </w:p>
        </w:tc>
        <w:tc>
          <w:tcPr>
            <w:tcW w:w="523" w:type="pct"/>
            <w:tcBorders>
              <w:top w:val="dotted" w:sz="4" w:space="0" w:color="000000"/>
              <w:left w:val="dotted" w:sz="4" w:space="0" w:color="auto"/>
              <w:bottom w:val="dotted" w:sz="4" w:space="0" w:color="000000"/>
              <w:right w:val="dotted" w:sz="4" w:space="0" w:color="000000"/>
            </w:tcBorders>
          </w:tcPr>
          <w:p w14:paraId="4EB7ED42" w14:textId="77777777" w:rsidR="008959A2" w:rsidRPr="005C56B6" w:rsidRDefault="008959A2" w:rsidP="00D6442C">
            <w:pPr>
              <w:rPr>
                <w:rFonts w:ascii="Arial" w:hAnsi="Arial" w:cs="Arial"/>
                <w:b/>
                <w:bCs/>
                <w:szCs w:val="20"/>
              </w:rPr>
            </w:pPr>
          </w:p>
        </w:tc>
      </w:tr>
      <w:tr w:rsidR="008959A2" w:rsidRPr="005C56B6" w14:paraId="02F8148B" w14:textId="77777777" w:rsidTr="00051C11">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14:paraId="3E4EFC8E" w14:textId="77777777" w:rsidR="008959A2" w:rsidRPr="005C56B6" w:rsidRDefault="008959A2" w:rsidP="00D6442C">
            <w:pPr>
              <w:rPr>
                <w:rFonts w:ascii="Arial" w:hAnsi="Arial" w:cs="Arial"/>
                <w:bCs/>
                <w:szCs w:val="20"/>
              </w:rPr>
            </w:pPr>
            <w:r w:rsidRPr="005C56B6">
              <w:rPr>
                <w:rFonts w:ascii="Arial" w:hAnsi="Arial" w:cs="Arial"/>
                <w:bCs/>
                <w:szCs w:val="20"/>
              </w:rPr>
              <w:t xml:space="preserve">For statistical purposes, we would like to know how much information people have about politics and the country... </w:t>
            </w:r>
          </w:p>
          <w:p w14:paraId="773BA5B5" w14:textId="77777777" w:rsidR="008959A2" w:rsidRPr="005C56B6" w:rsidRDefault="008959A2" w:rsidP="00D6442C">
            <w:pPr>
              <w:snapToGrid w:val="0"/>
              <w:rPr>
                <w:rFonts w:ascii="Arial" w:hAnsi="Arial" w:cs="Arial"/>
                <w:bCs/>
                <w:szCs w:val="20"/>
              </w:rPr>
            </w:pPr>
          </w:p>
        </w:tc>
        <w:tc>
          <w:tcPr>
            <w:tcW w:w="513" w:type="pct"/>
            <w:tcBorders>
              <w:top w:val="dotted" w:sz="4" w:space="0" w:color="000000"/>
              <w:left w:val="dotted" w:sz="4" w:space="0" w:color="auto"/>
              <w:bottom w:val="dotted" w:sz="4" w:space="0" w:color="000000"/>
              <w:right w:val="dotted" w:sz="4" w:space="0" w:color="auto"/>
            </w:tcBorders>
            <w:vAlign w:val="center"/>
          </w:tcPr>
          <w:p w14:paraId="4650F90E"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Correct</w:t>
            </w:r>
          </w:p>
        </w:tc>
        <w:tc>
          <w:tcPr>
            <w:tcW w:w="574" w:type="pct"/>
            <w:tcBorders>
              <w:top w:val="dotted" w:sz="4" w:space="0" w:color="000000"/>
              <w:left w:val="dotted" w:sz="4" w:space="0" w:color="auto"/>
              <w:bottom w:val="dotted" w:sz="4" w:space="0" w:color="000000"/>
              <w:right w:val="dotted" w:sz="4" w:space="0" w:color="auto"/>
            </w:tcBorders>
            <w:vAlign w:val="center"/>
          </w:tcPr>
          <w:p w14:paraId="2B6F61EF"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Incorrect</w:t>
            </w:r>
          </w:p>
        </w:tc>
        <w:tc>
          <w:tcPr>
            <w:tcW w:w="380" w:type="pct"/>
            <w:tcBorders>
              <w:top w:val="dotted" w:sz="4" w:space="0" w:color="000000"/>
              <w:left w:val="dotted" w:sz="4" w:space="0" w:color="auto"/>
              <w:bottom w:val="dotted" w:sz="4" w:space="0" w:color="000000"/>
              <w:right w:val="dotted" w:sz="4" w:space="0" w:color="auto"/>
            </w:tcBorders>
            <w:vAlign w:val="center"/>
          </w:tcPr>
          <w:p w14:paraId="6B0CCB1D"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Don’t know</w:t>
            </w:r>
          </w:p>
        </w:tc>
        <w:tc>
          <w:tcPr>
            <w:tcW w:w="655" w:type="pct"/>
            <w:tcBorders>
              <w:top w:val="dotted" w:sz="4" w:space="0" w:color="000000"/>
              <w:left w:val="dotted" w:sz="4" w:space="0" w:color="auto"/>
              <w:bottom w:val="dotted" w:sz="4" w:space="0" w:color="000000"/>
              <w:right w:val="dotted" w:sz="4" w:space="0" w:color="auto"/>
            </w:tcBorders>
            <w:vAlign w:val="center"/>
          </w:tcPr>
          <w:p w14:paraId="64D907B3"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Don’t answer</w:t>
            </w:r>
          </w:p>
        </w:tc>
        <w:tc>
          <w:tcPr>
            <w:tcW w:w="523" w:type="pct"/>
            <w:tcBorders>
              <w:top w:val="dotted" w:sz="4" w:space="0" w:color="000000"/>
              <w:left w:val="dotted" w:sz="4" w:space="0" w:color="auto"/>
              <w:bottom w:val="dotted" w:sz="4" w:space="0" w:color="000000"/>
              <w:right w:val="dotted" w:sz="4" w:space="0" w:color="auto"/>
            </w:tcBorders>
          </w:tcPr>
          <w:p w14:paraId="75095B14" w14:textId="77777777" w:rsidR="008959A2" w:rsidRPr="005C56B6" w:rsidRDefault="008959A2" w:rsidP="00D6442C">
            <w:pPr>
              <w:snapToGrid w:val="0"/>
              <w:rPr>
                <w:rFonts w:ascii="Arial" w:hAnsi="Arial" w:cs="Arial"/>
                <w:szCs w:val="20"/>
              </w:rPr>
            </w:pPr>
          </w:p>
        </w:tc>
      </w:tr>
      <w:tr w:rsidR="008959A2" w:rsidRPr="005C56B6" w14:paraId="629005CD" w14:textId="77777777" w:rsidTr="00877C50">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14:paraId="0238B8CB" w14:textId="77777777" w:rsidR="008959A2" w:rsidRPr="005C56B6" w:rsidRDefault="008959A2" w:rsidP="00D6442C">
            <w:pPr>
              <w:snapToGrid w:val="0"/>
              <w:rPr>
                <w:rFonts w:ascii="Arial" w:hAnsi="Arial" w:cs="Arial"/>
                <w:bCs/>
                <w:szCs w:val="20"/>
              </w:rPr>
            </w:pPr>
            <w:r w:rsidRPr="005C56B6">
              <w:rPr>
                <w:rFonts w:ascii="Arial" w:hAnsi="Arial" w:cs="Arial"/>
                <w:b/>
                <w:bCs/>
                <w:szCs w:val="20"/>
              </w:rPr>
              <w:t xml:space="preserve">GI1. </w:t>
            </w:r>
            <w:r w:rsidRPr="005C56B6">
              <w:rPr>
                <w:rFonts w:ascii="Arial" w:hAnsi="Arial" w:cs="Arial"/>
                <w:szCs w:val="20"/>
              </w:rPr>
              <w:t xml:space="preserve">What is the name of the current president of the United States of America? </w:t>
            </w:r>
            <w:r w:rsidRPr="005C56B6">
              <w:rPr>
                <w:rFonts w:ascii="Arial" w:hAnsi="Arial" w:cs="Arial"/>
                <w:b/>
                <w:szCs w:val="20"/>
              </w:rPr>
              <w:t>[Don’t read</w:t>
            </w:r>
            <w:r w:rsidRPr="005C56B6">
              <w:rPr>
                <w:rFonts w:ascii="Arial" w:hAnsi="Arial" w:cs="Arial"/>
                <w:szCs w:val="20"/>
              </w:rPr>
              <w:t>: Barack Obama, accept Obama</w:t>
            </w:r>
            <w:r w:rsidRPr="005C56B6">
              <w:rPr>
                <w:rFonts w:ascii="Arial" w:hAnsi="Arial" w:cs="Arial"/>
                <w:b/>
                <w:szCs w:val="20"/>
              </w:rPr>
              <w:t>]</w:t>
            </w:r>
            <w:r w:rsidRPr="005C56B6">
              <w:rPr>
                <w:rFonts w:ascii="Arial" w:hAnsi="Arial" w:cs="Arial"/>
                <w:szCs w:val="20"/>
              </w:rPr>
              <w:t xml:space="preserve">   </w:t>
            </w:r>
          </w:p>
        </w:tc>
        <w:tc>
          <w:tcPr>
            <w:tcW w:w="513" w:type="pct"/>
            <w:tcBorders>
              <w:top w:val="dotted" w:sz="4" w:space="0" w:color="000000"/>
              <w:left w:val="dotted" w:sz="4" w:space="0" w:color="auto"/>
              <w:bottom w:val="dotted" w:sz="4" w:space="0" w:color="000000"/>
              <w:right w:val="dotted" w:sz="4" w:space="0" w:color="auto"/>
            </w:tcBorders>
            <w:vAlign w:val="center"/>
          </w:tcPr>
          <w:p w14:paraId="5516023D"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4860BB5E"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4200D5D9"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3518B15C"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0F58F3DC" w14:textId="492FAD90" w:rsidR="008959A2" w:rsidRPr="005C56B6" w:rsidRDefault="00465286" w:rsidP="00877C50">
            <w:pPr>
              <w:snapToGrid w:val="0"/>
              <w:jc w:val="center"/>
              <w:rPr>
                <w:rFonts w:ascii="Arial" w:hAnsi="Arial" w:cs="Arial"/>
                <w:szCs w:val="20"/>
              </w:rPr>
            </w:pPr>
            <w:r w:rsidRPr="005C56B6">
              <w:rPr>
                <w:rFonts w:ascii="Arial" w:hAnsi="Arial" w:cs="Arial"/>
                <w:b/>
                <w:bCs/>
                <w:szCs w:val="20"/>
                <w:lang w:val="es-ES_tradnl"/>
              </w:rPr>
              <w:t>|__|__|</w:t>
            </w:r>
          </w:p>
        </w:tc>
      </w:tr>
      <w:tr w:rsidR="008959A2" w:rsidRPr="005C56B6" w14:paraId="55687CDB" w14:textId="77777777" w:rsidTr="00877C50">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4A3B833B" w14:textId="77777777" w:rsidR="008959A2" w:rsidRPr="005C56B6" w:rsidRDefault="008959A2" w:rsidP="00D6442C">
            <w:pPr>
              <w:snapToGrid w:val="0"/>
              <w:rPr>
                <w:rFonts w:ascii="Arial" w:hAnsi="Arial" w:cs="Arial"/>
                <w:b/>
                <w:bCs/>
                <w:szCs w:val="20"/>
              </w:rPr>
            </w:pPr>
            <w:r>
              <w:rPr>
                <w:rFonts w:ascii="Arial" w:hAnsi="Arial" w:cs="Arial"/>
                <w:b/>
                <w:bCs/>
                <w:szCs w:val="20"/>
              </w:rPr>
              <w:t xml:space="preserve">GIX4. </w:t>
            </w:r>
            <w:r w:rsidRPr="00DC49D1">
              <w:rPr>
                <w:rFonts w:ascii="Arial" w:hAnsi="Arial" w:cs="Arial"/>
                <w:bCs/>
                <w:szCs w:val="20"/>
              </w:rPr>
              <w:t xml:space="preserve">In </w:t>
            </w:r>
            <w:r>
              <w:rPr>
                <w:rFonts w:ascii="Arial" w:hAnsi="Arial" w:cs="Arial"/>
                <w:bCs/>
                <w:szCs w:val="20"/>
              </w:rPr>
              <w:t>which</w:t>
            </w:r>
            <w:r w:rsidRPr="00DC49D1">
              <w:rPr>
                <w:rFonts w:ascii="Arial" w:hAnsi="Arial" w:cs="Arial"/>
                <w:bCs/>
                <w:szCs w:val="20"/>
              </w:rPr>
              <w:t xml:space="preserve"> continent is Nigeria?</w:t>
            </w:r>
            <w:r>
              <w:rPr>
                <w:rFonts w:ascii="Arial" w:hAnsi="Arial" w:cs="Arial"/>
                <w:bCs/>
                <w:szCs w:val="20"/>
              </w:rPr>
              <w:t xml:space="preserve"> </w:t>
            </w:r>
            <w:r w:rsidRPr="005C56B6">
              <w:rPr>
                <w:rFonts w:ascii="Arial" w:hAnsi="Arial" w:cs="Arial"/>
                <w:b/>
                <w:szCs w:val="20"/>
              </w:rPr>
              <w:t>[Don’t read</w:t>
            </w:r>
            <w:r w:rsidRPr="005C56B6">
              <w:rPr>
                <w:rFonts w:ascii="Arial" w:hAnsi="Arial" w:cs="Arial"/>
                <w:szCs w:val="20"/>
              </w:rPr>
              <w:t xml:space="preserve">: </w:t>
            </w:r>
            <w:r>
              <w:rPr>
                <w:rFonts w:ascii="Arial" w:hAnsi="Arial" w:cs="Arial"/>
                <w:szCs w:val="20"/>
              </w:rPr>
              <w:t>Africa</w:t>
            </w:r>
            <w:r w:rsidRPr="005C56B6">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14:paraId="68264EA4" w14:textId="77777777" w:rsidR="008959A2" w:rsidRPr="005C56B6" w:rsidRDefault="008959A2" w:rsidP="00D6442C">
            <w:pPr>
              <w:snapToGrid w:val="0"/>
              <w:jc w:val="center"/>
              <w:rPr>
                <w:rFonts w:ascii="Arial" w:hAnsi="Arial" w:cs="Arial"/>
                <w:szCs w:val="20"/>
              </w:rPr>
            </w:pPr>
            <w:r>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20A3CC1C" w14:textId="77777777" w:rsidR="008959A2" w:rsidRPr="005C56B6" w:rsidRDefault="008959A2" w:rsidP="00D6442C">
            <w:pPr>
              <w:snapToGrid w:val="0"/>
              <w:jc w:val="center"/>
              <w:rPr>
                <w:rFonts w:ascii="Arial" w:hAnsi="Arial" w:cs="Arial"/>
                <w:szCs w:val="20"/>
              </w:rPr>
            </w:pPr>
            <w:r>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46DA228B" w14:textId="77777777" w:rsidR="008959A2" w:rsidRPr="005C56B6" w:rsidRDefault="008959A2" w:rsidP="00D6442C">
            <w:pPr>
              <w:snapToGrid w:val="0"/>
              <w:jc w:val="center"/>
              <w:rPr>
                <w:rFonts w:ascii="Arial" w:hAnsi="Arial" w:cs="Arial"/>
                <w:szCs w:val="20"/>
              </w:rPr>
            </w:pPr>
            <w:r>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396BF634" w14:textId="77777777" w:rsidR="008959A2" w:rsidRPr="005C56B6" w:rsidRDefault="008959A2" w:rsidP="00D6442C">
            <w:pPr>
              <w:snapToGrid w:val="0"/>
              <w:jc w:val="center"/>
              <w:rPr>
                <w:rFonts w:ascii="Arial" w:hAnsi="Arial" w:cs="Arial"/>
                <w:szCs w:val="20"/>
              </w:rPr>
            </w:pPr>
            <w:r>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7DD0FC35" w14:textId="45223851" w:rsidR="008959A2" w:rsidRPr="005C56B6" w:rsidRDefault="00465286" w:rsidP="00877C50">
            <w:pPr>
              <w:snapToGrid w:val="0"/>
              <w:jc w:val="center"/>
              <w:rPr>
                <w:rFonts w:ascii="Arial" w:hAnsi="Arial" w:cs="Arial"/>
                <w:szCs w:val="20"/>
              </w:rPr>
            </w:pPr>
            <w:r w:rsidRPr="005C56B6">
              <w:rPr>
                <w:rFonts w:ascii="Arial" w:hAnsi="Arial" w:cs="Arial"/>
                <w:b/>
                <w:bCs/>
                <w:szCs w:val="20"/>
                <w:lang w:val="es-ES_tradnl"/>
              </w:rPr>
              <w:t>|__|__|</w:t>
            </w:r>
          </w:p>
        </w:tc>
      </w:tr>
      <w:tr w:rsidR="008959A2" w:rsidRPr="005C56B6" w14:paraId="379D3BFA" w14:textId="77777777" w:rsidTr="00877C50">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248AC44A" w14:textId="77777777" w:rsidR="008959A2" w:rsidRPr="005C56B6" w:rsidRDefault="008959A2" w:rsidP="00004B89">
            <w:pPr>
              <w:snapToGrid w:val="0"/>
              <w:rPr>
                <w:rFonts w:ascii="Arial" w:hAnsi="Arial" w:cs="Arial"/>
                <w:b/>
                <w:bCs/>
                <w:szCs w:val="20"/>
              </w:rPr>
            </w:pPr>
            <w:r w:rsidRPr="005C56B6">
              <w:rPr>
                <w:rFonts w:ascii="Arial" w:hAnsi="Arial" w:cs="Arial"/>
                <w:b/>
                <w:bCs/>
                <w:szCs w:val="20"/>
              </w:rPr>
              <w:t>GI4</w:t>
            </w:r>
            <w:r w:rsidRPr="005C56B6">
              <w:rPr>
                <w:rFonts w:ascii="Arial" w:hAnsi="Arial" w:cs="Arial"/>
                <w:szCs w:val="20"/>
              </w:rPr>
              <w:t xml:space="preserve">. How long is the </w:t>
            </w:r>
            <w:r w:rsidRPr="0007035F">
              <w:rPr>
                <w:rFonts w:ascii="Arial" w:hAnsi="Arial" w:cs="Arial"/>
                <w:szCs w:val="20"/>
              </w:rPr>
              <w:t>prime ministerial</w:t>
            </w:r>
            <w:r w:rsidRPr="00004B89">
              <w:rPr>
                <w:rFonts w:ascii="Arial" w:hAnsi="Arial" w:cs="Arial"/>
                <w:szCs w:val="20"/>
              </w:rPr>
              <w:t xml:space="preserve"> te</w:t>
            </w:r>
            <w:r w:rsidRPr="005C56B6">
              <w:rPr>
                <w:rFonts w:ascii="Arial" w:hAnsi="Arial" w:cs="Arial"/>
                <w:szCs w:val="20"/>
              </w:rPr>
              <w:t xml:space="preserve">rm of office in </w:t>
            </w:r>
            <w:r w:rsidR="00004B89">
              <w:rPr>
                <w:rFonts w:ascii="Arial" w:hAnsi="Arial" w:cs="Arial"/>
                <w:szCs w:val="20"/>
              </w:rPr>
              <w:t>Trinidad &amp; Tobago</w:t>
            </w:r>
            <w:r w:rsidRPr="0007035F">
              <w:rPr>
                <w:rFonts w:ascii="Arial" w:hAnsi="Arial" w:cs="Arial"/>
                <w:szCs w:val="20"/>
              </w:rPr>
              <w:t xml:space="preserve">? </w:t>
            </w:r>
            <w:r w:rsidRPr="0007035F">
              <w:rPr>
                <w:rFonts w:ascii="Arial" w:hAnsi="Arial" w:cs="Arial"/>
                <w:b/>
                <w:szCs w:val="20"/>
              </w:rPr>
              <w:t>[Don’t read</w:t>
            </w:r>
            <w:r w:rsidRPr="0007035F">
              <w:rPr>
                <w:rFonts w:ascii="Arial" w:hAnsi="Arial" w:cs="Arial"/>
                <w:szCs w:val="20"/>
              </w:rPr>
              <w:t xml:space="preserve">: </w:t>
            </w:r>
            <w:r w:rsidR="00004B89">
              <w:rPr>
                <w:rFonts w:ascii="Arial" w:hAnsi="Arial" w:cs="Arial"/>
                <w:szCs w:val="20"/>
              </w:rPr>
              <w:t>5 years</w:t>
            </w:r>
            <w:r w:rsidRPr="0007035F">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14:paraId="7A98FF7B"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5A8DFF27"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1482638C"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6931A64F"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30C6043C" w14:textId="4CD74E72" w:rsidR="008959A2" w:rsidRPr="005C56B6" w:rsidRDefault="00465286" w:rsidP="00877C50">
            <w:pPr>
              <w:snapToGrid w:val="0"/>
              <w:jc w:val="center"/>
              <w:rPr>
                <w:rFonts w:ascii="Arial" w:hAnsi="Arial" w:cs="Arial"/>
                <w:szCs w:val="20"/>
              </w:rPr>
            </w:pPr>
            <w:r w:rsidRPr="005C56B6">
              <w:rPr>
                <w:rFonts w:ascii="Arial" w:hAnsi="Arial" w:cs="Arial"/>
                <w:b/>
                <w:bCs/>
                <w:szCs w:val="20"/>
                <w:lang w:val="es-ES_tradnl"/>
              </w:rPr>
              <w:t>|__|__|</w:t>
            </w:r>
          </w:p>
        </w:tc>
      </w:tr>
      <w:tr w:rsidR="008959A2" w:rsidRPr="005C56B6" w14:paraId="18E561B9" w14:textId="77777777" w:rsidTr="00877C50">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2612B8EB" w14:textId="77777777" w:rsidR="008959A2" w:rsidRPr="005C56B6" w:rsidRDefault="008959A2" w:rsidP="00D6442C">
            <w:pPr>
              <w:snapToGrid w:val="0"/>
              <w:rPr>
                <w:rFonts w:ascii="Arial" w:hAnsi="Arial" w:cs="Arial"/>
                <w:bCs/>
                <w:szCs w:val="20"/>
              </w:rPr>
            </w:pPr>
            <w:r w:rsidRPr="005C56B6">
              <w:rPr>
                <w:rFonts w:ascii="Arial" w:hAnsi="Arial" w:cs="Arial"/>
                <w:b/>
                <w:bCs/>
                <w:szCs w:val="20"/>
              </w:rPr>
              <w:t>GI7</w:t>
            </w:r>
            <w:r w:rsidRPr="005C56B6">
              <w:rPr>
                <w:rFonts w:ascii="Arial" w:hAnsi="Arial" w:cs="Arial"/>
                <w:bCs/>
                <w:szCs w:val="20"/>
              </w:rPr>
              <w:t xml:space="preserve">. How many </w:t>
            </w:r>
            <w:r w:rsidRPr="0007035F">
              <w:rPr>
                <w:rFonts w:ascii="Arial" w:hAnsi="Arial" w:cs="Arial"/>
                <w:bCs/>
                <w:szCs w:val="20"/>
              </w:rPr>
              <w:t>representatives</w:t>
            </w:r>
            <w:r w:rsidRPr="005C56B6">
              <w:rPr>
                <w:rFonts w:ascii="Arial" w:hAnsi="Arial" w:cs="Arial"/>
                <w:bCs/>
                <w:szCs w:val="20"/>
              </w:rPr>
              <w:t xml:space="preserve"> does the</w:t>
            </w:r>
            <w:r w:rsidR="00004B89">
              <w:rPr>
                <w:rFonts w:ascii="Arial" w:hAnsi="Arial" w:cs="Arial"/>
                <w:bCs/>
                <w:szCs w:val="20"/>
              </w:rPr>
              <w:t xml:space="preserve"> </w:t>
            </w:r>
            <w:r w:rsidR="00004B89">
              <w:rPr>
                <w:rFonts w:ascii="Arial" w:hAnsi="Arial" w:cs="Arial"/>
                <w:b/>
                <w:bCs/>
                <w:szCs w:val="20"/>
              </w:rPr>
              <w:t>House of Representatives</w:t>
            </w:r>
            <w:r w:rsidR="00004B89" w:rsidRPr="005C56B6">
              <w:rPr>
                <w:rFonts w:ascii="Arial" w:hAnsi="Arial" w:cs="Arial"/>
                <w:bCs/>
                <w:szCs w:val="20"/>
              </w:rPr>
              <w:t xml:space="preserve"> </w:t>
            </w:r>
            <w:r w:rsidRPr="005C56B6">
              <w:rPr>
                <w:rFonts w:ascii="Arial" w:hAnsi="Arial" w:cs="Arial"/>
                <w:bCs/>
                <w:szCs w:val="20"/>
              </w:rPr>
              <w:t>have?</w:t>
            </w:r>
          </w:p>
          <w:p w14:paraId="374CD3B5" w14:textId="77777777" w:rsidR="008959A2" w:rsidRPr="005C56B6" w:rsidRDefault="008959A2" w:rsidP="00D6442C">
            <w:pPr>
              <w:snapToGrid w:val="0"/>
              <w:rPr>
                <w:rFonts w:ascii="Arial" w:hAnsi="Arial" w:cs="Arial"/>
                <w:b/>
                <w:bCs/>
                <w:szCs w:val="20"/>
              </w:rPr>
            </w:pPr>
            <w:r w:rsidRPr="005C56B6">
              <w:rPr>
                <w:rFonts w:ascii="Arial" w:hAnsi="Arial" w:cs="Arial"/>
                <w:b/>
                <w:bCs/>
                <w:szCs w:val="20"/>
              </w:rPr>
              <w:t>[</w:t>
            </w:r>
            <w:r>
              <w:rPr>
                <w:rFonts w:ascii="Arial" w:hAnsi="Arial" w:cs="Arial"/>
                <w:b/>
                <w:bCs/>
                <w:szCs w:val="20"/>
              </w:rPr>
              <w:t>WRITE DOWN THE</w:t>
            </w:r>
            <w:r w:rsidRPr="005C56B6">
              <w:rPr>
                <w:rFonts w:ascii="Arial" w:hAnsi="Arial" w:cs="Arial"/>
                <w:b/>
                <w:bCs/>
                <w:szCs w:val="20"/>
              </w:rPr>
              <w:t xml:space="preserve"> EXACT NUMBER</w:t>
            </w:r>
            <w:r>
              <w:rPr>
                <w:rFonts w:ascii="Arial" w:hAnsi="Arial" w:cs="Arial"/>
                <w:b/>
                <w:bCs/>
                <w:szCs w:val="20"/>
              </w:rPr>
              <w:t xml:space="preserve"> STATED</w:t>
            </w:r>
            <w:r w:rsidRPr="005C56B6">
              <w:rPr>
                <w:rFonts w:ascii="Arial" w:hAnsi="Arial" w:cs="Arial"/>
                <w:b/>
                <w:bCs/>
                <w:szCs w:val="20"/>
              </w:rPr>
              <w:t>. REPEAT ONLY ONCE IF THE INTERVIEWEE DOESN’T ANSWER]</w:t>
            </w:r>
          </w:p>
        </w:tc>
        <w:tc>
          <w:tcPr>
            <w:tcW w:w="1087" w:type="pct"/>
            <w:gridSpan w:val="2"/>
            <w:tcBorders>
              <w:top w:val="dotted" w:sz="4" w:space="0" w:color="000000"/>
              <w:left w:val="dotted" w:sz="4" w:space="0" w:color="auto"/>
              <w:bottom w:val="dotted" w:sz="4" w:space="0" w:color="000000"/>
              <w:right w:val="dotted" w:sz="4" w:space="0" w:color="auto"/>
            </w:tcBorders>
            <w:vAlign w:val="center"/>
          </w:tcPr>
          <w:p w14:paraId="19629369"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Number: _________</w:t>
            </w:r>
          </w:p>
        </w:tc>
        <w:tc>
          <w:tcPr>
            <w:tcW w:w="380" w:type="pct"/>
            <w:tcBorders>
              <w:top w:val="dotted" w:sz="4" w:space="0" w:color="000000"/>
              <w:left w:val="dotted" w:sz="4" w:space="0" w:color="auto"/>
              <w:bottom w:val="dotted" w:sz="4" w:space="0" w:color="000000"/>
              <w:right w:val="dotted" w:sz="4" w:space="0" w:color="auto"/>
            </w:tcBorders>
            <w:vAlign w:val="center"/>
          </w:tcPr>
          <w:p w14:paraId="75BDCFA6"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8888</w:t>
            </w:r>
          </w:p>
        </w:tc>
        <w:tc>
          <w:tcPr>
            <w:tcW w:w="655" w:type="pct"/>
            <w:tcBorders>
              <w:top w:val="dotted" w:sz="4" w:space="0" w:color="000000"/>
              <w:left w:val="dotted" w:sz="4" w:space="0" w:color="auto"/>
              <w:bottom w:val="dotted" w:sz="4" w:space="0" w:color="000000"/>
              <w:right w:val="dotted" w:sz="4" w:space="0" w:color="auto"/>
            </w:tcBorders>
            <w:vAlign w:val="center"/>
          </w:tcPr>
          <w:p w14:paraId="0DD40F77"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9888</w:t>
            </w:r>
          </w:p>
        </w:tc>
        <w:tc>
          <w:tcPr>
            <w:tcW w:w="523" w:type="pct"/>
            <w:tcBorders>
              <w:top w:val="dotted" w:sz="4" w:space="0" w:color="000000"/>
              <w:left w:val="dotted" w:sz="4" w:space="0" w:color="auto"/>
              <w:bottom w:val="dotted" w:sz="4" w:space="0" w:color="000000"/>
              <w:right w:val="dotted" w:sz="4" w:space="0" w:color="auto"/>
            </w:tcBorders>
            <w:vAlign w:val="center"/>
          </w:tcPr>
          <w:p w14:paraId="1B61FAF6" w14:textId="4EC87860" w:rsidR="008959A2" w:rsidRPr="005C56B6" w:rsidRDefault="00465286" w:rsidP="00877C50">
            <w:pPr>
              <w:snapToGrid w:val="0"/>
              <w:jc w:val="center"/>
              <w:rPr>
                <w:rFonts w:ascii="Arial" w:hAnsi="Arial" w:cs="Arial"/>
                <w:szCs w:val="20"/>
              </w:rPr>
            </w:pPr>
            <w:r>
              <w:rPr>
                <w:rFonts w:ascii="Arial" w:hAnsi="Arial" w:cs="Arial"/>
                <w:b/>
                <w:bCs/>
                <w:szCs w:val="20"/>
                <w:lang w:val="es-ES_tradnl"/>
              </w:rPr>
              <w:t>|__|__</w:t>
            </w:r>
            <w:r w:rsidRPr="005C56B6">
              <w:rPr>
                <w:rFonts w:ascii="Arial" w:hAnsi="Arial" w:cs="Arial"/>
                <w:b/>
                <w:bCs/>
                <w:szCs w:val="20"/>
                <w:lang w:val="es-ES_tradnl"/>
              </w:rPr>
              <w:t>|__|__|</w:t>
            </w:r>
          </w:p>
        </w:tc>
      </w:tr>
    </w:tbl>
    <w:p w14:paraId="32E2AC15" w14:textId="77777777" w:rsidR="00051C11" w:rsidRDefault="00051C11"/>
    <w:tbl>
      <w:tblPr>
        <w:tblW w:w="5000" w:type="pct"/>
        <w:tblLook w:val="00A0" w:firstRow="1" w:lastRow="0" w:firstColumn="1" w:lastColumn="0" w:noHBand="0" w:noVBand="0"/>
      </w:tblPr>
      <w:tblGrid>
        <w:gridCol w:w="8569"/>
        <w:gridCol w:w="1007"/>
      </w:tblGrid>
      <w:tr w:rsidR="00051C11" w:rsidRPr="005C56B6" w14:paraId="3E89ED06" w14:textId="77777777" w:rsidTr="00051C11">
        <w:trPr>
          <w:trHeight w:val="503"/>
        </w:trPr>
        <w:tc>
          <w:tcPr>
            <w:tcW w:w="4474" w:type="pct"/>
            <w:tcBorders>
              <w:top w:val="dotted" w:sz="4" w:space="0" w:color="000000"/>
              <w:left w:val="dotted" w:sz="4" w:space="0" w:color="auto"/>
              <w:bottom w:val="dotted" w:sz="4" w:space="0" w:color="000000"/>
              <w:right w:val="dotted" w:sz="4" w:space="0" w:color="000000"/>
            </w:tcBorders>
          </w:tcPr>
          <w:p w14:paraId="3CF06C1C" w14:textId="77777777" w:rsidR="00051C11" w:rsidRDefault="00051C11" w:rsidP="00051C11">
            <w:pPr>
              <w:ind w:right="-5748"/>
              <w:rPr>
                <w:rFonts w:ascii="Arial" w:hAnsi="Arial" w:cs="Arial"/>
                <w:b/>
                <w:bCs/>
                <w:szCs w:val="20"/>
              </w:rPr>
            </w:pPr>
            <w:r w:rsidRPr="00EA59CF">
              <w:rPr>
                <w:rFonts w:ascii="Arial" w:hAnsi="Arial" w:cs="Arial"/>
                <w:b/>
                <w:bCs/>
                <w:szCs w:val="20"/>
              </w:rPr>
              <w:lastRenderedPageBreak/>
              <w:t xml:space="preserve">RN1. </w:t>
            </w:r>
            <w:r w:rsidRPr="00051C11">
              <w:rPr>
                <w:rFonts w:ascii="Arial" w:hAnsi="Arial" w:cs="Arial"/>
                <w:bCs/>
                <w:szCs w:val="20"/>
              </w:rPr>
              <w:t xml:space="preserve">Are you a </w:t>
            </w:r>
            <w:r w:rsidR="000F096B">
              <w:rPr>
                <w:rFonts w:ascii="Arial" w:hAnsi="Arial" w:cs="Arial"/>
                <w:bCs/>
                <w:szCs w:val="20"/>
              </w:rPr>
              <w:t>Trinidad &amp; Tobago</w:t>
            </w:r>
            <w:r w:rsidRPr="00051C11">
              <w:rPr>
                <w:rFonts w:ascii="Arial" w:hAnsi="Arial" w:cs="Arial"/>
                <w:bCs/>
                <w:szCs w:val="20"/>
              </w:rPr>
              <w:t xml:space="preserve"> citizen or permanent resident of </w:t>
            </w:r>
            <w:r w:rsidR="000F096B">
              <w:rPr>
                <w:rFonts w:ascii="Arial" w:hAnsi="Arial" w:cs="Arial"/>
                <w:bCs/>
                <w:szCs w:val="20"/>
              </w:rPr>
              <w:t>Trinidad &amp; Tobago</w:t>
            </w:r>
            <w:r w:rsidRPr="00051C11">
              <w:rPr>
                <w:rFonts w:ascii="Arial" w:hAnsi="Arial" w:cs="Arial"/>
                <w:bCs/>
                <w:szCs w:val="20"/>
              </w:rPr>
              <w:t>?</w:t>
            </w:r>
            <w:r w:rsidRPr="00EA59CF">
              <w:rPr>
                <w:rFonts w:ascii="Arial" w:hAnsi="Arial" w:cs="Arial"/>
                <w:b/>
                <w:bCs/>
                <w:szCs w:val="20"/>
              </w:rPr>
              <w:t xml:space="preserve"> </w:t>
            </w:r>
          </w:p>
          <w:p w14:paraId="6E7036C6" w14:textId="77777777" w:rsidR="00051C11" w:rsidRPr="00EA59CF" w:rsidRDefault="00051C11" w:rsidP="00051C11">
            <w:pPr>
              <w:ind w:right="-5748"/>
              <w:rPr>
                <w:rFonts w:ascii="Arial" w:hAnsi="Arial" w:cs="Arial"/>
                <w:b/>
                <w:bCs/>
                <w:szCs w:val="20"/>
              </w:rPr>
            </w:pPr>
          </w:p>
          <w:p w14:paraId="61F24A81" w14:textId="441C7E45" w:rsidR="00051C11" w:rsidRPr="005C56B6" w:rsidRDefault="00051C11" w:rsidP="00CA2F14">
            <w:pPr>
              <w:pStyle w:val="ListParagraph"/>
              <w:ind w:left="90" w:right="-5748"/>
              <w:rPr>
                <w:rFonts w:ascii="Arial" w:hAnsi="Arial" w:cs="Arial"/>
                <w:b/>
                <w:bCs/>
                <w:szCs w:val="20"/>
              </w:rPr>
            </w:pPr>
            <w:r>
              <w:rPr>
                <w:rFonts w:ascii="Arial" w:hAnsi="Arial" w:cs="Arial"/>
                <w:bCs/>
                <w:sz w:val="20"/>
                <w:szCs w:val="20"/>
              </w:rPr>
              <w:t xml:space="preserve">(1) </w:t>
            </w:r>
            <w:r w:rsidRPr="00051C11">
              <w:rPr>
                <w:rFonts w:ascii="Arial" w:hAnsi="Arial" w:cs="Arial"/>
                <w:bCs/>
                <w:sz w:val="20"/>
                <w:szCs w:val="20"/>
              </w:rPr>
              <w:t>Yes                      (2) No</w:t>
            </w:r>
            <w:r w:rsidRPr="009A6F96">
              <w:rPr>
                <w:rFonts w:ascii="Arial" w:hAnsi="Arial" w:cs="Arial"/>
                <w:b/>
                <w:bCs/>
                <w:sz w:val="20"/>
                <w:szCs w:val="20"/>
              </w:rPr>
              <w:t xml:space="preserve"> </w:t>
            </w:r>
            <w:r>
              <w:rPr>
                <w:rFonts w:ascii="Arial" w:hAnsi="Arial" w:cs="Arial"/>
                <w:b/>
                <w:bCs/>
                <w:sz w:val="20"/>
                <w:szCs w:val="20"/>
              </w:rPr>
              <w:t xml:space="preserve"> </w:t>
            </w:r>
          </w:p>
        </w:tc>
        <w:tc>
          <w:tcPr>
            <w:tcW w:w="526" w:type="pct"/>
            <w:tcBorders>
              <w:top w:val="dotted" w:sz="4" w:space="0" w:color="000000"/>
              <w:left w:val="dotted" w:sz="4" w:space="0" w:color="auto"/>
              <w:bottom w:val="dotted" w:sz="4" w:space="0" w:color="000000"/>
              <w:right w:val="dotted" w:sz="4" w:space="0" w:color="auto"/>
            </w:tcBorders>
            <w:vAlign w:val="center"/>
          </w:tcPr>
          <w:p w14:paraId="27212B61" w14:textId="77777777" w:rsidR="00051C11" w:rsidRPr="005C56B6" w:rsidRDefault="00051C11" w:rsidP="00D6442C">
            <w:pPr>
              <w:snapToGrid w:val="0"/>
              <w:jc w:val="both"/>
              <w:rPr>
                <w:rFonts w:ascii="Arial" w:hAnsi="Arial" w:cs="Arial"/>
                <w:szCs w:val="20"/>
              </w:rPr>
            </w:pPr>
          </w:p>
        </w:tc>
      </w:tr>
    </w:tbl>
    <w:p w14:paraId="4C56CF47" w14:textId="77777777" w:rsidR="008959A2" w:rsidRDefault="008959A2" w:rsidP="008959A2">
      <w:pPr>
        <w:rPr>
          <w:rFonts w:ascii="Arial" w:hAnsi="Arial" w:cs="Arial"/>
          <w:b/>
          <w:szCs w:val="20"/>
        </w:rPr>
      </w:pPr>
    </w:p>
    <w:p w14:paraId="395AB74D" w14:textId="77777777" w:rsidR="0007035F" w:rsidRPr="005C56B6" w:rsidRDefault="0007035F" w:rsidP="008959A2">
      <w:pPr>
        <w:rPr>
          <w:rFonts w:ascii="Arial" w:hAnsi="Arial" w:cs="Arial"/>
          <w:b/>
          <w:szCs w:val="20"/>
        </w:rPr>
      </w:pPr>
    </w:p>
    <w:p w14:paraId="6836DD03" w14:textId="77777777" w:rsidR="008959A2" w:rsidRPr="005C56B6" w:rsidRDefault="008959A2" w:rsidP="008959A2">
      <w:pPr>
        <w:rPr>
          <w:rFonts w:ascii="Arial" w:hAnsi="Arial" w:cs="Arial"/>
          <w:b/>
          <w:szCs w:val="20"/>
        </w:rPr>
      </w:pPr>
      <w:r w:rsidRPr="005C56B6">
        <w:rPr>
          <w:rFonts w:ascii="Arial" w:hAnsi="Arial" w:cs="Arial"/>
          <w:szCs w:val="20"/>
        </w:rPr>
        <w:t xml:space="preserve">To conclude, could you tell me if you have the following in your house: </w:t>
      </w:r>
      <w:r w:rsidRPr="005C56B6">
        <w:rPr>
          <w:rFonts w:ascii="Arial" w:hAnsi="Arial" w:cs="Arial"/>
          <w:b/>
          <w:bCs/>
          <w:iCs/>
          <w:szCs w:val="20"/>
        </w:rPr>
        <w:t>[read out all items]</w:t>
      </w:r>
    </w:p>
    <w:tbl>
      <w:tblPr>
        <w:tblW w:w="5000" w:type="pct"/>
        <w:tblLook w:val="0000" w:firstRow="0" w:lastRow="0" w:firstColumn="0" w:lastColumn="0" w:noHBand="0" w:noVBand="0"/>
      </w:tblPr>
      <w:tblGrid>
        <w:gridCol w:w="2785"/>
        <w:gridCol w:w="732"/>
        <w:gridCol w:w="1138"/>
        <w:gridCol w:w="1306"/>
        <w:gridCol w:w="1519"/>
        <w:gridCol w:w="719"/>
        <w:gridCol w:w="683"/>
        <w:gridCol w:w="694"/>
      </w:tblGrid>
      <w:tr w:rsidR="008959A2" w:rsidRPr="005C56B6" w14:paraId="7EB3ADDE"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vAlign w:val="center"/>
          </w:tcPr>
          <w:p w14:paraId="1BC9A657" w14:textId="77777777" w:rsidR="008959A2" w:rsidRPr="005C56B6" w:rsidRDefault="008959A2" w:rsidP="006930FC">
            <w:pPr>
              <w:rPr>
                <w:rFonts w:ascii="Arial" w:hAnsi="Arial" w:cs="Arial"/>
                <w:b/>
                <w:bCs/>
                <w:szCs w:val="20"/>
              </w:rPr>
            </w:pPr>
            <w:r w:rsidRPr="005C56B6">
              <w:rPr>
                <w:rFonts w:ascii="Arial" w:hAnsi="Arial" w:cs="Arial"/>
                <w:b/>
                <w:bCs/>
                <w:szCs w:val="20"/>
              </w:rPr>
              <w:t>R3</w:t>
            </w:r>
            <w:r w:rsidRPr="005C56B6">
              <w:rPr>
                <w:rFonts w:ascii="Arial" w:hAnsi="Arial" w:cs="Arial"/>
                <w:szCs w:val="20"/>
              </w:rPr>
              <w:t xml:space="preserve">. Refrigerator </w:t>
            </w:r>
          </w:p>
        </w:tc>
        <w:tc>
          <w:tcPr>
            <w:tcW w:w="1661" w:type="pct"/>
            <w:gridSpan w:val="3"/>
            <w:tcBorders>
              <w:top w:val="dotted" w:sz="4" w:space="0" w:color="auto"/>
              <w:left w:val="nil"/>
              <w:bottom w:val="dotted" w:sz="4" w:space="0" w:color="auto"/>
              <w:right w:val="dotted" w:sz="4" w:space="0" w:color="000000"/>
            </w:tcBorders>
            <w:vAlign w:val="center"/>
          </w:tcPr>
          <w:p w14:paraId="21FF20D0"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539A90CC"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BB1B5A7" w14:textId="77777777" w:rsidR="005927EA" w:rsidRDefault="005927EA" w:rsidP="00051C11">
            <w:pPr>
              <w:jc w:val="center"/>
              <w:rPr>
                <w:rFonts w:ascii="Arial" w:hAnsi="Arial" w:cs="Arial"/>
                <w:bCs/>
                <w:szCs w:val="20"/>
              </w:rPr>
            </w:pPr>
            <w:r>
              <w:rPr>
                <w:rFonts w:ascii="Arial" w:hAnsi="Arial" w:cs="Arial"/>
                <w:bCs/>
                <w:szCs w:val="20"/>
              </w:rPr>
              <w:t>DK</w:t>
            </w:r>
          </w:p>
          <w:p w14:paraId="1B92B5D1" w14:textId="77777777" w:rsidR="008959A2" w:rsidRPr="00166C74" w:rsidRDefault="008959A2" w:rsidP="00051C11">
            <w:pPr>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6655C700" w14:textId="77777777" w:rsidR="005927EA" w:rsidRDefault="005927EA" w:rsidP="00051C11">
            <w:pPr>
              <w:jc w:val="center"/>
              <w:rPr>
                <w:rFonts w:ascii="Arial" w:hAnsi="Arial" w:cs="Arial"/>
                <w:bCs/>
                <w:szCs w:val="20"/>
              </w:rPr>
            </w:pPr>
            <w:r>
              <w:rPr>
                <w:rFonts w:ascii="Arial" w:hAnsi="Arial" w:cs="Arial"/>
                <w:bCs/>
                <w:szCs w:val="20"/>
              </w:rPr>
              <w:t>DA</w:t>
            </w:r>
          </w:p>
          <w:p w14:paraId="03C02E0F" w14:textId="77777777" w:rsidR="008959A2" w:rsidRPr="00166C74" w:rsidRDefault="008959A2" w:rsidP="00051C11">
            <w:pPr>
              <w:jc w:val="center"/>
              <w:rPr>
                <w:rFonts w:ascii="Arial" w:hAnsi="Arial" w:cs="Arial"/>
                <w:bCs/>
                <w:szCs w:val="20"/>
              </w:rPr>
            </w:pPr>
            <w:r w:rsidRPr="00526387">
              <w:rPr>
                <w:rFonts w:ascii="Arial" w:hAnsi="Arial" w:cs="Arial"/>
                <w:bCs/>
                <w:szCs w:val="20"/>
              </w:rPr>
              <w:t>98</w:t>
            </w:r>
          </w:p>
        </w:tc>
      </w:tr>
      <w:tr w:rsidR="008959A2" w:rsidRPr="005C56B6" w14:paraId="5F19A195" w14:textId="77777777" w:rsidTr="006930FC">
        <w:trPr>
          <w:trHeight w:val="499"/>
        </w:trPr>
        <w:tc>
          <w:tcPr>
            <w:tcW w:w="1455" w:type="pct"/>
            <w:tcBorders>
              <w:top w:val="dotted" w:sz="4" w:space="0" w:color="auto"/>
              <w:left w:val="dotted" w:sz="4" w:space="0" w:color="000000"/>
              <w:bottom w:val="dotted" w:sz="4" w:space="0" w:color="auto"/>
              <w:right w:val="dotted" w:sz="4" w:space="0" w:color="000000"/>
            </w:tcBorders>
          </w:tcPr>
          <w:p w14:paraId="4E22153C" w14:textId="77777777" w:rsidR="008959A2" w:rsidRPr="005C56B6" w:rsidRDefault="008959A2" w:rsidP="00D6442C">
            <w:pPr>
              <w:rPr>
                <w:rFonts w:ascii="Arial" w:hAnsi="Arial" w:cs="Arial"/>
                <w:b/>
                <w:bCs/>
                <w:szCs w:val="20"/>
              </w:rPr>
            </w:pPr>
            <w:r w:rsidRPr="005C56B6">
              <w:rPr>
                <w:rFonts w:ascii="Arial" w:hAnsi="Arial" w:cs="Arial"/>
                <w:b/>
                <w:bCs/>
                <w:szCs w:val="20"/>
              </w:rPr>
              <w:t>R4.</w:t>
            </w:r>
            <w:r w:rsidRPr="005C56B6">
              <w:rPr>
                <w:rFonts w:ascii="Arial" w:hAnsi="Arial" w:cs="Arial"/>
                <w:szCs w:val="20"/>
              </w:rPr>
              <w:t xml:space="preserve"> Landline/residential telephone (not cellular)</w:t>
            </w:r>
          </w:p>
        </w:tc>
        <w:tc>
          <w:tcPr>
            <w:tcW w:w="1661" w:type="pct"/>
            <w:gridSpan w:val="3"/>
            <w:tcBorders>
              <w:top w:val="dotted" w:sz="4" w:space="0" w:color="auto"/>
              <w:left w:val="nil"/>
              <w:bottom w:val="dotted" w:sz="4" w:space="0" w:color="auto"/>
              <w:right w:val="dotted" w:sz="4" w:space="0" w:color="000000"/>
            </w:tcBorders>
            <w:vAlign w:val="center"/>
          </w:tcPr>
          <w:p w14:paraId="0C9574BE"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5CAC5D9C"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5B90198A"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4230A43D"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1A1ABA94"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7558C0C5" w14:textId="77777777" w:rsidR="008959A2" w:rsidRPr="005C56B6" w:rsidRDefault="008959A2" w:rsidP="00D6442C">
            <w:pPr>
              <w:rPr>
                <w:rFonts w:ascii="Arial" w:hAnsi="Arial" w:cs="Arial"/>
                <w:b/>
                <w:bCs/>
                <w:szCs w:val="20"/>
              </w:rPr>
            </w:pPr>
            <w:r w:rsidRPr="005C56B6">
              <w:rPr>
                <w:rFonts w:ascii="Arial" w:hAnsi="Arial" w:cs="Arial"/>
                <w:b/>
                <w:bCs/>
                <w:szCs w:val="20"/>
              </w:rPr>
              <w:t>R4A</w:t>
            </w:r>
            <w:r w:rsidRPr="005C56B6">
              <w:rPr>
                <w:rFonts w:ascii="Arial" w:hAnsi="Arial" w:cs="Arial"/>
                <w:szCs w:val="20"/>
              </w:rPr>
              <w:t>. Cellular telephone</w:t>
            </w:r>
          </w:p>
        </w:tc>
        <w:tc>
          <w:tcPr>
            <w:tcW w:w="1661" w:type="pct"/>
            <w:gridSpan w:val="3"/>
            <w:tcBorders>
              <w:top w:val="dotted" w:sz="4" w:space="0" w:color="auto"/>
              <w:left w:val="nil"/>
              <w:bottom w:val="dotted" w:sz="4" w:space="0" w:color="auto"/>
              <w:right w:val="dotted" w:sz="4" w:space="0" w:color="000000"/>
            </w:tcBorders>
            <w:vAlign w:val="center"/>
          </w:tcPr>
          <w:p w14:paraId="68E83821"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2FBE3FDA"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30A45D52"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2C9CE570"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1BC2338B"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0E747EC9" w14:textId="77777777" w:rsidR="008959A2" w:rsidRPr="005C56B6" w:rsidRDefault="008959A2" w:rsidP="00D6442C">
            <w:pPr>
              <w:keepNext/>
              <w:rPr>
                <w:rFonts w:ascii="Arial" w:hAnsi="Arial" w:cs="Arial"/>
                <w:b/>
                <w:bCs/>
                <w:szCs w:val="20"/>
              </w:rPr>
            </w:pPr>
            <w:r w:rsidRPr="005C56B6">
              <w:rPr>
                <w:rFonts w:ascii="Arial" w:hAnsi="Arial" w:cs="Arial"/>
                <w:b/>
                <w:bCs/>
                <w:szCs w:val="20"/>
              </w:rPr>
              <w:t>R5</w:t>
            </w:r>
            <w:r w:rsidR="0007035F">
              <w:rPr>
                <w:rFonts w:ascii="Arial" w:hAnsi="Arial" w:cs="Arial"/>
                <w:szCs w:val="20"/>
              </w:rPr>
              <w:t xml:space="preserve">. </w:t>
            </w:r>
            <w:r w:rsidRPr="0007035F">
              <w:rPr>
                <w:rFonts w:ascii="Arial" w:hAnsi="Arial" w:cs="Arial"/>
                <w:szCs w:val="20"/>
              </w:rPr>
              <w:t>Vehicle/car</w:t>
            </w:r>
            <w:r w:rsidRPr="000F096B">
              <w:rPr>
                <w:rFonts w:ascii="Arial" w:hAnsi="Arial" w:cs="Arial"/>
                <w:szCs w:val="20"/>
              </w:rPr>
              <w:t>. How</w:t>
            </w:r>
            <w:r w:rsidRPr="005C56B6">
              <w:rPr>
                <w:rFonts w:ascii="Arial" w:hAnsi="Arial" w:cs="Arial"/>
                <w:szCs w:val="20"/>
              </w:rPr>
              <w:t xml:space="preserve"> many? </w:t>
            </w:r>
            <w:r w:rsidRPr="005C56B6">
              <w:rPr>
                <w:rFonts w:ascii="Arial" w:hAnsi="Arial" w:cs="Arial"/>
                <w:b/>
                <w:szCs w:val="20"/>
              </w:rPr>
              <w:t>[If the interviewee does not say how many, mark “one.”]</w:t>
            </w:r>
          </w:p>
        </w:tc>
        <w:tc>
          <w:tcPr>
            <w:tcW w:w="383" w:type="pct"/>
            <w:tcBorders>
              <w:top w:val="dotted" w:sz="4" w:space="0" w:color="auto"/>
              <w:left w:val="nil"/>
              <w:bottom w:val="dotted" w:sz="4" w:space="0" w:color="auto"/>
              <w:right w:val="dotted" w:sz="4" w:space="0" w:color="000000"/>
            </w:tcBorders>
            <w:vAlign w:val="center"/>
          </w:tcPr>
          <w:p w14:paraId="26308F48" w14:textId="77777777" w:rsidR="008959A2" w:rsidRPr="005C56B6" w:rsidRDefault="008959A2" w:rsidP="00D6442C">
            <w:pPr>
              <w:keepNext/>
              <w:jc w:val="center"/>
              <w:rPr>
                <w:rFonts w:ascii="Arial" w:hAnsi="Arial" w:cs="Arial"/>
                <w:szCs w:val="20"/>
              </w:rPr>
            </w:pPr>
            <w:r w:rsidRPr="005C56B6">
              <w:rPr>
                <w:rFonts w:ascii="Arial" w:hAnsi="Arial" w:cs="Arial"/>
                <w:szCs w:val="20"/>
              </w:rPr>
              <w:t>(0) No</w:t>
            </w:r>
          </w:p>
        </w:tc>
        <w:tc>
          <w:tcPr>
            <w:tcW w:w="595" w:type="pct"/>
            <w:tcBorders>
              <w:top w:val="dotted" w:sz="4" w:space="0" w:color="auto"/>
              <w:left w:val="nil"/>
              <w:bottom w:val="dotted" w:sz="4" w:space="0" w:color="auto"/>
              <w:right w:val="dotted" w:sz="4" w:space="0" w:color="000000"/>
            </w:tcBorders>
            <w:vAlign w:val="center"/>
          </w:tcPr>
          <w:p w14:paraId="2FF581B8" w14:textId="77777777" w:rsidR="008959A2" w:rsidRPr="005C56B6" w:rsidRDefault="008959A2" w:rsidP="00D6442C">
            <w:pPr>
              <w:keepNext/>
              <w:jc w:val="center"/>
              <w:rPr>
                <w:rFonts w:ascii="Arial" w:hAnsi="Arial" w:cs="Arial"/>
                <w:szCs w:val="20"/>
              </w:rPr>
            </w:pPr>
            <w:r w:rsidRPr="005C56B6">
              <w:rPr>
                <w:rFonts w:ascii="Arial" w:hAnsi="Arial" w:cs="Arial"/>
                <w:szCs w:val="20"/>
              </w:rPr>
              <w:t>(1) One</w:t>
            </w:r>
          </w:p>
        </w:tc>
        <w:tc>
          <w:tcPr>
            <w:tcW w:w="683" w:type="pct"/>
            <w:tcBorders>
              <w:top w:val="dotted" w:sz="4" w:space="0" w:color="auto"/>
              <w:left w:val="nil"/>
              <w:bottom w:val="dotted" w:sz="4" w:space="0" w:color="auto"/>
              <w:right w:val="dotted" w:sz="4" w:space="0" w:color="000000"/>
            </w:tcBorders>
            <w:vAlign w:val="center"/>
          </w:tcPr>
          <w:p w14:paraId="787E2B09" w14:textId="77777777" w:rsidR="008959A2" w:rsidRPr="005C56B6" w:rsidRDefault="008959A2" w:rsidP="00051C11">
            <w:pPr>
              <w:keepNext/>
              <w:jc w:val="center"/>
              <w:rPr>
                <w:rFonts w:ascii="Arial" w:hAnsi="Arial" w:cs="Arial"/>
                <w:szCs w:val="20"/>
              </w:rPr>
            </w:pPr>
            <w:r w:rsidRPr="005C56B6">
              <w:rPr>
                <w:rFonts w:ascii="Arial" w:hAnsi="Arial" w:cs="Arial"/>
                <w:szCs w:val="20"/>
              </w:rPr>
              <w:t>(2) Two</w:t>
            </w:r>
          </w:p>
        </w:tc>
        <w:tc>
          <w:tcPr>
            <w:tcW w:w="794" w:type="pct"/>
            <w:tcBorders>
              <w:top w:val="dotted" w:sz="4" w:space="0" w:color="auto"/>
              <w:left w:val="nil"/>
              <w:bottom w:val="dotted" w:sz="4" w:space="0" w:color="auto"/>
              <w:right w:val="dotted" w:sz="4" w:space="0" w:color="000000"/>
            </w:tcBorders>
            <w:vAlign w:val="center"/>
          </w:tcPr>
          <w:p w14:paraId="1B45E525" w14:textId="77777777" w:rsidR="008959A2" w:rsidRPr="005C56B6" w:rsidRDefault="008959A2" w:rsidP="00051C11">
            <w:pPr>
              <w:keepNext/>
              <w:jc w:val="center"/>
              <w:rPr>
                <w:rFonts w:ascii="Arial" w:hAnsi="Arial" w:cs="Arial"/>
                <w:szCs w:val="20"/>
              </w:rPr>
            </w:pPr>
            <w:r w:rsidRPr="005C56B6">
              <w:rPr>
                <w:rFonts w:ascii="Arial" w:hAnsi="Arial" w:cs="Arial"/>
                <w:szCs w:val="20"/>
              </w:rPr>
              <w:t>(3) Three or more</w:t>
            </w:r>
          </w:p>
        </w:tc>
        <w:tc>
          <w:tcPr>
            <w:tcW w:w="376" w:type="pct"/>
            <w:tcBorders>
              <w:top w:val="dotted" w:sz="4" w:space="0" w:color="auto"/>
              <w:left w:val="nil"/>
              <w:bottom w:val="dotted" w:sz="4" w:space="0" w:color="auto"/>
              <w:right w:val="dotted" w:sz="4" w:space="0" w:color="auto"/>
            </w:tcBorders>
            <w:vAlign w:val="center"/>
          </w:tcPr>
          <w:p w14:paraId="63746D11" w14:textId="77777777" w:rsidR="008959A2" w:rsidRPr="00166C74" w:rsidRDefault="008959A2" w:rsidP="00051C11">
            <w:pPr>
              <w:keepNext/>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048920F6" w14:textId="77777777" w:rsidR="008959A2" w:rsidRPr="00166C74" w:rsidRDefault="008959A2" w:rsidP="00051C11">
            <w:pPr>
              <w:keepNext/>
              <w:jc w:val="center"/>
              <w:rPr>
                <w:rFonts w:ascii="Arial" w:hAnsi="Arial" w:cs="Arial"/>
                <w:bCs/>
                <w:szCs w:val="20"/>
              </w:rPr>
            </w:pPr>
            <w:r w:rsidRPr="00526387">
              <w:rPr>
                <w:rFonts w:ascii="Arial" w:hAnsi="Arial" w:cs="Arial"/>
                <w:bCs/>
                <w:szCs w:val="20"/>
              </w:rPr>
              <w:t>98</w:t>
            </w:r>
          </w:p>
        </w:tc>
      </w:tr>
      <w:tr w:rsidR="008959A2" w:rsidRPr="005C56B6" w14:paraId="789F32C4"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04401B7D" w14:textId="77777777" w:rsidR="008959A2" w:rsidRPr="005C56B6" w:rsidRDefault="008959A2" w:rsidP="00D6442C">
            <w:pPr>
              <w:rPr>
                <w:rFonts w:ascii="Arial" w:hAnsi="Arial" w:cs="Arial"/>
                <w:b/>
                <w:bCs/>
                <w:szCs w:val="20"/>
              </w:rPr>
            </w:pPr>
            <w:r w:rsidRPr="005C56B6">
              <w:rPr>
                <w:rFonts w:ascii="Arial" w:hAnsi="Arial" w:cs="Arial"/>
                <w:b/>
                <w:bCs/>
                <w:szCs w:val="20"/>
              </w:rPr>
              <w:t>R6</w:t>
            </w:r>
            <w:r w:rsidRPr="005C56B6">
              <w:rPr>
                <w:rFonts w:ascii="Arial" w:hAnsi="Arial" w:cs="Arial"/>
                <w:szCs w:val="20"/>
              </w:rPr>
              <w:t>. Washing machine</w:t>
            </w:r>
          </w:p>
        </w:tc>
        <w:tc>
          <w:tcPr>
            <w:tcW w:w="1661" w:type="pct"/>
            <w:gridSpan w:val="3"/>
            <w:tcBorders>
              <w:top w:val="dotted" w:sz="4" w:space="0" w:color="auto"/>
              <w:left w:val="nil"/>
              <w:bottom w:val="dotted" w:sz="4" w:space="0" w:color="auto"/>
              <w:right w:val="dotted" w:sz="4" w:space="0" w:color="000000"/>
            </w:tcBorders>
            <w:vAlign w:val="center"/>
          </w:tcPr>
          <w:p w14:paraId="2A6B4288"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6FE4371E"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21236054"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653335AE"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6249187C"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0E6B9240" w14:textId="77777777" w:rsidR="008959A2" w:rsidRPr="005C56B6" w:rsidRDefault="008959A2" w:rsidP="00D6442C">
            <w:pPr>
              <w:rPr>
                <w:rFonts w:ascii="Arial" w:hAnsi="Arial" w:cs="Arial"/>
                <w:b/>
                <w:bCs/>
                <w:szCs w:val="20"/>
              </w:rPr>
            </w:pPr>
            <w:r w:rsidRPr="005C56B6">
              <w:rPr>
                <w:rFonts w:ascii="Arial" w:hAnsi="Arial" w:cs="Arial"/>
                <w:b/>
                <w:bCs/>
                <w:szCs w:val="20"/>
              </w:rPr>
              <w:t>R7</w:t>
            </w:r>
            <w:r w:rsidRPr="005C56B6">
              <w:rPr>
                <w:rFonts w:ascii="Arial" w:hAnsi="Arial" w:cs="Arial"/>
                <w:szCs w:val="20"/>
              </w:rPr>
              <w:t>. Microwave oven</w:t>
            </w:r>
          </w:p>
        </w:tc>
        <w:tc>
          <w:tcPr>
            <w:tcW w:w="1661" w:type="pct"/>
            <w:gridSpan w:val="3"/>
            <w:tcBorders>
              <w:top w:val="dotted" w:sz="4" w:space="0" w:color="auto"/>
              <w:left w:val="nil"/>
              <w:bottom w:val="dotted" w:sz="4" w:space="0" w:color="auto"/>
              <w:right w:val="dotted" w:sz="4" w:space="0" w:color="000000"/>
            </w:tcBorders>
            <w:vAlign w:val="center"/>
          </w:tcPr>
          <w:p w14:paraId="4FD65D44"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6DC4E67F"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35CB8C73"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5CD7EA6C"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1255E8C1"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293D326D" w14:textId="77777777" w:rsidR="008959A2" w:rsidRPr="005C56B6" w:rsidRDefault="008959A2" w:rsidP="00D6442C">
            <w:pPr>
              <w:rPr>
                <w:rFonts w:ascii="Arial" w:hAnsi="Arial" w:cs="Arial"/>
                <w:b/>
                <w:bCs/>
                <w:szCs w:val="20"/>
              </w:rPr>
            </w:pPr>
            <w:r w:rsidRPr="005C56B6">
              <w:rPr>
                <w:rFonts w:ascii="Arial" w:hAnsi="Arial" w:cs="Arial"/>
                <w:b/>
                <w:bCs/>
                <w:szCs w:val="20"/>
              </w:rPr>
              <w:t>R8</w:t>
            </w:r>
            <w:r w:rsidRPr="005C56B6">
              <w:rPr>
                <w:rFonts w:ascii="Arial" w:hAnsi="Arial" w:cs="Arial"/>
                <w:szCs w:val="20"/>
              </w:rPr>
              <w:t>. Motorcycle</w:t>
            </w:r>
          </w:p>
        </w:tc>
        <w:tc>
          <w:tcPr>
            <w:tcW w:w="1661" w:type="pct"/>
            <w:gridSpan w:val="3"/>
            <w:tcBorders>
              <w:top w:val="dotted" w:sz="4" w:space="0" w:color="auto"/>
              <w:left w:val="nil"/>
              <w:bottom w:val="dotted" w:sz="4" w:space="0" w:color="auto"/>
              <w:right w:val="dotted" w:sz="4" w:space="0" w:color="000000"/>
            </w:tcBorders>
            <w:vAlign w:val="center"/>
          </w:tcPr>
          <w:p w14:paraId="2BC45039"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25465F45"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17C19543"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7887F1D8"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05E58606" w14:textId="77777777" w:rsidTr="006930FC">
        <w:trPr>
          <w:trHeight w:val="267"/>
        </w:trPr>
        <w:tc>
          <w:tcPr>
            <w:tcW w:w="1455" w:type="pct"/>
            <w:tcBorders>
              <w:top w:val="dotted" w:sz="4" w:space="0" w:color="auto"/>
              <w:left w:val="dotted" w:sz="4" w:space="0" w:color="auto"/>
              <w:bottom w:val="dotted" w:sz="4" w:space="0" w:color="000000"/>
              <w:right w:val="dotted" w:sz="4" w:space="0" w:color="000000"/>
            </w:tcBorders>
          </w:tcPr>
          <w:p w14:paraId="04CEDC34" w14:textId="77777777" w:rsidR="008959A2" w:rsidRPr="005C56B6" w:rsidRDefault="008959A2" w:rsidP="00D6442C">
            <w:pPr>
              <w:rPr>
                <w:rFonts w:ascii="Arial" w:hAnsi="Arial" w:cs="Arial"/>
                <w:b/>
                <w:bCs/>
                <w:szCs w:val="20"/>
              </w:rPr>
            </w:pPr>
            <w:r w:rsidRPr="005C56B6">
              <w:rPr>
                <w:rFonts w:ascii="Arial" w:hAnsi="Arial" w:cs="Arial"/>
                <w:b/>
                <w:bCs/>
                <w:szCs w:val="20"/>
              </w:rPr>
              <w:t>R12</w:t>
            </w:r>
            <w:r w:rsidRPr="005C56B6">
              <w:rPr>
                <w:rFonts w:ascii="Arial" w:hAnsi="Arial" w:cs="Arial"/>
                <w:szCs w:val="20"/>
              </w:rPr>
              <w:t xml:space="preserve">. </w:t>
            </w:r>
            <w:r w:rsidRPr="005C56B6">
              <w:rPr>
                <w:rFonts w:ascii="Arial" w:hAnsi="Arial"/>
              </w:rPr>
              <w:t>Indoor plumbing</w:t>
            </w:r>
          </w:p>
        </w:tc>
        <w:tc>
          <w:tcPr>
            <w:tcW w:w="1661" w:type="pct"/>
            <w:gridSpan w:val="3"/>
            <w:tcBorders>
              <w:top w:val="dotted" w:sz="4" w:space="0" w:color="auto"/>
              <w:left w:val="nil"/>
              <w:bottom w:val="dotted" w:sz="4" w:space="0" w:color="000000"/>
              <w:right w:val="dotted" w:sz="4" w:space="0" w:color="000000"/>
            </w:tcBorders>
            <w:vAlign w:val="center"/>
          </w:tcPr>
          <w:p w14:paraId="0EE27130"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000000"/>
              <w:right w:val="dotted" w:sz="4" w:space="0" w:color="000000"/>
            </w:tcBorders>
            <w:vAlign w:val="center"/>
          </w:tcPr>
          <w:p w14:paraId="201CFE0E"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000000"/>
              <w:right w:val="dotted" w:sz="4" w:space="0" w:color="auto"/>
            </w:tcBorders>
            <w:vAlign w:val="center"/>
          </w:tcPr>
          <w:p w14:paraId="134B1ABB"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000000"/>
              <w:right w:val="dotted" w:sz="4" w:space="0" w:color="auto"/>
            </w:tcBorders>
            <w:vAlign w:val="center"/>
          </w:tcPr>
          <w:p w14:paraId="434D41E3"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2D40952A" w14:textId="77777777" w:rsidTr="006930FC">
        <w:trPr>
          <w:trHeight w:val="255"/>
        </w:trPr>
        <w:tc>
          <w:tcPr>
            <w:tcW w:w="1455" w:type="pct"/>
            <w:tcBorders>
              <w:top w:val="dotted" w:sz="4" w:space="0" w:color="000000"/>
              <w:left w:val="dotted" w:sz="4" w:space="0" w:color="auto"/>
              <w:bottom w:val="dotted" w:sz="4" w:space="0" w:color="auto"/>
              <w:right w:val="dotted" w:sz="4" w:space="0" w:color="000000"/>
            </w:tcBorders>
          </w:tcPr>
          <w:p w14:paraId="51533E83" w14:textId="77777777" w:rsidR="008959A2" w:rsidRPr="005C56B6" w:rsidRDefault="008959A2" w:rsidP="00D6442C">
            <w:pPr>
              <w:rPr>
                <w:rFonts w:ascii="Arial" w:hAnsi="Arial" w:cs="Arial"/>
                <w:b/>
                <w:bCs/>
                <w:szCs w:val="20"/>
              </w:rPr>
            </w:pPr>
            <w:r w:rsidRPr="005C56B6">
              <w:rPr>
                <w:rFonts w:ascii="Arial" w:hAnsi="Arial" w:cs="Arial"/>
                <w:b/>
                <w:bCs/>
                <w:szCs w:val="20"/>
              </w:rPr>
              <w:t>R14</w:t>
            </w:r>
            <w:r w:rsidRPr="005C56B6">
              <w:rPr>
                <w:rFonts w:ascii="Arial" w:hAnsi="Arial" w:cs="Arial"/>
                <w:szCs w:val="20"/>
              </w:rPr>
              <w:t xml:space="preserve">. Indoor bathroom </w:t>
            </w:r>
          </w:p>
        </w:tc>
        <w:tc>
          <w:tcPr>
            <w:tcW w:w="1661" w:type="pct"/>
            <w:gridSpan w:val="3"/>
            <w:tcBorders>
              <w:top w:val="dotted" w:sz="4" w:space="0" w:color="000000"/>
              <w:left w:val="nil"/>
              <w:bottom w:val="dotted" w:sz="4" w:space="0" w:color="auto"/>
              <w:right w:val="dotted" w:sz="4" w:space="0" w:color="000000"/>
            </w:tcBorders>
            <w:vAlign w:val="center"/>
          </w:tcPr>
          <w:p w14:paraId="0192197C"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000000"/>
              <w:left w:val="nil"/>
              <w:bottom w:val="dotted" w:sz="4" w:space="0" w:color="auto"/>
              <w:right w:val="dotted" w:sz="4" w:space="0" w:color="000000"/>
            </w:tcBorders>
            <w:vAlign w:val="center"/>
          </w:tcPr>
          <w:p w14:paraId="5CE8611E"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000000"/>
              <w:left w:val="nil"/>
              <w:bottom w:val="dotted" w:sz="4" w:space="0" w:color="auto"/>
              <w:right w:val="dotted" w:sz="4" w:space="0" w:color="auto"/>
            </w:tcBorders>
            <w:vAlign w:val="center"/>
          </w:tcPr>
          <w:p w14:paraId="59E2A925"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000000"/>
              <w:left w:val="nil"/>
              <w:bottom w:val="dotted" w:sz="4" w:space="0" w:color="auto"/>
              <w:right w:val="dotted" w:sz="4" w:space="0" w:color="auto"/>
            </w:tcBorders>
            <w:vAlign w:val="center"/>
          </w:tcPr>
          <w:p w14:paraId="677FCF4C"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17F51F09" w14:textId="77777777" w:rsidTr="006930FC">
        <w:trPr>
          <w:trHeight w:val="260"/>
        </w:trPr>
        <w:tc>
          <w:tcPr>
            <w:tcW w:w="1455" w:type="pct"/>
            <w:tcBorders>
              <w:top w:val="dotted" w:sz="4" w:space="0" w:color="auto"/>
              <w:left w:val="dotted" w:sz="4" w:space="0" w:color="auto"/>
              <w:bottom w:val="dotted" w:sz="4" w:space="0" w:color="auto"/>
              <w:right w:val="dotted" w:sz="4" w:space="0" w:color="000000"/>
            </w:tcBorders>
          </w:tcPr>
          <w:p w14:paraId="21A73E15" w14:textId="77777777" w:rsidR="008959A2" w:rsidRPr="005C56B6" w:rsidRDefault="008959A2" w:rsidP="00D6442C">
            <w:pPr>
              <w:rPr>
                <w:rFonts w:ascii="Arial" w:hAnsi="Arial" w:cs="Arial"/>
                <w:b/>
                <w:bCs/>
                <w:szCs w:val="20"/>
              </w:rPr>
            </w:pPr>
            <w:r w:rsidRPr="005C56B6">
              <w:rPr>
                <w:rFonts w:ascii="Arial" w:hAnsi="Arial" w:cs="Arial"/>
                <w:b/>
                <w:bCs/>
                <w:szCs w:val="20"/>
              </w:rPr>
              <w:t>R15.</w:t>
            </w:r>
            <w:r w:rsidRPr="005C56B6">
              <w:rPr>
                <w:rFonts w:ascii="Arial" w:hAnsi="Arial" w:cs="Arial"/>
                <w:szCs w:val="20"/>
              </w:rPr>
              <w:t xml:space="preserve"> Computer</w:t>
            </w:r>
          </w:p>
        </w:tc>
        <w:tc>
          <w:tcPr>
            <w:tcW w:w="1661" w:type="pct"/>
            <w:gridSpan w:val="3"/>
            <w:tcBorders>
              <w:top w:val="dotted" w:sz="4" w:space="0" w:color="auto"/>
              <w:left w:val="nil"/>
              <w:bottom w:val="dotted" w:sz="4" w:space="0" w:color="auto"/>
              <w:right w:val="dotted" w:sz="4" w:space="0" w:color="000000"/>
            </w:tcBorders>
            <w:vAlign w:val="center"/>
          </w:tcPr>
          <w:p w14:paraId="28056C98" w14:textId="77777777" w:rsidR="008959A2" w:rsidRPr="005C56B6" w:rsidRDefault="008959A2" w:rsidP="00051C11">
            <w:pPr>
              <w:jc w:val="center"/>
              <w:rPr>
                <w:rFonts w:ascii="Arial" w:hAnsi="Arial" w:cs="Arial"/>
                <w:b/>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7323C933"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3EEA9C65"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497E93B3"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6E9979B3" w14:textId="77777777" w:rsidTr="006930FC">
        <w:trPr>
          <w:trHeight w:val="260"/>
        </w:trPr>
        <w:tc>
          <w:tcPr>
            <w:tcW w:w="1455" w:type="pct"/>
            <w:tcBorders>
              <w:top w:val="dotted" w:sz="4" w:space="0" w:color="auto"/>
              <w:left w:val="dotted" w:sz="4" w:space="0" w:color="auto"/>
              <w:bottom w:val="dotted" w:sz="4" w:space="0" w:color="auto"/>
              <w:right w:val="dotted" w:sz="4" w:space="0" w:color="000000"/>
            </w:tcBorders>
          </w:tcPr>
          <w:p w14:paraId="31B44A0D" w14:textId="77777777" w:rsidR="008959A2" w:rsidRPr="005C56B6" w:rsidRDefault="008959A2" w:rsidP="00D6442C">
            <w:pPr>
              <w:rPr>
                <w:rFonts w:ascii="Arial" w:hAnsi="Arial" w:cs="Arial"/>
                <w:b/>
                <w:bCs/>
                <w:szCs w:val="20"/>
              </w:rPr>
            </w:pPr>
            <w:r w:rsidRPr="005C56B6">
              <w:rPr>
                <w:rFonts w:ascii="Arial" w:hAnsi="Arial" w:cs="Arial"/>
                <w:b/>
                <w:bCs/>
                <w:szCs w:val="20"/>
              </w:rPr>
              <w:t>R18.</w:t>
            </w:r>
            <w:r w:rsidRPr="005C56B6">
              <w:rPr>
                <w:rFonts w:ascii="Arial" w:hAnsi="Arial" w:cs="Arial"/>
                <w:bCs/>
                <w:szCs w:val="20"/>
              </w:rPr>
              <w:t xml:space="preserve"> Internet</w:t>
            </w:r>
          </w:p>
        </w:tc>
        <w:tc>
          <w:tcPr>
            <w:tcW w:w="1661" w:type="pct"/>
            <w:gridSpan w:val="3"/>
            <w:tcBorders>
              <w:top w:val="dotted" w:sz="4" w:space="0" w:color="auto"/>
              <w:left w:val="nil"/>
              <w:bottom w:val="dotted" w:sz="4" w:space="0" w:color="auto"/>
              <w:right w:val="dotted" w:sz="4" w:space="0" w:color="000000"/>
            </w:tcBorders>
            <w:vAlign w:val="center"/>
          </w:tcPr>
          <w:p w14:paraId="6C89ADE3"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78E0BD25"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0C532FE"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08423289"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5927EA" w:rsidRPr="005C56B6" w14:paraId="308DDCEF" w14:textId="77777777" w:rsidTr="006930FC">
        <w:trPr>
          <w:trHeight w:val="260"/>
        </w:trPr>
        <w:tc>
          <w:tcPr>
            <w:tcW w:w="1455" w:type="pct"/>
            <w:tcBorders>
              <w:top w:val="dotted" w:sz="4" w:space="0" w:color="auto"/>
              <w:left w:val="dotted" w:sz="4" w:space="0" w:color="auto"/>
              <w:bottom w:val="dotted" w:sz="4" w:space="0" w:color="auto"/>
              <w:right w:val="dotted" w:sz="4" w:space="0" w:color="000000"/>
            </w:tcBorders>
          </w:tcPr>
          <w:p w14:paraId="10DEB041" w14:textId="77777777" w:rsidR="005927EA" w:rsidRPr="005C56B6" w:rsidRDefault="005927EA" w:rsidP="005927EA">
            <w:pPr>
              <w:rPr>
                <w:rFonts w:ascii="Arial" w:hAnsi="Arial" w:cs="Arial"/>
                <w:b/>
                <w:bCs/>
                <w:szCs w:val="20"/>
              </w:rPr>
            </w:pPr>
            <w:r w:rsidRPr="005C56B6">
              <w:rPr>
                <w:rFonts w:ascii="Arial" w:hAnsi="Arial" w:cs="Arial"/>
                <w:b/>
                <w:bCs/>
                <w:szCs w:val="20"/>
              </w:rPr>
              <w:t>R1</w:t>
            </w:r>
            <w:r w:rsidRPr="005C56B6">
              <w:rPr>
                <w:rFonts w:ascii="Arial" w:hAnsi="Arial" w:cs="Arial"/>
                <w:szCs w:val="20"/>
              </w:rPr>
              <w:t>. Television</w:t>
            </w:r>
          </w:p>
        </w:tc>
        <w:tc>
          <w:tcPr>
            <w:tcW w:w="1661" w:type="pct"/>
            <w:gridSpan w:val="3"/>
            <w:tcBorders>
              <w:top w:val="dotted" w:sz="4" w:space="0" w:color="auto"/>
              <w:left w:val="nil"/>
              <w:bottom w:val="dotted" w:sz="4" w:space="0" w:color="auto"/>
              <w:right w:val="dotted" w:sz="4" w:space="0" w:color="000000"/>
            </w:tcBorders>
            <w:vAlign w:val="center"/>
          </w:tcPr>
          <w:p w14:paraId="4A1C7A90" w14:textId="77777777" w:rsidR="005927EA" w:rsidRPr="005C56B6" w:rsidRDefault="005927EA" w:rsidP="005927EA">
            <w:pPr>
              <w:jc w:val="center"/>
              <w:rPr>
                <w:rFonts w:ascii="Arial" w:hAnsi="Arial" w:cs="Arial"/>
                <w:szCs w:val="20"/>
              </w:rPr>
            </w:pPr>
            <w:r w:rsidRPr="005C56B6">
              <w:rPr>
                <w:rFonts w:ascii="Arial" w:hAnsi="Arial" w:cs="Arial"/>
                <w:szCs w:val="20"/>
              </w:rPr>
              <w:t>(0) No</w:t>
            </w:r>
            <w:r>
              <w:rPr>
                <w:rFonts w:ascii="Arial" w:hAnsi="Arial" w:cs="Arial"/>
                <w:szCs w:val="20"/>
              </w:rPr>
              <w:t xml:space="preserve"> </w:t>
            </w:r>
            <w:r w:rsidRPr="0076740B">
              <w:rPr>
                <w:rFonts w:ascii="Arial" w:hAnsi="Arial" w:cs="Arial"/>
                <w:b/>
                <w:szCs w:val="20"/>
              </w:rPr>
              <w:t>[Skip to R26]</w:t>
            </w:r>
          </w:p>
        </w:tc>
        <w:tc>
          <w:tcPr>
            <w:tcW w:w="794" w:type="pct"/>
            <w:tcBorders>
              <w:top w:val="dotted" w:sz="4" w:space="0" w:color="auto"/>
              <w:left w:val="nil"/>
              <w:bottom w:val="dotted" w:sz="4" w:space="0" w:color="auto"/>
              <w:right w:val="dotted" w:sz="4" w:space="0" w:color="000000"/>
            </w:tcBorders>
            <w:vAlign w:val="center"/>
          </w:tcPr>
          <w:p w14:paraId="4196D50F" w14:textId="77777777" w:rsidR="005927EA" w:rsidRPr="005C56B6" w:rsidRDefault="005927EA" w:rsidP="005927EA">
            <w:pPr>
              <w:jc w:val="center"/>
              <w:rPr>
                <w:rFonts w:ascii="Arial" w:hAnsi="Arial" w:cs="Arial"/>
                <w:szCs w:val="20"/>
              </w:rPr>
            </w:pPr>
            <w:r w:rsidRPr="005C56B6">
              <w:rPr>
                <w:rFonts w:ascii="Arial" w:hAnsi="Arial" w:cs="Arial"/>
                <w:szCs w:val="20"/>
              </w:rPr>
              <w:t>(1) Yes</w:t>
            </w:r>
            <w:r>
              <w:rPr>
                <w:rFonts w:ascii="Arial" w:hAnsi="Arial" w:cs="Arial"/>
                <w:szCs w:val="20"/>
              </w:rPr>
              <w:t xml:space="preserve"> </w:t>
            </w:r>
            <w:r w:rsidRPr="0076740B">
              <w:rPr>
                <w:rFonts w:ascii="Arial" w:hAnsi="Arial" w:cs="Arial"/>
                <w:b/>
                <w:szCs w:val="20"/>
              </w:rPr>
              <w:t>[Continue]</w:t>
            </w:r>
          </w:p>
        </w:tc>
        <w:tc>
          <w:tcPr>
            <w:tcW w:w="376" w:type="pct"/>
            <w:tcBorders>
              <w:top w:val="dotted" w:sz="4" w:space="0" w:color="auto"/>
              <w:left w:val="nil"/>
              <w:bottom w:val="dotted" w:sz="4" w:space="0" w:color="auto"/>
              <w:right w:val="dotted" w:sz="4" w:space="0" w:color="auto"/>
            </w:tcBorders>
            <w:vAlign w:val="center"/>
          </w:tcPr>
          <w:p w14:paraId="527865C2" w14:textId="77777777" w:rsidR="005927EA" w:rsidRPr="00B50BA8" w:rsidRDefault="005927EA" w:rsidP="005927EA">
            <w:pPr>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6FE49DFD" w14:textId="77777777" w:rsidR="005927EA" w:rsidRPr="00B50BA8" w:rsidRDefault="005927EA" w:rsidP="005927EA">
            <w:pPr>
              <w:jc w:val="center"/>
              <w:rPr>
                <w:rFonts w:ascii="Arial" w:hAnsi="Arial" w:cs="Arial"/>
                <w:bCs/>
                <w:szCs w:val="20"/>
              </w:rPr>
            </w:pPr>
            <w:r w:rsidRPr="00526387">
              <w:rPr>
                <w:rFonts w:ascii="Arial" w:hAnsi="Arial" w:cs="Arial"/>
                <w:bCs/>
                <w:szCs w:val="20"/>
              </w:rPr>
              <w:t>98</w:t>
            </w:r>
          </w:p>
        </w:tc>
      </w:tr>
      <w:tr w:rsidR="005927EA" w:rsidRPr="005C56B6" w14:paraId="6431DA2B" w14:textId="77777777" w:rsidTr="005927EA">
        <w:trPr>
          <w:trHeight w:val="260"/>
        </w:trPr>
        <w:tc>
          <w:tcPr>
            <w:tcW w:w="1455" w:type="pct"/>
            <w:tcBorders>
              <w:top w:val="dotted" w:sz="4" w:space="0" w:color="auto"/>
              <w:left w:val="dotted" w:sz="4" w:space="0" w:color="auto"/>
              <w:bottom w:val="dotted" w:sz="4" w:space="0" w:color="auto"/>
              <w:right w:val="dotted" w:sz="4" w:space="0" w:color="000000"/>
            </w:tcBorders>
          </w:tcPr>
          <w:p w14:paraId="4D619790" w14:textId="77777777" w:rsidR="005927EA" w:rsidRPr="005C56B6" w:rsidRDefault="005927EA" w:rsidP="005927EA">
            <w:pPr>
              <w:rPr>
                <w:rFonts w:ascii="Arial" w:hAnsi="Arial" w:cs="Arial"/>
                <w:b/>
                <w:bCs/>
                <w:szCs w:val="20"/>
              </w:rPr>
            </w:pPr>
            <w:r w:rsidRPr="005C56B6">
              <w:rPr>
                <w:rFonts w:ascii="Arial" w:hAnsi="Arial" w:cs="Arial"/>
                <w:b/>
                <w:bCs/>
                <w:szCs w:val="20"/>
              </w:rPr>
              <w:t>R16.</w:t>
            </w:r>
            <w:r w:rsidRPr="005C56B6">
              <w:rPr>
                <w:rFonts w:ascii="Arial" w:hAnsi="Arial" w:cs="Arial"/>
                <w:bCs/>
                <w:szCs w:val="20"/>
              </w:rPr>
              <w:t xml:space="preserve"> Flat panel TV</w:t>
            </w:r>
          </w:p>
        </w:tc>
        <w:tc>
          <w:tcPr>
            <w:tcW w:w="1661" w:type="pct"/>
            <w:gridSpan w:val="3"/>
            <w:tcBorders>
              <w:top w:val="dotted" w:sz="4" w:space="0" w:color="auto"/>
              <w:left w:val="nil"/>
              <w:bottom w:val="dotted" w:sz="4" w:space="0" w:color="auto"/>
              <w:right w:val="dotted" w:sz="4" w:space="0" w:color="000000"/>
            </w:tcBorders>
            <w:vAlign w:val="center"/>
          </w:tcPr>
          <w:p w14:paraId="340047E1" w14:textId="77777777"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09D2510B" w14:textId="77777777"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47BBF5A" w14:textId="77777777" w:rsidR="005927EA" w:rsidRPr="005C56B6" w:rsidRDefault="005927EA" w:rsidP="005927EA">
            <w:pPr>
              <w:jc w:val="center"/>
              <w:rPr>
                <w:rFonts w:ascii="Arial" w:hAnsi="Arial" w:cs="Arial"/>
                <w:b/>
                <w:bCs/>
                <w:szCs w:val="20"/>
              </w:rPr>
            </w:pPr>
            <w:r w:rsidRPr="00B50BA8">
              <w:rPr>
                <w:rFonts w:ascii="Arial" w:hAnsi="Arial" w:cs="Arial"/>
                <w:bCs/>
                <w:szCs w:val="20"/>
              </w:rPr>
              <w:t>88</w:t>
            </w:r>
          </w:p>
        </w:tc>
        <w:tc>
          <w:tcPr>
            <w:tcW w:w="357" w:type="pct"/>
            <w:tcBorders>
              <w:top w:val="dotted" w:sz="4" w:space="0" w:color="auto"/>
              <w:left w:val="nil"/>
              <w:bottom w:val="dotted" w:sz="4" w:space="0" w:color="auto"/>
              <w:right w:val="dotted" w:sz="4" w:space="0" w:color="auto"/>
            </w:tcBorders>
            <w:vAlign w:val="center"/>
          </w:tcPr>
          <w:p w14:paraId="7A68CDE9" w14:textId="77777777" w:rsidR="005927EA" w:rsidRPr="005C56B6" w:rsidRDefault="005927EA" w:rsidP="005927EA">
            <w:pPr>
              <w:jc w:val="center"/>
              <w:rPr>
                <w:rFonts w:ascii="Arial" w:hAnsi="Arial" w:cs="Arial"/>
                <w:b/>
                <w:bCs/>
                <w:szCs w:val="20"/>
              </w:rPr>
            </w:pPr>
            <w:r w:rsidRPr="00B50BA8">
              <w:rPr>
                <w:rFonts w:ascii="Arial" w:hAnsi="Arial" w:cs="Arial"/>
                <w:bCs/>
                <w:szCs w:val="20"/>
              </w:rPr>
              <w:t>98</w:t>
            </w:r>
          </w:p>
        </w:tc>
        <w:tc>
          <w:tcPr>
            <w:tcW w:w="357" w:type="pct"/>
            <w:tcBorders>
              <w:top w:val="dotted" w:sz="4" w:space="0" w:color="auto"/>
              <w:left w:val="nil"/>
              <w:bottom w:val="dotted" w:sz="4" w:space="0" w:color="auto"/>
              <w:right w:val="dotted" w:sz="4" w:space="0" w:color="auto"/>
            </w:tcBorders>
            <w:vAlign w:val="center"/>
          </w:tcPr>
          <w:p w14:paraId="21B06B44" w14:textId="77777777" w:rsidR="005927EA" w:rsidRPr="006930FC" w:rsidRDefault="005927EA" w:rsidP="005927EA">
            <w:pPr>
              <w:jc w:val="center"/>
              <w:rPr>
                <w:rFonts w:ascii="Arial" w:hAnsi="Arial" w:cs="Arial"/>
                <w:bCs/>
                <w:szCs w:val="20"/>
              </w:rPr>
            </w:pPr>
            <w:r w:rsidRPr="006930FC">
              <w:rPr>
                <w:rFonts w:ascii="Arial" w:hAnsi="Arial" w:cs="Arial"/>
                <w:bCs/>
                <w:szCs w:val="20"/>
              </w:rPr>
              <w:t>99</w:t>
            </w:r>
          </w:p>
          <w:p w14:paraId="080FE0DB" w14:textId="77777777" w:rsidR="005927EA" w:rsidRPr="005C56B6" w:rsidRDefault="005927EA" w:rsidP="005927EA">
            <w:pPr>
              <w:jc w:val="center"/>
              <w:rPr>
                <w:rFonts w:ascii="Arial" w:hAnsi="Arial" w:cs="Arial"/>
                <w:b/>
                <w:bCs/>
                <w:szCs w:val="20"/>
              </w:rPr>
            </w:pPr>
            <w:r>
              <w:rPr>
                <w:rFonts w:ascii="Arial" w:hAnsi="Arial" w:cs="Arial"/>
                <w:b/>
                <w:bCs/>
                <w:szCs w:val="20"/>
              </w:rPr>
              <w:t>INAP</w:t>
            </w:r>
          </w:p>
        </w:tc>
      </w:tr>
      <w:tr w:rsidR="005927EA" w:rsidRPr="005C56B6" w14:paraId="5FFC499E" w14:textId="77777777" w:rsidTr="006930FC">
        <w:trPr>
          <w:trHeight w:val="260"/>
        </w:trPr>
        <w:tc>
          <w:tcPr>
            <w:tcW w:w="1455" w:type="pct"/>
            <w:tcBorders>
              <w:top w:val="dotted" w:sz="4" w:space="0" w:color="auto"/>
              <w:left w:val="dotted" w:sz="4" w:space="0" w:color="auto"/>
              <w:bottom w:val="dotted" w:sz="4" w:space="0" w:color="auto"/>
              <w:right w:val="dotted" w:sz="4" w:space="0" w:color="000000"/>
            </w:tcBorders>
          </w:tcPr>
          <w:p w14:paraId="678B8EB1" w14:textId="77777777" w:rsidR="005927EA" w:rsidRPr="005C56B6" w:rsidRDefault="005927EA" w:rsidP="005927EA">
            <w:pPr>
              <w:rPr>
                <w:rFonts w:ascii="Arial" w:hAnsi="Arial" w:cs="Arial"/>
                <w:b/>
                <w:bCs/>
                <w:szCs w:val="20"/>
              </w:rPr>
            </w:pPr>
            <w:r w:rsidRPr="005C56B6">
              <w:rPr>
                <w:rFonts w:ascii="Arial" w:hAnsi="Arial" w:cs="Arial"/>
                <w:b/>
                <w:bCs/>
                <w:szCs w:val="20"/>
              </w:rPr>
              <w:t xml:space="preserve">R26. </w:t>
            </w:r>
            <w:r w:rsidRPr="005C56B6">
              <w:rPr>
                <w:rFonts w:ascii="Arial" w:hAnsi="Arial" w:cs="Arial"/>
                <w:bCs/>
                <w:szCs w:val="20"/>
              </w:rPr>
              <w:t xml:space="preserve">Is the house connected to the </w:t>
            </w:r>
            <w:r w:rsidRPr="0007035F">
              <w:rPr>
                <w:rFonts w:ascii="Arial" w:hAnsi="Arial" w:cs="Arial"/>
                <w:bCs/>
                <w:szCs w:val="20"/>
              </w:rPr>
              <w:t>sewage system</w:t>
            </w:r>
            <w:r w:rsidRPr="005C56B6">
              <w:rPr>
                <w:rFonts w:ascii="Arial" w:hAnsi="Arial" w:cs="Arial"/>
                <w:szCs w:val="20"/>
              </w:rPr>
              <w:t>?</w:t>
            </w:r>
          </w:p>
        </w:tc>
        <w:tc>
          <w:tcPr>
            <w:tcW w:w="1661" w:type="pct"/>
            <w:gridSpan w:val="3"/>
            <w:tcBorders>
              <w:top w:val="dotted" w:sz="4" w:space="0" w:color="auto"/>
              <w:left w:val="nil"/>
              <w:bottom w:val="dotted" w:sz="4" w:space="0" w:color="auto"/>
              <w:right w:val="dotted" w:sz="4" w:space="0" w:color="000000"/>
            </w:tcBorders>
            <w:vAlign w:val="center"/>
          </w:tcPr>
          <w:p w14:paraId="6FEE0BCB" w14:textId="77777777"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1A474F61" w14:textId="77777777"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3CBCED9E" w14:textId="77777777" w:rsidR="005927EA" w:rsidRPr="005C56B6" w:rsidRDefault="005927EA" w:rsidP="005927EA">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36F494C6" w14:textId="77777777" w:rsidR="005927EA" w:rsidRPr="005C56B6" w:rsidRDefault="005927EA" w:rsidP="005927EA">
            <w:pPr>
              <w:jc w:val="center"/>
              <w:rPr>
                <w:rFonts w:ascii="Arial" w:hAnsi="Arial" w:cs="Arial"/>
                <w:b/>
                <w:bCs/>
                <w:szCs w:val="20"/>
              </w:rPr>
            </w:pPr>
            <w:r w:rsidRPr="00B50BA8">
              <w:rPr>
                <w:rFonts w:ascii="Arial" w:hAnsi="Arial" w:cs="Arial"/>
                <w:bCs/>
                <w:szCs w:val="20"/>
              </w:rPr>
              <w:t>98</w:t>
            </w:r>
          </w:p>
        </w:tc>
      </w:tr>
    </w:tbl>
    <w:p w14:paraId="6CA11C7F" w14:textId="77777777" w:rsidR="008959A2" w:rsidRDefault="008959A2" w:rsidP="008959A2">
      <w:pPr>
        <w:rPr>
          <w:rFonts w:ascii="Arial" w:hAnsi="Arial"/>
        </w:rPr>
      </w:pPr>
    </w:p>
    <w:p w14:paraId="7BCF15C4" w14:textId="77777777" w:rsidR="00D77C1F" w:rsidRDefault="00D77C1F" w:rsidP="008959A2">
      <w:pPr>
        <w:rPr>
          <w:rFonts w:ascii="Arial" w:hAnsi="Arial"/>
        </w:rPr>
      </w:pPr>
    </w:p>
    <w:p w14:paraId="5282F41E" w14:textId="77777777" w:rsidR="00D77C1F" w:rsidRPr="00D02FC8" w:rsidRDefault="00D77C1F" w:rsidP="008959A2">
      <w:pPr>
        <w:rPr>
          <w:rFonts w:ascii="Arial" w:hAnsi="Arial"/>
        </w:rPr>
      </w:pPr>
    </w:p>
    <w:p w14:paraId="04DBFCBE" w14:textId="77777777" w:rsidR="008959A2" w:rsidRPr="005C56B6" w:rsidRDefault="008959A2" w:rsidP="008959A2">
      <w:pPr>
        <w:rPr>
          <w:rFonts w:ascii="Arial" w:hAnsi="Arial" w:cs="Arial"/>
          <w:szCs w:val="20"/>
        </w:rPr>
      </w:pPr>
      <w:r w:rsidRPr="00DC49D1">
        <w:rPr>
          <w:rFonts w:ascii="Arial" w:hAnsi="Arial" w:cs="Arial"/>
          <w:b/>
          <w:i/>
          <w:iCs/>
          <w:szCs w:val="20"/>
        </w:rPr>
        <w:t>These are all the questions I have. Thank you very much for your cooperation.</w:t>
      </w:r>
    </w:p>
    <w:tbl>
      <w:tblPr>
        <w:tblW w:w="4991" w:type="pct"/>
        <w:tblLayout w:type="fixed"/>
        <w:tblLook w:val="0000" w:firstRow="0" w:lastRow="0" w:firstColumn="0" w:lastColumn="0" w:noHBand="0" w:noVBand="0"/>
      </w:tblPr>
      <w:tblGrid>
        <w:gridCol w:w="8119"/>
        <w:gridCol w:w="1440"/>
      </w:tblGrid>
      <w:tr w:rsidR="008959A2" w:rsidRPr="005C56B6" w14:paraId="4CDC2693" w14:textId="77777777">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067BB056" w14:textId="77777777" w:rsidR="008959A2" w:rsidRDefault="008959A2" w:rsidP="00D6442C">
            <w:pPr>
              <w:rPr>
                <w:rFonts w:ascii="Arial" w:hAnsi="Arial" w:cs="Arial"/>
                <w:szCs w:val="20"/>
              </w:rPr>
            </w:pPr>
            <w:r>
              <w:rPr>
                <w:rFonts w:ascii="Arial" w:hAnsi="Arial" w:cs="Arial"/>
                <w:b/>
                <w:szCs w:val="20"/>
              </w:rPr>
              <w:t xml:space="preserve">FORMATQ. </w:t>
            </w:r>
            <w:r w:rsidRPr="00053800">
              <w:rPr>
                <w:rFonts w:ascii="Arial" w:hAnsi="Arial" w:cs="Arial"/>
                <w:szCs w:val="20"/>
              </w:rPr>
              <w:t>Please</w:t>
            </w:r>
            <w:r>
              <w:rPr>
                <w:rFonts w:ascii="Arial" w:hAnsi="Arial" w:cs="Arial"/>
                <w:szCs w:val="20"/>
              </w:rPr>
              <w:t xml:space="preserve"> indicate the format in which </w:t>
            </w:r>
            <w:r w:rsidRPr="00053800">
              <w:rPr>
                <w:rFonts w:ascii="Arial" w:hAnsi="Arial" w:cs="Arial"/>
                <w:b/>
                <w:szCs w:val="20"/>
              </w:rPr>
              <w:t>THIS</w:t>
            </w:r>
            <w:r>
              <w:rPr>
                <w:rFonts w:ascii="Arial" w:hAnsi="Arial" w:cs="Arial"/>
                <w:szCs w:val="20"/>
              </w:rPr>
              <w:t xml:space="preserve"> specific questionnaire was completed.</w:t>
            </w:r>
          </w:p>
          <w:p w14:paraId="52288644" w14:textId="77777777" w:rsidR="008959A2" w:rsidRDefault="008959A2" w:rsidP="00D6442C">
            <w:pPr>
              <w:pStyle w:val="ListParagraph"/>
              <w:numPr>
                <w:ilvl w:val="0"/>
                <w:numId w:val="36"/>
              </w:numPr>
              <w:rPr>
                <w:rFonts w:ascii="Arial" w:hAnsi="Arial" w:cs="Arial"/>
                <w:szCs w:val="20"/>
              </w:rPr>
            </w:pPr>
            <w:r w:rsidRPr="00053800">
              <w:rPr>
                <w:rFonts w:ascii="Arial" w:hAnsi="Arial" w:cs="Arial"/>
                <w:sz w:val="20"/>
                <w:szCs w:val="20"/>
              </w:rPr>
              <w:t>Paper</w:t>
            </w:r>
          </w:p>
          <w:p w14:paraId="77B3D34A" w14:textId="77777777" w:rsidR="008959A2" w:rsidRDefault="008959A2" w:rsidP="00D6442C">
            <w:pPr>
              <w:pStyle w:val="ListParagraph"/>
              <w:numPr>
                <w:ilvl w:val="0"/>
                <w:numId w:val="36"/>
              </w:numPr>
              <w:rPr>
                <w:rFonts w:ascii="Arial" w:hAnsi="Arial" w:cs="Arial"/>
                <w:szCs w:val="20"/>
              </w:rPr>
            </w:pPr>
            <w:r w:rsidRPr="00053800">
              <w:rPr>
                <w:rFonts w:ascii="Arial" w:hAnsi="Arial" w:cs="Arial"/>
                <w:sz w:val="20"/>
                <w:szCs w:val="20"/>
              </w:rPr>
              <w:t>Android</w:t>
            </w:r>
          </w:p>
          <w:p w14:paraId="48BDB000" w14:textId="77777777" w:rsidR="008959A2" w:rsidRDefault="008959A2" w:rsidP="00D6442C">
            <w:pPr>
              <w:pStyle w:val="ListParagraph"/>
              <w:numPr>
                <w:ilvl w:val="0"/>
                <w:numId w:val="36"/>
              </w:numPr>
              <w:rPr>
                <w:rFonts w:ascii="Arial" w:hAnsi="Arial" w:cs="Arial"/>
                <w:b/>
                <w:szCs w:val="20"/>
              </w:rPr>
            </w:pPr>
            <w:r w:rsidRPr="00053800">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14:paraId="3015BC0E" w14:textId="77777777" w:rsidR="008959A2" w:rsidRPr="005C56B6" w:rsidRDefault="008959A2" w:rsidP="00D6442C">
            <w:pPr>
              <w:jc w:val="right"/>
              <w:rPr>
                <w:rFonts w:ascii="Arial" w:hAnsi="Arial" w:cs="Arial"/>
                <w:b/>
                <w:bCs/>
                <w:szCs w:val="20"/>
              </w:rPr>
            </w:pPr>
          </w:p>
        </w:tc>
      </w:tr>
    </w:tbl>
    <w:p w14:paraId="34C0A5CD" w14:textId="77777777" w:rsidR="008959A2" w:rsidRDefault="008959A2" w:rsidP="008959A2">
      <w:pPr>
        <w:rPr>
          <w:rFonts w:ascii="Arial" w:hAnsi="Arial" w:cs="Arial"/>
          <w:szCs w:val="20"/>
        </w:rPr>
      </w:pPr>
    </w:p>
    <w:p w14:paraId="5DA57F7D"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7845"/>
        <w:gridCol w:w="1731"/>
      </w:tblGrid>
      <w:tr w:rsidR="00204A1D" w:rsidRPr="005C56B6" w14:paraId="13184567" w14:textId="77777777" w:rsidTr="0007035F">
        <w:trPr>
          <w:cantSplit/>
          <w:trHeight w:val="255"/>
        </w:trPr>
        <w:tc>
          <w:tcPr>
            <w:tcW w:w="4096" w:type="pct"/>
            <w:tcBorders>
              <w:top w:val="dotted" w:sz="4" w:space="0" w:color="auto"/>
              <w:left w:val="dotted" w:sz="4" w:space="0" w:color="auto"/>
              <w:bottom w:val="nil"/>
              <w:right w:val="dotted" w:sz="4" w:space="0" w:color="auto"/>
            </w:tcBorders>
          </w:tcPr>
          <w:p w14:paraId="0301A28C" w14:textId="2CFAE9ED" w:rsidR="00204A1D" w:rsidRDefault="00204A1D" w:rsidP="00D6442C">
            <w:pPr>
              <w:pStyle w:val="ComentarioAndrea"/>
              <w:rPr>
                <w:rFonts w:ascii="Arial" w:hAnsi="Arial" w:cs="Arial"/>
                <w:color w:val="auto"/>
                <w:sz w:val="20"/>
                <w:szCs w:val="20"/>
                <w:lang w:val="en-US"/>
              </w:rPr>
            </w:pPr>
            <w:r>
              <w:rPr>
                <w:rFonts w:ascii="Arial" w:hAnsi="Arial" w:cs="Arial"/>
                <w:b/>
                <w:color w:val="auto"/>
                <w:sz w:val="20"/>
                <w:szCs w:val="20"/>
                <w:lang w:val="en-US"/>
              </w:rPr>
              <w:lastRenderedPageBreak/>
              <w:t xml:space="preserve">TTPOL. </w:t>
            </w:r>
            <w:r w:rsidR="00465286">
              <w:rPr>
                <w:rFonts w:ascii="Arial" w:hAnsi="Arial" w:cs="Arial"/>
                <w:b/>
                <w:color w:val="auto"/>
                <w:sz w:val="20"/>
                <w:szCs w:val="20"/>
                <w:lang w:val="en-US"/>
              </w:rPr>
              <w:t xml:space="preserve">[FOR INTERVIEWERS] </w:t>
            </w:r>
            <w:r>
              <w:rPr>
                <w:rFonts w:ascii="Arial" w:hAnsi="Arial" w:cs="Arial"/>
                <w:color w:val="auto"/>
                <w:sz w:val="20"/>
                <w:szCs w:val="20"/>
                <w:lang w:val="en-US"/>
              </w:rPr>
              <w:t>Using the map</w:t>
            </w:r>
            <w:r w:rsidR="00B57A20">
              <w:rPr>
                <w:rFonts w:ascii="Arial" w:hAnsi="Arial" w:cs="Arial"/>
                <w:color w:val="auto"/>
                <w:sz w:val="20"/>
                <w:szCs w:val="20"/>
                <w:lang w:val="en-US"/>
              </w:rPr>
              <w:t>s</w:t>
            </w:r>
            <w:r>
              <w:rPr>
                <w:rFonts w:ascii="Arial" w:hAnsi="Arial" w:cs="Arial"/>
                <w:color w:val="auto"/>
                <w:sz w:val="20"/>
                <w:szCs w:val="20"/>
                <w:lang w:val="en-US"/>
              </w:rPr>
              <w:t xml:space="preserve"> you have been provided, select the police division that corresponds to the respondent’s place of residence.</w:t>
            </w:r>
          </w:p>
          <w:p w14:paraId="15A24B19" w14:textId="0D27E67C" w:rsidR="00204A1D" w:rsidRPr="00877C50" w:rsidRDefault="00204A1D" w:rsidP="00204A1D">
            <w:pPr>
              <w:rPr>
                <w:rFonts w:ascii="Arial" w:hAnsi="Arial" w:cs="Arial"/>
                <w:szCs w:val="20"/>
              </w:rPr>
            </w:pPr>
            <w:r>
              <w:rPr>
                <w:rFonts w:ascii="Arial" w:hAnsi="Arial" w:cs="Arial"/>
                <w:szCs w:val="20"/>
              </w:rPr>
              <w:t xml:space="preserve">(1) </w:t>
            </w:r>
            <w:r w:rsidRPr="00877C50">
              <w:rPr>
                <w:rFonts w:ascii="Arial" w:hAnsi="Arial" w:cs="Arial"/>
                <w:szCs w:val="20"/>
              </w:rPr>
              <w:t>Barataria</w:t>
            </w:r>
          </w:p>
          <w:p w14:paraId="0E27C3C5" w14:textId="337513CE" w:rsidR="00204A1D" w:rsidRPr="00877C50" w:rsidRDefault="00204A1D" w:rsidP="00204A1D">
            <w:pPr>
              <w:rPr>
                <w:rFonts w:ascii="Arial" w:hAnsi="Arial" w:cs="Arial"/>
                <w:szCs w:val="20"/>
              </w:rPr>
            </w:pPr>
            <w:r>
              <w:rPr>
                <w:rFonts w:ascii="Arial" w:hAnsi="Arial" w:cs="Arial"/>
                <w:szCs w:val="20"/>
              </w:rPr>
              <w:t xml:space="preserve">(2) </w:t>
            </w:r>
            <w:r w:rsidRPr="00877C50">
              <w:rPr>
                <w:rFonts w:ascii="Arial" w:hAnsi="Arial" w:cs="Arial"/>
                <w:szCs w:val="20"/>
              </w:rPr>
              <w:t>Belmont</w:t>
            </w:r>
          </w:p>
          <w:p w14:paraId="268E0D32" w14:textId="2B416AB7" w:rsidR="00204A1D" w:rsidRPr="00877C50" w:rsidRDefault="00204A1D" w:rsidP="00204A1D">
            <w:pPr>
              <w:rPr>
                <w:rFonts w:ascii="Arial" w:hAnsi="Arial" w:cs="Arial"/>
                <w:szCs w:val="20"/>
              </w:rPr>
            </w:pPr>
            <w:r>
              <w:rPr>
                <w:rFonts w:ascii="Arial" w:hAnsi="Arial" w:cs="Arial"/>
                <w:szCs w:val="20"/>
              </w:rPr>
              <w:t xml:space="preserve">(3) </w:t>
            </w:r>
            <w:r w:rsidRPr="00877C50">
              <w:rPr>
                <w:rFonts w:ascii="Arial" w:hAnsi="Arial" w:cs="Arial"/>
                <w:szCs w:val="20"/>
              </w:rPr>
              <w:t>Besson St</w:t>
            </w:r>
          </w:p>
          <w:p w14:paraId="329D0C95" w14:textId="49DF6D6B" w:rsidR="00204A1D" w:rsidRPr="00877C50" w:rsidRDefault="00204A1D" w:rsidP="00204A1D">
            <w:pPr>
              <w:rPr>
                <w:rFonts w:ascii="Arial" w:hAnsi="Arial" w:cs="Arial"/>
                <w:szCs w:val="20"/>
              </w:rPr>
            </w:pPr>
            <w:r>
              <w:rPr>
                <w:rFonts w:ascii="Arial" w:hAnsi="Arial" w:cs="Arial"/>
                <w:szCs w:val="20"/>
              </w:rPr>
              <w:t xml:space="preserve">(4) </w:t>
            </w:r>
            <w:r w:rsidRPr="00877C50">
              <w:rPr>
                <w:rFonts w:ascii="Arial" w:hAnsi="Arial" w:cs="Arial"/>
                <w:szCs w:val="20"/>
              </w:rPr>
              <w:t>Carenage</w:t>
            </w:r>
          </w:p>
          <w:p w14:paraId="4DF88CAA" w14:textId="46C7103B" w:rsidR="00204A1D" w:rsidRPr="00877C50" w:rsidRDefault="00204A1D" w:rsidP="00204A1D">
            <w:pPr>
              <w:rPr>
                <w:rFonts w:ascii="Arial" w:hAnsi="Arial" w:cs="Arial"/>
                <w:szCs w:val="20"/>
              </w:rPr>
            </w:pPr>
            <w:r>
              <w:rPr>
                <w:rFonts w:ascii="Arial" w:hAnsi="Arial" w:cs="Arial"/>
                <w:szCs w:val="20"/>
              </w:rPr>
              <w:t xml:space="preserve">(5) </w:t>
            </w:r>
            <w:r w:rsidRPr="00877C50">
              <w:rPr>
                <w:rFonts w:ascii="Arial" w:hAnsi="Arial" w:cs="Arial"/>
                <w:szCs w:val="20"/>
              </w:rPr>
              <w:t>Central</w:t>
            </w:r>
          </w:p>
          <w:p w14:paraId="53393C1C" w14:textId="78CDE70D" w:rsidR="00204A1D" w:rsidRPr="00877C50" w:rsidRDefault="00204A1D" w:rsidP="00204A1D">
            <w:pPr>
              <w:rPr>
                <w:rFonts w:ascii="Arial" w:hAnsi="Arial" w:cs="Arial"/>
                <w:szCs w:val="20"/>
              </w:rPr>
            </w:pPr>
            <w:r>
              <w:rPr>
                <w:rFonts w:ascii="Arial" w:hAnsi="Arial" w:cs="Arial"/>
                <w:szCs w:val="20"/>
              </w:rPr>
              <w:t>(6)</w:t>
            </w:r>
            <w:r>
              <w:rPr>
                <w:rFonts w:ascii="Arial" w:hAnsi="Arial" w:cs="Arial"/>
                <w:b/>
                <w:szCs w:val="20"/>
              </w:rPr>
              <w:t xml:space="preserve"> </w:t>
            </w:r>
            <w:r w:rsidRPr="00877C50">
              <w:rPr>
                <w:rFonts w:ascii="Arial" w:hAnsi="Arial" w:cs="Arial"/>
                <w:szCs w:val="20"/>
              </w:rPr>
              <w:t>Four Roads</w:t>
            </w:r>
          </w:p>
          <w:p w14:paraId="55C3DCA8" w14:textId="07D88500" w:rsidR="00204A1D" w:rsidRPr="00877C50" w:rsidRDefault="00204A1D" w:rsidP="00204A1D">
            <w:pPr>
              <w:rPr>
                <w:rFonts w:ascii="Arial" w:hAnsi="Arial" w:cs="Arial"/>
                <w:szCs w:val="20"/>
              </w:rPr>
            </w:pPr>
            <w:r>
              <w:rPr>
                <w:rFonts w:ascii="Arial" w:hAnsi="Arial" w:cs="Arial"/>
                <w:szCs w:val="20"/>
              </w:rPr>
              <w:t xml:space="preserve">(7) </w:t>
            </w:r>
            <w:r w:rsidRPr="00877C50">
              <w:rPr>
                <w:rFonts w:ascii="Arial" w:hAnsi="Arial" w:cs="Arial"/>
                <w:szCs w:val="20"/>
              </w:rPr>
              <w:t>Maraval</w:t>
            </w:r>
          </w:p>
          <w:p w14:paraId="55F4F4BE" w14:textId="1F9155DB" w:rsidR="00204A1D" w:rsidRPr="00877C50" w:rsidRDefault="00204A1D" w:rsidP="00204A1D">
            <w:pPr>
              <w:rPr>
                <w:rFonts w:ascii="Arial" w:hAnsi="Arial" w:cs="Arial"/>
                <w:szCs w:val="20"/>
              </w:rPr>
            </w:pPr>
            <w:r>
              <w:rPr>
                <w:rFonts w:ascii="Arial" w:hAnsi="Arial" w:cs="Arial"/>
                <w:szCs w:val="20"/>
              </w:rPr>
              <w:t xml:space="preserve">(8) </w:t>
            </w:r>
            <w:r w:rsidRPr="00877C50">
              <w:rPr>
                <w:rFonts w:ascii="Arial" w:hAnsi="Arial" w:cs="Arial"/>
                <w:szCs w:val="20"/>
              </w:rPr>
              <w:t>Morvant</w:t>
            </w:r>
          </w:p>
          <w:p w14:paraId="315E0374" w14:textId="6DA031D5" w:rsidR="00204A1D" w:rsidRPr="00877C50" w:rsidRDefault="00204A1D" w:rsidP="00204A1D">
            <w:pPr>
              <w:rPr>
                <w:rFonts w:ascii="Arial" w:hAnsi="Arial" w:cs="Arial"/>
                <w:szCs w:val="20"/>
              </w:rPr>
            </w:pPr>
            <w:r>
              <w:rPr>
                <w:rFonts w:ascii="Arial" w:hAnsi="Arial" w:cs="Arial"/>
                <w:szCs w:val="20"/>
              </w:rPr>
              <w:t xml:space="preserve">(9) </w:t>
            </w:r>
            <w:r w:rsidRPr="00877C50">
              <w:rPr>
                <w:rFonts w:ascii="Arial" w:hAnsi="Arial" w:cs="Arial"/>
                <w:szCs w:val="20"/>
              </w:rPr>
              <w:t>San Juan</w:t>
            </w:r>
          </w:p>
          <w:p w14:paraId="7EB7383A" w14:textId="5E8BE420" w:rsidR="00204A1D" w:rsidRPr="00877C50" w:rsidRDefault="00204A1D" w:rsidP="00204A1D">
            <w:pPr>
              <w:rPr>
                <w:rFonts w:ascii="Arial" w:hAnsi="Arial" w:cs="Arial"/>
                <w:szCs w:val="20"/>
              </w:rPr>
            </w:pPr>
            <w:r>
              <w:rPr>
                <w:rFonts w:ascii="Arial" w:hAnsi="Arial" w:cs="Arial"/>
                <w:szCs w:val="20"/>
              </w:rPr>
              <w:t xml:space="preserve">(10) </w:t>
            </w:r>
            <w:r w:rsidRPr="00877C50">
              <w:rPr>
                <w:rFonts w:ascii="Arial" w:hAnsi="Arial" w:cs="Arial"/>
                <w:szCs w:val="20"/>
              </w:rPr>
              <w:t>Santa Cruz</w:t>
            </w:r>
          </w:p>
          <w:p w14:paraId="55F50706" w14:textId="19235354" w:rsidR="00204A1D" w:rsidRPr="00877C50" w:rsidRDefault="00204A1D" w:rsidP="00204A1D">
            <w:pPr>
              <w:rPr>
                <w:rFonts w:ascii="Arial" w:hAnsi="Arial" w:cs="Arial"/>
                <w:szCs w:val="20"/>
              </w:rPr>
            </w:pPr>
            <w:r>
              <w:rPr>
                <w:rFonts w:ascii="Arial" w:hAnsi="Arial" w:cs="Arial"/>
                <w:szCs w:val="20"/>
              </w:rPr>
              <w:t xml:space="preserve">(11) </w:t>
            </w:r>
            <w:r w:rsidRPr="00877C50">
              <w:rPr>
                <w:rFonts w:ascii="Arial" w:hAnsi="Arial" w:cs="Arial"/>
                <w:szCs w:val="20"/>
              </w:rPr>
              <w:t>St Clair</w:t>
            </w:r>
          </w:p>
          <w:p w14:paraId="341B580F" w14:textId="7B407662" w:rsidR="00204A1D" w:rsidRPr="00877C50" w:rsidRDefault="00204A1D" w:rsidP="00204A1D">
            <w:pPr>
              <w:rPr>
                <w:rFonts w:ascii="Arial" w:hAnsi="Arial" w:cs="Arial"/>
                <w:szCs w:val="20"/>
              </w:rPr>
            </w:pPr>
            <w:r>
              <w:rPr>
                <w:rFonts w:ascii="Arial" w:hAnsi="Arial" w:cs="Arial"/>
                <w:szCs w:val="20"/>
              </w:rPr>
              <w:t xml:space="preserve">(12) </w:t>
            </w:r>
            <w:r w:rsidRPr="00877C50">
              <w:rPr>
                <w:rFonts w:ascii="Arial" w:hAnsi="Arial" w:cs="Arial"/>
                <w:szCs w:val="20"/>
              </w:rPr>
              <w:t>St James</w:t>
            </w:r>
          </w:p>
          <w:p w14:paraId="180DF9FD" w14:textId="0D866F3D" w:rsidR="00204A1D" w:rsidRPr="00877C50" w:rsidRDefault="00204A1D" w:rsidP="00204A1D">
            <w:pPr>
              <w:rPr>
                <w:rFonts w:ascii="Arial" w:hAnsi="Arial" w:cs="Arial"/>
                <w:szCs w:val="20"/>
              </w:rPr>
            </w:pPr>
            <w:r>
              <w:rPr>
                <w:rFonts w:ascii="Arial" w:hAnsi="Arial" w:cs="Arial"/>
                <w:szCs w:val="20"/>
              </w:rPr>
              <w:t xml:space="preserve">(13) </w:t>
            </w:r>
            <w:r w:rsidRPr="00877C50">
              <w:rPr>
                <w:rFonts w:ascii="Arial" w:hAnsi="Arial" w:cs="Arial"/>
                <w:szCs w:val="20"/>
              </w:rPr>
              <w:t>St Joseph</w:t>
            </w:r>
          </w:p>
          <w:p w14:paraId="6B3C1DC6" w14:textId="3C4B3644" w:rsidR="00204A1D" w:rsidRPr="00877C50" w:rsidRDefault="00204A1D" w:rsidP="00204A1D">
            <w:pPr>
              <w:rPr>
                <w:rFonts w:ascii="Arial" w:hAnsi="Arial" w:cs="Arial"/>
                <w:szCs w:val="20"/>
              </w:rPr>
            </w:pPr>
            <w:r>
              <w:rPr>
                <w:rFonts w:ascii="Arial" w:hAnsi="Arial" w:cs="Arial"/>
                <w:szCs w:val="20"/>
              </w:rPr>
              <w:t xml:space="preserve">(14) </w:t>
            </w:r>
            <w:r w:rsidRPr="00877C50">
              <w:rPr>
                <w:rFonts w:ascii="Arial" w:hAnsi="Arial" w:cs="Arial"/>
                <w:szCs w:val="20"/>
              </w:rPr>
              <w:t>West End</w:t>
            </w:r>
          </w:p>
          <w:p w14:paraId="5D644581" w14:textId="2062D5FE" w:rsidR="00204A1D" w:rsidRPr="00877C50" w:rsidRDefault="00204A1D" w:rsidP="00877C50">
            <w:r>
              <w:rPr>
                <w:rFonts w:ascii="Arial" w:hAnsi="Arial" w:cs="Arial"/>
                <w:szCs w:val="20"/>
              </w:rPr>
              <w:t xml:space="preserve">(15) </w:t>
            </w:r>
            <w:r w:rsidRPr="00877C50">
              <w:rPr>
                <w:rFonts w:ascii="Arial" w:hAnsi="Arial" w:cs="Arial"/>
                <w:szCs w:val="20"/>
              </w:rPr>
              <w:t>Woodbrook</w:t>
            </w:r>
          </w:p>
        </w:tc>
        <w:tc>
          <w:tcPr>
            <w:tcW w:w="904" w:type="pct"/>
            <w:tcBorders>
              <w:top w:val="dotted" w:sz="4" w:space="0" w:color="auto"/>
              <w:left w:val="dotted" w:sz="4" w:space="0" w:color="auto"/>
              <w:right w:val="dotted" w:sz="4" w:space="0" w:color="auto"/>
            </w:tcBorders>
            <w:vAlign w:val="center"/>
          </w:tcPr>
          <w:p w14:paraId="6ACB44B8" w14:textId="1AF95535" w:rsidR="00204A1D" w:rsidRPr="005C56B6" w:rsidRDefault="00465286" w:rsidP="006B267E">
            <w:pPr>
              <w:jc w:val="center"/>
              <w:rPr>
                <w:rFonts w:ascii="Arial" w:hAnsi="Arial" w:cs="Arial"/>
                <w:b/>
                <w:bCs/>
                <w:szCs w:val="20"/>
              </w:rPr>
            </w:pPr>
            <w:r w:rsidRPr="005C56B6">
              <w:rPr>
                <w:rFonts w:ascii="Arial" w:hAnsi="Arial" w:cs="Arial"/>
                <w:b/>
                <w:bCs/>
                <w:szCs w:val="20"/>
              </w:rPr>
              <w:t>|___|___|</w:t>
            </w:r>
          </w:p>
        </w:tc>
      </w:tr>
      <w:tr w:rsidR="008959A2" w:rsidRPr="005C56B6" w14:paraId="6C3ECB30" w14:textId="77777777" w:rsidTr="0007035F">
        <w:trPr>
          <w:cantSplit/>
          <w:trHeight w:val="255"/>
        </w:trPr>
        <w:tc>
          <w:tcPr>
            <w:tcW w:w="4096" w:type="pct"/>
            <w:tcBorders>
              <w:top w:val="dotted" w:sz="4" w:space="0" w:color="auto"/>
              <w:left w:val="dotted" w:sz="4" w:space="0" w:color="auto"/>
              <w:bottom w:val="nil"/>
              <w:right w:val="dotted" w:sz="4" w:space="0" w:color="auto"/>
            </w:tcBorders>
          </w:tcPr>
          <w:p w14:paraId="3118CC55" w14:textId="77777777" w:rsidR="008959A2" w:rsidRPr="005C56B6" w:rsidRDefault="008959A2" w:rsidP="00D6442C">
            <w:pPr>
              <w:pStyle w:val="ComentarioAndrea"/>
              <w:rPr>
                <w:rFonts w:ascii="Arial" w:hAnsi="Arial" w:cs="Arial"/>
                <w:b/>
                <w:color w:val="auto"/>
                <w:sz w:val="20"/>
                <w:szCs w:val="20"/>
                <w:lang w:val="en-US"/>
              </w:rPr>
            </w:pPr>
            <w:r w:rsidRPr="005C56B6">
              <w:rPr>
                <w:rFonts w:ascii="Arial" w:hAnsi="Arial" w:cs="Arial"/>
                <w:b/>
                <w:color w:val="auto"/>
                <w:sz w:val="20"/>
                <w:szCs w:val="20"/>
                <w:lang w:val="en-US"/>
              </w:rPr>
              <w:t>COLORR.</w:t>
            </w:r>
            <w:r w:rsidRPr="005C56B6">
              <w:rPr>
                <w:rFonts w:ascii="Arial" w:hAnsi="Arial" w:cs="Arial"/>
                <w:color w:val="auto"/>
                <w:sz w:val="20"/>
                <w:szCs w:val="20"/>
                <w:lang w:val="en-US"/>
              </w:rPr>
              <w:t xml:space="preserve">  </w:t>
            </w:r>
            <w:r w:rsidRPr="005C56B6">
              <w:rPr>
                <w:rFonts w:ascii="Arial" w:hAnsi="Arial" w:cs="Arial"/>
                <w:b/>
                <w:color w:val="auto"/>
                <w:sz w:val="20"/>
                <w:szCs w:val="20"/>
                <w:lang w:val="en-US"/>
              </w:rPr>
              <w:t>[When the interview is complete, WITHOUT asking, please use the color chart and circle the number that most closely corresponds to the color of the face of the respondent] _______</w:t>
            </w:r>
          </w:p>
          <w:p w14:paraId="1F639E44" w14:textId="77777777" w:rsidR="008959A2" w:rsidRPr="00D02FC8" w:rsidRDefault="008959A2" w:rsidP="00D6442C">
            <w:pPr>
              <w:keepNext/>
              <w:keepLines/>
              <w:spacing w:before="200"/>
              <w:outlineLvl w:val="8"/>
              <w:rPr>
                <w:rFonts w:ascii="Arial" w:hAnsi="Arial"/>
              </w:rPr>
            </w:pPr>
            <w:r w:rsidRPr="005C56B6">
              <w:rPr>
                <w:rFonts w:ascii="Arial" w:hAnsi="Arial" w:cs="Arial"/>
                <w:szCs w:val="20"/>
              </w:rPr>
              <w:t xml:space="preserve">(97) Could not be classified  </w:t>
            </w:r>
            <w:r w:rsidRPr="005C56B6">
              <w:rPr>
                <w:rFonts w:ascii="Arial" w:hAnsi="Arial" w:cs="Arial"/>
                <w:b/>
                <w:szCs w:val="20"/>
              </w:rPr>
              <w:t>[Mark (97)  only if,  for some reason,  you could not see the face of the  respondent]</w:t>
            </w:r>
          </w:p>
        </w:tc>
        <w:tc>
          <w:tcPr>
            <w:tcW w:w="904" w:type="pct"/>
            <w:tcBorders>
              <w:top w:val="dotted" w:sz="4" w:space="0" w:color="auto"/>
              <w:left w:val="dotted" w:sz="4" w:space="0" w:color="auto"/>
              <w:right w:val="dotted" w:sz="4" w:space="0" w:color="auto"/>
            </w:tcBorders>
            <w:vAlign w:val="center"/>
          </w:tcPr>
          <w:p w14:paraId="4BBB51D2" w14:textId="77777777" w:rsidR="008959A2" w:rsidRPr="005C56B6" w:rsidRDefault="008959A2" w:rsidP="006B267E">
            <w:pPr>
              <w:jc w:val="center"/>
              <w:rPr>
                <w:rFonts w:ascii="Arial" w:hAnsi="Arial" w:cs="Arial"/>
                <w:b/>
                <w:bCs/>
                <w:szCs w:val="20"/>
              </w:rPr>
            </w:pPr>
            <w:r w:rsidRPr="005C56B6">
              <w:rPr>
                <w:rFonts w:ascii="Arial" w:hAnsi="Arial" w:cs="Arial"/>
                <w:b/>
                <w:bCs/>
                <w:szCs w:val="20"/>
              </w:rPr>
              <w:t>|___|___|</w:t>
            </w:r>
          </w:p>
        </w:tc>
      </w:tr>
      <w:tr w:rsidR="008959A2" w:rsidRPr="005C56B6" w14:paraId="1FED0FC3" w14:textId="77777777" w:rsidTr="0007035F">
        <w:trPr>
          <w:cantSplit/>
          <w:trHeight w:val="255"/>
        </w:trPr>
        <w:tc>
          <w:tcPr>
            <w:tcW w:w="4096" w:type="pct"/>
            <w:tcBorders>
              <w:top w:val="dotted" w:sz="4" w:space="0" w:color="auto"/>
              <w:left w:val="dotted" w:sz="4" w:space="0" w:color="auto"/>
              <w:bottom w:val="nil"/>
              <w:right w:val="dotted" w:sz="4" w:space="0" w:color="auto"/>
            </w:tcBorders>
          </w:tcPr>
          <w:p w14:paraId="4005F1D7" w14:textId="77777777" w:rsidR="008959A2" w:rsidRPr="005C56B6" w:rsidRDefault="008959A2" w:rsidP="00D6442C">
            <w:pPr>
              <w:rPr>
                <w:rFonts w:ascii="Arial" w:hAnsi="Arial" w:cs="Arial"/>
              </w:rPr>
            </w:pPr>
            <w:r w:rsidRPr="005C56B6">
              <w:rPr>
                <w:rFonts w:ascii="Arial" w:hAnsi="Arial" w:cs="Arial"/>
              </w:rPr>
              <w:t>Time interview ended _______ : ______</w:t>
            </w:r>
          </w:p>
        </w:tc>
        <w:tc>
          <w:tcPr>
            <w:tcW w:w="904" w:type="pct"/>
            <w:tcBorders>
              <w:top w:val="dotted" w:sz="4" w:space="0" w:color="auto"/>
              <w:left w:val="dotted" w:sz="4" w:space="0" w:color="auto"/>
              <w:right w:val="dotted" w:sz="4" w:space="0" w:color="auto"/>
            </w:tcBorders>
            <w:vAlign w:val="center"/>
          </w:tcPr>
          <w:p w14:paraId="3F1B9342" w14:textId="77777777" w:rsidR="008959A2" w:rsidRPr="005C56B6" w:rsidRDefault="008959A2" w:rsidP="0007035F">
            <w:pPr>
              <w:jc w:val="center"/>
              <w:rPr>
                <w:rFonts w:ascii="Arial" w:hAnsi="Arial" w:cs="Arial"/>
                <w:bCs/>
                <w:sz w:val="32"/>
                <w:szCs w:val="32"/>
              </w:rPr>
            </w:pPr>
            <w:r w:rsidRPr="005C56B6">
              <w:rPr>
                <w:rFonts w:ascii="Arial" w:hAnsi="Arial" w:cs="Arial"/>
                <w:bCs/>
                <w:sz w:val="32"/>
                <w:szCs w:val="32"/>
              </w:rPr>
              <w:t>|__|__|__|</w:t>
            </w:r>
          </w:p>
        </w:tc>
      </w:tr>
      <w:tr w:rsidR="008959A2" w:rsidRPr="005C56B6" w14:paraId="401132B5" w14:textId="77777777" w:rsidTr="0007035F">
        <w:trPr>
          <w:cantSplit/>
          <w:trHeight w:val="375"/>
        </w:trPr>
        <w:tc>
          <w:tcPr>
            <w:tcW w:w="4096" w:type="pct"/>
            <w:tcBorders>
              <w:top w:val="nil"/>
              <w:left w:val="dotted" w:sz="4" w:space="0" w:color="auto"/>
              <w:bottom w:val="dotted" w:sz="4" w:space="0" w:color="auto"/>
              <w:right w:val="dotted" w:sz="4" w:space="0" w:color="auto"/>
            </w:tcBorders>
          </w:tcPr>
          <w:p w14:paraId="64827BF0" w14:textId="77777777" w:rsidR="008959A2" w:rsidRPr="005C56B6" w:rsidRDefault="008959A2" w:rsidP="00D6442C">
            <w:pPr>
              <w:rPr>
                <w:rFonts w:ascii="Arial" w:hAnsi="Arial" w:cs="Arial"/>
                <w:b/>
                <w:bCs/>
              </w:rPr>
            </w:pPr>
            <w:r w:rsidRPr="005C56B6">
              <w:rPr>
                <w:rFonts w:ascii="Arial" w:hAnsi="Arial" w:cs="Arial"/>
                <w:b/>
                <w:bCs/>
              </w:rPr>
              <w:t>TI</w:t>
            </w:r>
            <w:r w:rsidRPr="005C56B6">
              <w:rPr>
                <w:rFonts w:ascii="Arial" w:hAnsi="Arial" w:cs="Arial"/>
              </w:rPr>
              <w:t xml:space="preserve">. Duration of interview </w:t>
            </w:r>
            <w:r w:rsidRPr="005C56B6">
              <w:rPr>
                <w:rFonts w:ascii="Arial" w:hAnsi="Arial" w:cs="Arial"/>
                <w:b/>
                <w:bCs/>
                <w:i/>
                <w:iCs/>
              </w:rPr>
              <w:t>[minutes, see page # 1]</w:t>
            </w:r>
            <w:r w:rsidRPr="005C56B6">
              <w:rPr>
                <w:rFonts w:ascii="Arial" w:hAnsi="Arial" w:cs="Arial"/>
              </w:rPr>
              <w:t xml:space="preserve">  _____________</w:t>
            </w:r>
          </w:p>
        </w:tc>
        <w:tc>
          <w:tcPr>
            <w:tcW w:w="904" w:type="pct"/>
            <w:tcBorders>
              <w:left w:val="dotted" w:sz="4" w:space="0" w:color="auto"/>
              <w:bottom w:val="dotted" w:sz="4" w:space="0" w:color="auto"/>
              <w:right w:val="dotted" w:sz="4" w:space="0" w:color="auto"/>
            </w:tcBorders>
            <w:vAlign w:val="center"/>
          </w:tcPr>
          <w:p w14:paraId="7CD986B1" w14:textId="77777777" w:rsidR="008959A2" w:rsidRPr="005C56B6" w:rsidRDefault="000F096B" w:rsidP="0007035F">
            <w:pPr>
              <w:jc w:val="center"/>
              <w:rPr>
                <w:rFonts w:ascii="Arial" w:hAnsi="Arial" w:cs="Arial"/>
                <w:b/>
                <w:bCs/>
                <w:szCs w:val="20"/>
              </w:rPr>
            </w:pPr>
            <w:r w:rsidRPr="005C56B6">
              <w:rPr>
                <w:rFonts w:ascii="Arial" w:hAnsi="Arial" w:cs="Arial"/>
                <w:b/>
                <w:bCs/>
                <w:szCs w:val="20"/>
              </w:rPr>
              <w:t>|___|</w:t>
            </w:r>
          </w:p>
        </w:tc>
      </w:tr>
      <w:tr w:rsidR="008959A2" w:rsidRPr="005C56B6" w14:paraId="78F9EF4A" w14:textId="77777777" w:rsidTr="0007035F">
        <w:trPr>
          <w:trHeight w:val="294"/>
        </w:trPr>
        <w:tc>
          <w:tcPr>
            <w:tcW w:w="4096" w:type="pct"/>
            <w:tcBorders>
              <w:top w:val="dotted" w:sz="4" w:space="0" w:color="auto"/>
              <w:left w:val="dotted" w:sz="4" w:space="0" w:color="auto"/>
              <w:bottom w:val="dotted" w:sz="4" w:space="0" w:color="auto"/>
              <w:right w:val="dotted" w:sz="4" w:space="0" w:color="auto"/>
            </w:tcBorders>
          </w:tcPr>
          <w:p w14:paraId="6ED30DB6" w14:textId="77777777" w:rsidR="008959A2" w:rsidRPr="005C56B6" w:rsidRDefault="008959A2" w:rsidP="00D6442C">
            <w:pPr>
              <w:rPr>
                <w:rFonts w:ascii="Arial" w:hAnsi="Arial" w:cs="Arial"/>
                <w:b/>
                <w:bCs/>
              </w:rPr>
            </w:pPr>
            <w:r w:rsidRPr="005C56B6">
              <w:rPr>
                <w:rFonts w:ascii="Arial" w:hAnsi="Arial" w:cs="Arial"/>
                <w:b/>
                <w:bCs/>
              </w:rPr>
              <w:t>INTID.</w:t>
            </w:r>
            <w:r w:rsidRPr="005C56B6">
              <w:rPr>
                <w:rFonts w:ascii="Arial" w:hAnsi="Arial" w:cs="Arial"/>
                <w:bCs/>
              </w:rPr>
              <w:t xml:space="preserve"> Interviewer ID number: ____________</w:t>
            </w:r>
          </w:p>
        </w:tc>
        <w:tc>
          <w:tcPr>
            <w:tcW w:w="904" w:type="pct"/>
            <w:tcBorders>
              <w:top w:val="dotted" w:sz="4" w:space="0" w:color="auto"/>
              <w:left w:val="dotted" w:sz="4" w:space="0" w:color="auto"/>
              <w:bottom w:val="dotted" w:sz="4" w:space="0" w:color="auto"/>
              <w:right w:val="dotted" w:sz="4" w:space="0" w:color="auto"/>
            </w:tcBorders>
            <w:vAlign w:val="center"/>
          </w:tcPr>
          <w:p w14:paraId="31C1F5A8" w14:textId="77777777" w:rsidR="008959A2" w:rsidRPr="005C56B6" w:rsidRDefault="008959A2" w:rsidP="0007035F">
            <w:pPr>
              <w:jc w:val="center"/>
              <w:rPr>
                <w:rFonts w:ascii="Arial" w:hAnsi="Arial" w:cs="Arial"/>
                <w:b/>
                <w:bCs/>
                <w:szCs w:val="20"/>
              </w:rPr>
            </w:pPr>
            <w:r w:rsidRPr="005C56B6">
              <w:rPr>
                <w:rFonts w:ascii="Arial" w:hAnsi="Arial" w:cs="Arial"/>
                <w:bCs/>
                <w:sz w:val="32"/>
                <w:szCs w:val="32"/>
              </w:rPr>
              <w:t>|__|__|__|</w:t>
            </w:r>
          </w:p>
        </w:tc>
      </w:tr>
      <w:tr w:rsidR="008959A2" w:rsidRPr="005C56B6" w14:paraId="40419831" w14:textId="77777777" w:rsidTr="0007035F">
        <w:trPr>
          <w:trHeight w:val="294"/>
        </w:trPr>
        <w:tc>
          <w:tcPr>
            <w:tcW w:w="4096" w:type="pct"/>
            <w:tcBorders>
              <w:top w:val="dotted" w:sz="4" w:space="0" w:color="auto"/>
              <w:left w:val="dotted" w:sz="4" w:space="0" w:color="auto"/>
              <w:bottom w:val="dotted" w:sz="4" w:space="0" w:color="auto"/>
              <w:right w:val="dotted" w:sz="4" w:space="0" w:color="auto"/>
            </w:tcBorders>
          </w:tcPr>
          <w:p w14:paraId="275DF21B" w14:textId="77777777" w:rsidR="008959A2" w:rsidRPr="005C56B6" w:rsidRDefault="008959A2" w:rsidP="00D6442C">
            <w:pPr>
              <w:rPr>
                <w:rFonts w:ascii="Arial" w:hAnsi="Arial" w:cs="Arial"/>
                <w:b/>
                <w:bCs/>
              </w:rPr>
            </w:pPr>
            <w:r w:rsidRPr="005C56B6">
              <w:rPr>
                <w:rFonts w:ascii="Arial" w:hAnsi="Arial" w:cs="Arial"/>
                <w:b/>
                <w:bCs/>
              </w:rPr>
              <w:t xml:space="preserve">SEXI.  Note interviewer’s sex: </w:t>
            </w:r>
            <w:r w:rsidRPr="00D02FC8">
              <w:rPr>
                <w:rFonts w:ascii="Arial" w:hAnsi="Arial"/>
              </w:rPr>
              <w:t>(</w:t>
            </w:r>
            <w:r w:rsidRPr="005C56B6">
              <w:rPr>
                <w:rFonts w:ascii="Arial" w:hAnsi="Arial" w:cs="Arial"/>
                <w:b/>
                <w:bCs/>
              </w:rPr>
              <w:t>1</w:t>
            </w:r>
            <w:r w:rsidRPr="00D02FC8">
              <w:rPr>
                <w:rFonts w:ascii="Arial" w:hAnsi="Arial"/>
              </w:rPr>
              <w:t>)</w:t>
            </w:r>
            <w:r w:rsidRPr="005C56B6">
              <w:rPr>
                <w:rFonts w:ascii="Arial" w:hAnsi="Arial" w:cs="Arial"/>
                <w:b/>
                <w:bCs/>
              </w:rPr>
              <w:t xml:space="preserve"> Male  </w:t>
            </w:r>
            <w:r w:rsidRPr="00D02FC8">
              <w:rPr>
                <w:rFonts w:ascii="Arial" w:hAnsi="Arial"/>
              </w:rPr>
              <w:t>(</w:t>
            </w:r>
            <w:r w:rsidRPr="005C56B6">
              <w:rPr>
                <w:rFonts w:ascii="Arial" w:hAnsi="Arial" w:cs="Arial"/>
                <w:b/>
                <w:bCs/>
              </w:rPr>
              <w:t>2</w:t>
            </w:r>
            <w:r w:rsidRPr="00D02FC8">
              <w:rPr>
                <w:rFonts w:ascii="Arial" w:hAnsi="Arial"/>
              </w:rPr>
              <w:t>)</w:t>
            </w:r>
            <w:r w:rsidRPr="005C56B6">
              <w:rPr>
                <w:rFonts w:ascii="Arial" w:hAnsi="Arial" w:cs="Arial"/>
                <w:b/>
                <w:bCs/>
              </w:rPr>
              <w:t xml:space="preserve"> Female</w:t>
            </w:r>
          </w:p>
        </w:tc>
        <w:tc>
          <w:tcPr>
            <w:tcW w:w="904" w:type="pct"/>
            <w:tcBorders>
              <w:top w:val="dotted" w:sz="4" w:space="0" w:color="auto"/>
              <w:left w:val="dotted" w:sz="4" w:space="0" w:color="auto"/>
              <w:bottom w:val="dotted" w:sz="4" w:space="0" w:color="auto"/>
              <w:right w:val="dotted" w:sz="4" w:space="0" w:color="auto"/>
            </w:tcBorders>
            <w:vAlign w:val="center"/>
          </w:tcPr>
          <w:p w14:paraId="5A1DB1FA" w14:textId="77777777" w:rsidR="008959A2" w:rsidRPr="005C56B6" w:rsidRDefault="000F096B" w:rsidP="0007035F">
            <w:pPr>
              <w:jc w:val="center"/>
              <w:rPr>
                <w:rFonts w:ascii="Arial" w:hAnsi="Arial" w:cs="Arial"/>
                <w:bCs/>
                <w:sz w:val="32"/>
                <w:szCs w:val="32"/>
              </w:rPr>
            </w:pPr>
            <w:r w:rsidRPr="005C56B6">
              <w:rPr>
                <w:rFonts w:ascii="Arial" w:hAnsi="Arial" w:cs="Arial"/>
                <w:b/>
                <w:bCs/>
                <w:szCs w:val="20"/>
              </w:rPr>
              <w:t>|___|</w:t>
            </w:r>
          </w:p>
        </w:tc>
      </w:tr>
      <w:tr w:rsidR="008959A2" w:rsidRPr="005C56B6" w14:paraId="48297919" w14:textId="77777777" w:rsidTr="0007035F">
        <w:trPr>
          <w:trHeight w:val="294"/>
        </w:trPr>
        <w:tc>
          <w:tcPr>
            <w:tcW w:w="4096" w:type="pct"/>
            <w:tcBorders>
              <w:top w:val="dotted" w:sz="4" w:space="0" w:color="auto"/>
              <w:left w:val="dotted" w:sz="4" w:space="0" w:color="auto"/>
              <w:bottom w:val="dotted" w:sz="4" w:space="0" w:color="auto"/>
              <w:right w:val="dotted" w:sz="4" w:space="0" w:color="auto"/>
            </w:tcBorders>
          </w:tcPr>
          <w:p w14:paraId="2F785782" w14:textId="77777777" w:rsidR="008959A2" w:rsidRPr="005C56B6" w:rsidRDefault="008959A2" w:rsidP="00D6442C">
            <w:pPr>
              <w:rPr>
                <w:rFonts w:ascii="Arial" w:hAnsi="Arial" w:cs="Arial"/>
                <w:b/>
                <w:bCs/>
              </w:rPr>
            </w:pPr>
            <w:r w:rsidRPr="005C56B6">
              <w:rPr>
                <w:rFonts w:ascii="Arial" w:hAnsi="Arial" w:cs="Arial"/>
                <w:b/>
                <w:bCs/>
              </w:rPr>
              <w:t>COLORI. Using the color chart, note the color that comes closest to your own color.</w:t>
            </w:r>
          </w:p>
        </w:tc>
        <w:tc>
          <w:tcPr>
            <w:tcW w:w="904" w:type="pct"/>
            <w:tcBorders>
              <w:top w:val="dotted" w:sz="4" w:space="0" w:color="auto"/>
              <w:left w:val="dotted" w:sz="4" w:space="0" w:color="auto"/>
              <w:bottom w:val="dotted" w:sz="4" w:space="0" w:color="auto"/>
              <w:right w:val="dotted" w:sz="4" w:space="0" w:color="auto"/>
            </w:tcBorders>
            <w:vAlign w:val="center"/>
          </w:tcPr>
          <w:p w14:paraId="36C1E98C" w14:textId="77777777" w:rsidR="008959A2" w:rsidRPr="005C56B6" w:rsidRDefault="008959A2" w:rsidP="0007035F">
            <w:pPr>
              <w:jc w:val="center"/>
              <w:rPr>
                <w:rFonts w:ascii="Arial" w:hAnsi="Arial" w:cs="Arial"/>
                <w:bCs/>
                <w:sz w:val="32"/>
                <w:szCs w:val="32"/>
              </w:rPr>
            </w:pPr>
            <w:r w:rsidRPr="005C56B6">
              <w:rPr>
                <w:rFonts w:ascii="Arial" w:hAnsi="Arial" w:cs="Arial"/>
                <w:b/>
                <w:bCs/>
                <w:szCs w:val="20"/>
              </w:rPr>
              <w:t>|___|___|</w:t>
            </w:r>
          </w:p>
        </w:tc>
      </w:tr>
    </w:tbl>
    <w:p w14:paraId="7A179ABB" w14:textId="77777777" w:rsidR="0007035F" w:rsidRPr="005C56B6" w:rsidRDefault="0007035F" w:rsidP="008959A2">
      <w:pPr>
        <w:rPr>
          <w:rFonts w:ascii="Arial" w:hAnsi="Arial" w:cs="Arial"/>
          <w:szCs w:val="20"/>
        </w:rPr>
      </w:pPr>
    </w:p>
    <w:p w14:paraId="7697F24A" w14:textId="77777777" w:rsidR="008959A2" w:rsidRPr="005C56B6" w:rsidRDefault="00C910B1" w:rsidP="008959A2">
      <w:pPr>
        <w:tabs>
          <w:tab w:val="left" w:pos="7882"/>
        </w:tabs>
        <w:rPr>
          <w:rFonts w:ascii="Arial" w:hAnsi="Arial" w:cs="Arial"/>
          <w:i/>
          <w:iCs/>
          <w:szCs w:val="20"/>
        </w:rPr>
      </w:pPr>
      <w:r>
        <w:rPr>
          <w:rFonts w:ascii="Arial" w:hAnsi="Arial"/>
          <w:noProof/>
          <w:lang w:eastAsia="en-US"/>
        </w:rPr>
        <mc:AlternateContent>
          <mc:Choice Requires="wps">
            <w:drawing>
              <wp:anchor distT="4294967292" distB="4294967292" distL="114300" distR="114300" simplePos="0" relativeHeight="251658240" behindDoc="0" locked="0" layoutInCell="1" allowOverlap="1" wp14:anchorId="177FBFA5" wp14:editId="1F7B3FF0">
                <wp:simplePos x="0" y="0"/>
                <wp:positionH relativeFrom="column">
                  <wp:posOffset>-74295</wp:posOffset>
                </wp:positionH>
                <wp:positionV relativeFrom="paragraph">
                  <wp:posOffset>83184</wp:posOffset>
                </wp:positionV>
                <wp:extent cx="4333875" cy="0"/>
                <wp:effectExtent l="0" t="19050" r="95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BAC708" id="Straight Connector 7"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85pt,6.55pt" to="335.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" strokeweight="3pt"/>
            </w:pict>
          </mc:Fallback>
        </mc:AlternateContent>
      </w:r>
      <w:r w:rsidR="008959A2" w:rsidRPr="005C56B6">
        <w:rPr>
          <w:rFonts w:ascii="Arial" w:hAnsi="Arial" w:cs="Arial"/>
          <w:i/>
          <w:iCs/>
          <w:szCs w:val="20"/>
        </w:rPr>
        <w:tab/>
      </w:r>
    </w:p>
    <w:tbl>
      <w:tblPr>
        <w:tblW w:w="4951" w:type="pct"/>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9576"/>
      </w:tblGrid>
      <w:tr w:rsidR="008959A2" w:rsidRPr="005C56B6" w14:paraId="5D03D3D4" w14:textId="77777777">
        <w:trPr>
          <w:trHeight w:val="212"/>
        </w:trPr>
        <w:tc>
          <w:tcPr>
            <w:tcW w:w="5000" w:type="pct"/>
            <w:tcBorders>
              <w:top w:val="dotted" w:sz="4" w:space="0" w:color="auto"/>
            </w:tcBorders>
            <w:vAlign w:val="bottom"/>
          </w:tcPr>
          <w:p w14:paraId="3E36F28D" w14:textId="77777777" w:rsidR="008959A2" w:rsidRPr="005C56B6" w:rsidRDefault="008959A2" w:rsidP="00D6442C">
            <w:pPr>
              <w:rPr>
                <w:rFonts w:ascii="Arial" w:hAnsi="Arial" w:cs="Arial"/>
                <w:i/>
                <w:iCs/>
                <w:szCs w:val="20"/>
              </w:rPr>
            </w:pPr>
            <w:r w:rsidRPr="005C56B6">
              <w:rPr>
                <w:rFonts w:ascii="Arial" w:hAnsi="Arial" w:cs="Arial"/>
                <w:i/>
                <w:iCs/>
                <w:szCs w:val="20"/>
              </w:rPr>
              <w:t xml:space="preserve">I swear that this interview was carried out with the person indicated above. </w:t>
            </w:r>
          </w:p>
        </w:tc>
      </w:tr>
      <w:tr w:rsidR="008959A2" w:rsidRPr="005C56B6" w14:paraId="572D21C3" w14:textId="77777777">
        <w:trPr>
          <w:trHeight w:val="212"/>
        </w:trPr>
        <w:tc>
          <w:tcPr>
            <w:tcW w:w="5000" w:type="pct"/>
            <w:noWrap/>
          </w:tcPr>
          <w:p w14:paraId="76E2463A" w14:textId="77777777" w:rsidR="008959A2" w:rsidRPr="005C56B6" w:rsidRDefault="008959A2" w:rsidP="00D6442C">
            <w:pPr>
              <w:rPr>
                <w:rFonts w:ascii="Arial" w:hAnsi="Arial" w:cs="Arial"/>
                <w:i/>
                <w:iCs/>
                <w:szCs w:val="20"/>
              </w:rPr>
            </w:pPr>
            <w:r w:rsidRPr="005C56B6">
              <w:rPr>
                <w:rFonts w:ascii="Arial" w:hAnsi="Arial" w:cs="Arial"/>
                <w:i/>
                <w:iCs/>
                <w:szCs w:val="20"/>
              </w:rPr>
              <w:t xml:space="preserve">Interviewer’s signature__________________ Date  ____ /_____ /_____ </w:t>
            </w:r>
          </w:p>
          <w:p w14:paraId="61AD1395" w14:textId="77777777" w:rsidR="008959A2" w:rsidRPr="005C56B6" w:rsidRDefault="008959A2" w:rsidP="00D6442C">
            <w:pPr>
              <w:rPr>
                <w:rFonts w:ascii="Arial" w:hAnsi="Arial" w:cs="Arial"/>
                <w:i/>
                <w:iCs/>
                <w:szCs w:val="20"/>
              </w:rPr>
            </w:pPr>
          </w:p>
          <w:p w14:paraId="47D5265A" w14:textId="77777777" w:rsidR="008959A2" w:rsidRPr="005C56B6" w:rsidRDefault="008959A2" w:rsidP="00D6442C">
            <w:pPr>
              <w:rPr>
                <w:rFonts w:ascii="Arial" w:hAnsi="Arial" w:cs="Arial"/>
                <w:i/>
                <w:iCs/>
                <w:szCs w:val="20"/>
              </w:rPr>
            </w:pPr>
            <w:r w:rsidRPr="005C56B6">
              <w:rPr>
                <w:rFonts w:ascii="Arial" w:hAnsi="Arial" w:cs="Arial"/>
                <w:i/>
                <w:iCs/>
                <w:szCs w:val="20"/>
              </w:rPr>
              <w:t>Field supervisor’s signature _______________________________________</w:t>
            </w:r>
          </w:p>
        </w:tc>
      </w:tr>
      <w:tr w:rsidR="008959A2" w:rsidRPr="005C56B6" w14:paraId="1B49137D" w14:textId="77777777">
        <w:trPr>
          <w:trHeight w:val="212"/>
        </w:trPr>
        <w:tc>
          <w:tcPr>
            <w:tcW w:w="5000" w:type="pct"/>
          </w:tcPr>
          <w:p w14:paraId="79751239" w14:textId="77777777" w:rsidR="008959A2" w:rsidRPr="005C56B6" w:rsidRDefault="008959A2" w:rsidP="00D6442C">
            <w:pPr>
              <w:rPr>
                <w:rFonts w:ascii="Arial" w:hAnsi="Arial" w:cs="Arial"/>
                <w:i/>
                <w:iCs/>
                <w:szCs w:val="20"/>
              </w:rPr>
            </w:pPr>
            <w:r w:rsidRPr="005C56B6">
              <w:rPr>
                <w:rFonts w:ascii="Arial" w:hAnsi="Arial" w:cs="Arial"/>
                <w:i/>
                <w:iCs/>
                <w:szCs w:val="20"/>
              </w:rPr>
              <w:t>Comments: __________________________________________________________________________________ __________________________________________________________________________________</w:t>
            </w:r>
          </w:p>
        </w:tc>
      </w:tr>
      <w:tr w:rsidR="008959A2" w:rsidRPr="005C56B6" w14:paraId="2E4320E5" w14:textId="77777777">
        <w:trPr>
          <w:trHeight w:val="212"/>
        </w:trPr>
        <w:tc>
          <w:tcPr>
            <w:tcW w:w="5000" w:type="pct"/>
            <w:noWrap/>
          </w:tcPr>
          <w:p w14:paraId="5D7D62C6" w14:textId="77777777" w:rsidR="008959A2" w:rsidRPr="005C56B6" w:rsidRDefault="008959A2" w:rsidP="00D6442C">
            <w:pPr>
              <w:rPr>
                <w:rFonts w:ascii="Arial" w:hAnsi="Arial" w:cs="Arial"/>
                <w:i/>
                <w:iCs/>
                <w:szCs w:val="20"/>
              </w:rPr>
            </w:pPr>
            <w:r w:rsidRPr="005C56B6">
              <w:rPr>
                <w:rFonts w:ascii="Arial" w:hAnsi="Arial" w:cs="Arial"/>
                <w:i/>
                <w:iCs/>
                <w:szCs w:val="20"/>
              </w:rPr>
              <w:t>[Not for PDA/Android use] Signature of the person who entered the data __________________________</w:t>
            </w:r>
          </w:p>
        </w:tc>
      </w:tr>
      <w:tr w:rsidR="008959A2" w:rsidRPr="005C56B6" w14:paraId="3A1823E9" w14:textId="77777777">
        <w:trPr>
          <w:trHeight w:val="212"/>
        </w:trPr>
        <w:tc>
          <w:tcPr>
            <w:tcW w:w="5000" w:type="pct"/>
            <w:tcBorders>
              <w:bottom w:val="dotted" w:sz="4" w:space="0" w:color="auto"/>
            </w:tcBorders>
            <w:noWrap/>
          </w:tcPr>
          <w:p w14:paraId="6051B84C" w14:textId="77777777" w:rsidR="008959A2" w:rsidRPr="005C56B6" w:rsidRDefault="008959A2" w:rsidP="00D6442C">
            <w:pPr>
              <w:rPr>
                <w:rFonts w:ascii="Arial" w:hAnsi="Arial" w:cs="Arial"/>
                <w:i/>
                <w:iCs/>
                <w:szCs w:val="20"/>
              </w:rPr>
            </w:pPr>
            <w:r w:rsidRPr="005C56B6">
              <w:rPr>
                <w:rFonts w:ascii="Arial" w:hAnsi="Arial" w:cs="Arial"/>
                <w:i/>
                <w:iCs/>
                <w:szCs w:val="20"/>
              </w:rPr>
              <w:t>[Not for PDA/Android use]Signature of the person who verified the data _______________________________</w:t>
            </w:r>
          </w:p>
        </w:tc>
      </w:tr>
    </w:tbl>
    <w:p w14:paraId="4B26757D" w14:textId="77777777" w:rsidR="008959A2" w:rsidRPr="005C56B6" w:rsidRDefault="008959A2" w:rsidP="008959A2">
      <w:pPr>
        <w:rPr>
          <w:rFonts w:ascii="Arial" w:hAnsi="Arial" w:cs="Arial"/>
          <w:szCs w:val="20"/>
        </w:rPr>
      </w:pPr>
    </w:p>
    <w:p w14:paraId="1D762011" w14:textId="250449E3" w:rsidR="008959A2" w:rsidRPr="005C56B6" w:rsidRDefault="008959A2" w:rsidP="008959A2">
      <w:pPr>
        <w:jc w:val="center"/>
        <w:rPr>
          <w:rFonts w:ascii="Arial" w:hAnsi="Arial" w:cs="Arial"/>
          <w:b/>
          <w:bCs/>
          <w:i/>
          <w:sz w:val="40"/>
          <w:szCs w:val="40"/>
        </w:rPr>
      </w:pPr>
      <w:r w:rsidRPr="005C56B6">
        <w:rPr>
          <w:rFonts w:ascii="Arial" w:hAnsi="Arial" w:cs="Arial"/>
          <w:szCs w:val="20"/>
        </w:rPr>
        <w:br w:type="page"/>
      </w:r>
      <w:bookmarkStart w:id="1" w:name="OLE_LINK1"/>
      <w:bookmarkStart w:id="2" w:name="OLE_LINK2"/>
      <w:r w:rsidRPr="005C56B6">
        <w:rPr>
          <w:rFonts w:ascii="Arial" w:hAnsi="Arial" w:cs="Arial"/>
          <w:b/>
          <w:bCs/>
          <w:i/>
          <w:sz w:val="40"/>
          <w:szCs w:val="40"/>
        </w:rPr>
        <w:lastRenderedPageBreak/>
        <w:t>Card A (L1</w:t>
      </w:r>
      <w:r w:rsidR="00556C36">
        <w:rPr>
          <w:rFonts w:ascii="Arial" w:hAnsi="Arial" w:cs="Arial"/>
          <w:b/>
          <w:bCs/>
          <w:i/>
          <w:sz w:val="40"/>
          <w:szCs w:val="40"/>
        </w:rPr>
        <w:t>B</w:t>
      </w:r>
      <w:r w:rsidRPr="005C56B6">
        <w:rPr>
          <w:rFonts w:ascii="Arial" w:hAnsi="Arial" w:cs="Arial"/>
          <w:b/>
          <w:bCs/>
          <w:i/>
          <w:sz w:val="40"/>
          <w:szCs w:val="40"/>
        </w:rPr>
        <w:t>)</w:t>
      </w:r>
      <w:bookmarkEnd w:id="1"/>
      <w:bookmarkEnd w:id="2"/>
    </w:p>
    <w:p w14:paraId="57B8F5FB" w14:textId="77777777" w:rsidR="008959A2" w:rsidRPr="005C56B6" w:rsidRDefault="008959A2" w:rsidP="008959A2">
      <w:pPr>
        <w:rPr>
          <w:rFonts w:ascii="Arial" w:hAnsi="Arial" w:cs="Arial"/>
          <w:szCs w:val="20"/>
        </w:rPr>
      </w:pPr>
    </w:p>
    <w:p w14:paraId="6DC174CC" w14:textId="77777777" w:rsidR="008959A2" w:rsidRPr="005C56B6" w:rsidRDefault="008959A2" w:rsidP="008959A2">
      <w:pPr>
        <w:rPr>
          <w:rFonts w:ascii="Arial" w:hAnsi="Arial" w:cs="Arial"/>
          <w:szCs w:val="20"/>
        </w:rPr>
      </w:pPr>
    </w:p>
    <w:p w14:paraId="31AAB56A" w14:textId="77777777" w:rsidR="008959A2" w:rsidRPr="005C56B6" w:rsidRDefault="008959A2" w:rsidP="008959A2">
      <w:pPr>
        <w:rPr>
          <w:rFonts w:ascii="Arial" w:hAnsi="Arial" w:cs="Arial"/>
          <w:szCs w:val="20"/>
        </w:rPr>
      </w:pPr>
    </w:p>
    <w:p w14:paraId="7CFE6E5C" w14:textId="77777777" w:rsidR="008959A2" w:rsidRPr="005C56B6" w:rsidRDefault="008959A2" w:rsidP="008959A2">
      <w:pPr>
        <w:rPr>
          <w:rFonts w:ascii="Arial" w:hAnsi="Arial" w:cs="Arial"/>
          <w:szCs w:val="20"/>
        </w:rPr>
      </w:pPr>
    </w:p>
    <w:tbl>
      <w:tblPr>
        <w:tblW w:w="8084" w:type="dxa"/>
        <w:jc w:val="center"/>
        <w:tblLook w:val="0000" w:firstRow="0" w:lastRow="0" w:firstColumn="0" w:lastColumn="0" w:noHBand="0" w:noVBand="0"/>
      </w:tblPr>
      <w:tblGrid>
        <w:gridCol w:w="15"/>
        <w:gridCol w:w="806"/>
        <w:gridCol w:w="807"/>
        <w:gridCol w:w="807"/>
        <w:gridCol w:w="807"/>
        <w:gridCol w:w="629"/>
        <w:gridCol w:w="178"/>
        <w:gridCol w:w="807"/>
        <w:gridCol w:w="807"/>
        <w:gridCol w:w="807"/>
        <w:gridCol w:w="807"/>
        <w:gridCol w:w="807"/>
      </w:tblGrid>
      <w:tr w:rsidR="008959A2" w:rsidRPr="005C56B6" w14:paraId="1562E6BE" w14:textId="77777777" w:rsidTr="00F65AA1">
        <w:trPr>
          <w:trHeight w:val="338"/>
          <w:jc w:val="center"/>
        </w:trPr>
        <w:tc>
          <w:tcPr>
            <w:tcW w:w="821" w:type="dxa"/>
            <w:gridSpan w:val="2"/>
            <w:tcBorders>
              <w:top w:val="nil"/>
              <w:left w:val="single" w:sz="12" w:space="0" w:color="auto"/>
              <w:bottom w:val="single" w:sz="12" w:space="0" w:color="auto"/>
              <w:right w:val="single" w:sz="12" w:space="0" w:color="auto"/>
            </w:tcBorders>
          </w:tcPr>
          <w:p w14:paraId="47DCAADE"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1</w:t>
            </w:r>
          </w:p>
        </w:tc>
        <w:tc>
          <w:tcPr>
            <w:tcW w:w="807" w:type="dxa"/>
            <w:tcBorders>
              <w:top w:val="nil"/>
              <w:left w:val="nil"/>
              <w:bottom w:val="single" w:sz="12" w:space="0" w:color="auto"/>
              <w:right w:val="single" w:sz="12" w:space="0" w:color="auto"/>
            </w:tcBorders>
          </w:tcPr>
          <w:p w14:paraId="7793F2C4"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2</w:t>
            </w:r>
          </w:p>
        </w:tc>
        <w:tc>
          <w:tcPr>
            <w:tcW w:w="807" w:type="dxa"/>
            <w:tcBorders>
              <w:top w:val="nil"/>
              <w:left w:val="nil"/>
              <w:bottom w:val="single" w:sz="12" w:space="0" w:color="auto"/>
              <w:right w:val="single" w:sz="12" w:space="0" w:color="auto"/>
            </w:tcBorders>
          </w:tcPr>
          <w:p w14:paraId="01D54D88"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3</w:t>
            </w:r>
          </w:p>
        </w:tc>
        <w:tc>
          <w:tcPr>
            <w:tcW w:w="807" w:type="dxa"/>
            <w:tcBorders>
              <w:top w:val="nil"/>
              <w:left w:val="nil"/>
              <w:bottom w:val="single" w:sz="12" w:space="0" w:color="auto"/>
              <w:right w:val="single" w:sz="12" w:space="0" w:color="auto"/>
            </w:tcBorders>
          </w:tcPr>
          <w:p w14:paraId="6F0C057D"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4</w:t>
            </w:r>
          </w:p>
        </w:tc>
        <w:tc>
          <w:tcPr>
            <w:tcW w:w="807" w:type="dxa"/>
            <w:gridSpan w:val="2"/>
            <w:tcBorders>
              <w:top w:val="nil"/>
              <w:left w:val="nil"/>
              <w:bottom w:val="single" w:sz="12" w:space="0" w:color="auto"/>
              <w:right w:val="single" w:sz="12" w:space="0" w:color="auto"/>
            </w:tcBorders>
          </w:tcPr>
          <w:p w14:paraId="3B3B7743"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5</w:t>
            </w:r>
          </w:p>
        </w:tc>
        <w:tc>
          <w:tcPr>
            <w:tcW w:w="807" w:type="dxa"/>
            <w:tcBorders>
              <w:top w:val="nil"/>
              <w:left w:val="nil"/>
              <w:bottom w:val="single" w:sz="12" w:space="0" w:color="auto"/>
              <w:right w:val="single" w:sz="12" w:space="0" w:color="auto"/>
            </w:tcBorders>
          </w:tcPr>
          <w:p w14:paraId="735B10A4"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6</w:t>
            </w:r>
          </w:p>
        </w:tc>
        <w:tc>
          <w:tcPr>
            <w:tcW w:w="807" w:type="dxa"/>
            <w:tcBorders>
              <w:top w:val="nil"/>
              <w:left w:val="nil"/>
              <w:bottom w:val="single" w:sz="12" w:space="0" w:color="auto"/>
              <w:right w:val="single" w:sz="12" w:space="0" w:color="auto"/>
            </w:tcBorders>
          </w:tcPr>
          <w:p w14:paraId="079A527A"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7</w:t>
            </w:r>
          </w:p>
        </w:tc>
        <w:tc>
          <w:tcPr>
            <w:tcW w:w="807" w:type="dxa"/>
            <w:tcBorders>
              <w:top w:val="nil"/>
              <w:left w:val="nil"/>
              <w:bottom w:val="single" w:sz="12" w:space="0" w:color="auto"/>
              <w:right w:val="single" w:sz="12" w:space="0" w:color="auto"/>
            </w:tcBorders>
          </w:tcPr>
          <w:p w14:paraId="465ABF34"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8</w:t>
            </w:r>
          </w:p>
        </w:tc>
        <w:tc>
          <w:tcPr>
            <w:tcW w:w="807" w:type="dxa"/>
            <w:tcBorders>
              <w:top w:val="nil"/>
              <w:left w:val="nil"/>
              <w:bottom w:val="single" w:sz="12" w:space="0" w:color="auto"/>
              <w:right w:val="single" w:sz="12" w:space="0" w:color="auto"/>
            </w:tcBorders>
          </w:tcPr>
          <w:p w14:paraId="2266002A"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9</w:t>
            </w:r>
          </w:p>
        </w:tc>
        <w:tc>
          <w:tcPr>
            <w:tcW w:w="807" w:type="dxa"/>
            <w:tcBorders>
              <w:top w:val="nil"/>
              <w:left w:val="nil"/>
              <w:bottom w:val="single" w:sz="12" w:space="0" w:color="auto"/>
              <w:right w:val="dotted" w:sz="4" w:space="0" w:color="auto"/>
            </w:tcBorders>
          </w:tcPr>
          <w:p w14:paraId="3E210FAB"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10</w:t>
            </w:r>
          </w:p>
        </w:tc>
      </w:tr>
      <w:tr w:rsidR="008959A2" w:rsidRPr="005C56B6" w14:paraId="4F400B93" w14:textId="77777777" w:rsidTr="00F65AA1">
        <w:trPr>
          <w:gridBefore w:val="1"/>
          <w:wBefore w:w="15" w:type="dxa"/>
          <w:trHeight w:val="277"/>
          <w:jc w:val="center"/>
        </w:trPr>
        <w:tc>
          <w:tcPr>
            <w:tcW w:w="3856" w:type="dxa"/>
            <w:gridSpan w:val="5"/>
            <w:tcBorders>
              <w:top w:val="single" w:sz="12" w:space="0" w:color="auto"/>
              <w:right w:val="nil"/>
            </w:tcBorders>
          </w:tcPr>
          <w:p w14:paraId="0E3AD5C7" w14:textId="068876AF" w:rsidR="008959A2" w:rsidRPr="005C56B6" w:rsidRDefault="008959A2" w:rsidP="00556C36">
            <w:pPr>
              <w:keepNext/>
              <w:widowControl/>
              <w:rPr>
                <w:rFonts w:ascii="Arial" w:hAnsi="Arial" w:cs="Arial"/>
                <w:b/>
                <w:bCs/>
                <w:sz w:val="44"/>
                <w:szCs w:val="44"/>
              </w:rPr>
            </w:pPr>
            <w:r w:rsidRPr="005C56B6">
              <w:rPr>
                <w:rFonts w:ascii="Arial" w:hAnsi="Arial" w:cs="Arial"/>
                <w:b/>
                <w:bCs/>
                <w:sz w:val="44"/>
                <w:szCs w:val="44"/>
              </w:rPr>
              <w:t>L</w:t>
            </w:r>
            <w:r w:rsidR="00556C36">
              <w:rPr>
                <w:rFonts w:ascii="Arial" w:hAnsi="Arial" w:cs="Arial"/>
                <w:b/>
                <w:bCs/>
                <w:sz w:val="44"/>
                <w:szCs w:val="44"/>
              </w:rPr>
              <w:t>iberal</w:t>
            </w:r>
          </w:p>
        </w:tc>
        <w:tc>
          <w:tcPr>
            <w:tcW w:w="4213" w:type="dxa"/>
            <w:gridSpan w:val="6"/>
            <w:tcBorders>
              <w:top w:val="single" w:sz="12" w:space="0" w:color="auto"/>
              <w:left w:val="nil"/>
            </w:tcBorders>
          </w:tcPr>
          <w:p w14:paraId="0227E31A" w14:textId="3C3DD2C5" w:rsidR="008959A2" w:rsidRPr="005C56B6" w:rsidRDefault="00556C36" w:rsidP="00556C36">
            <w:pPr>
              <w:keepNext/>
              <w:widowControl/>
              <w:jc w:val="right"/>
              <w:rPr>
                <w:rFonts w:ascii="Arial" w:hAnsi="Arial" w:cs="Arial"/>
                <w:b/>
                <w:bCs/>
                <w:sz w:val="44"/>
                <w:szCs w:val="44"/>
              </w:rPr>
            </w:pPr>
            <w:r>
              <w:rPr>
                <w:rFonts w:ascii="Arial" w:hAnsi="Arial" w:cs="Arial"/>
                <w:b/>
                <w:bCs/>
                <w:sz w:val="44"/>
                <w:szCs w:val="44"/>
              </w:rPr>
              <w:t>Conservative</w:t>
            </w:r>
          </w:p>
        </w:tc>
      </w:tr>
    </w:tbl>
    <w:p w14:paraId="6708E9E8" w14:textId="77777777" w:rsidR="008959A2" w:rsidRPr="005C56B6" w:rsidRDefault="008959A2" w:rsidP="008959A2">
      <w:pPr>
        <w:rPr>
          <w:rFonts w:ascii="Arial" w:hAnsi="Arial" w:cs="Arial"/>
          <w:szCs w:val="20"/>
        </w:rPr>
      </w:pPr>
    </w:p>
    <w:p w14:paraId="5C026284" w14:textId="77777777" w:rsidR="008959A2" w:rsidRPr="005C56B6" w:rsidRDefault="008959A2" w:rsidP="008959A2">
      <w:pPr>
        <w:rPr>
          <w:rFonts w:ascii="Arial" w:hAnsi="Arial" w:cs="Arial"/>
          <w:szCs w:val="20"/>
        </w:rPr>
      </w:pPr>
    </w:p>
    <w:p w14:paraId="628A37BF" w14:textId="77777777" w:rsidR="008959A2" w:rsidRPr="005C56B6" w:rsidRDefault="008959A2" w:rsidP="008959A2">
      <w:pPr>
        <w:rPr>
          <w:rFonts w:ascii="Arial" w:hAnsi="Arial" w:cs="Arial"/>
          <w:szCs w:val="20"/>
        </w:rPr>
      </w:pPr>
    </w:p>
    <w:p w14:paraId="6B897366" w14:textId="77777777" w:rsidR="008959A2" w:rsidRPr="005C56B6" w:rsidRDefault="008959A2" w:rsidP="008959A2">
      <w:pPr>
        <w:rPr>
          <w:rFonts w:ascii="Arial" w:hAnsi="Arial" w:cs="Arial"/>
          <w:szCs w:val="20"/>
        </w:rPr>
      </w:pPr>
    </w:p>
    <w:p w14:paraId="131D082B" w14:textId="77777777" w:rsidR="008959A2" w:rsidRPr="005C56B6" w:rsidRDefault="008959A2" w:rsidP="008959A2">
      <w:pPr>
        <w:rPr>
          <w:rFonts w:ascii="Arial" w:hAnsi="Arial" w:cs="Arial"/>
          <w:szCs w:val="20"/>
        </w:rPr>
      </w:pPr>
    </w:p>
    <w:p w14:paraId="5BCF13B0" w14:textId="77777777" w:rsidR="008959A2" w:rsidRPr="005C56B6" w:rsidRDefault="008959A2" w:rsidP="008959A2">
      <w:pPr>
        <w:rPr>
          <w:rFonts w:ascii="Arial" w:hAnsi="Arial" w:cs="Arial"/>
          <w:szCs w:val="20"/>
        </w:rPr>
        <w:sectPr w:rsidR="008959A2" w:rsidRPr="005C56B6">
          <w:footerReference w:type="default" r:id="rId12"/>
          <w:pgSz w:w="12240" w:h="15840"/>
          <w:pgMar w:top="1440" w:right="1440" w:bottom="1440" w:left="1440" w:header="720" w:footer="720" w:gutter="0"/>
          <w:cols w:space="720"/>
          <w:docGrid w:linePitch="360"/>
        </w:sectPr>
      </w:pPr>
    </w:p>
    <w:p w14:paraId="32333E60" w14:textId="77777777" w:rsidR="008959A2" w:rsidRPr="005C56B6" w:rsidRDefault="008959A2" w:rsidP="008959A2">
      <w:pPr>
        <w:pStyle w:val="Heading1"/>
        <w:rPr>
          <w:rFonts w:ascii="Arial" w:hAnsi="Arial" w:cs="Arial"/>
          <w:i/>
          <w:sz w:val="40"/>
        </w:rPr>
      </w:pPr>
      <w:r w:rsidRPr="005C56B6">
        <w:rPr>
          <w:rFonts w:ascii="Arial" w:hAnsi="Arial" w:cs="Arial"/>
          <w:i/>
          <w:sz w:val="40"/>
        </w:rPr>
        <w:lastRenderedPageBreak/>
        <w:t>Card B</w:t>
      </w:r>
    </w:p>
    <w:p w14:paraId="72ECB0E1" w14:textId="77777777" w:rsidR="008959A2" w:rsidRPr="005C56B6" w:rsidRDefault="008959A2" w:rsidP="008959A2">
      <w:pPr>
        <w:keepNext/>
        <w:rPr>
          <w:rFonts w:ascii="Arial" w:hAnsi="Arial" w:cs="Arial"/>
        </w:rPr>
      </w:pPr>
    </w:p>
    <w:p w14:paraId="7D4A96EE" w14:textId="77777777" w:rsidR="008959A2" w:rsidRPr="005C56B6" w:rsidRDefault="008959A2" w:rsidP="008959A2">
      <w:pPr>
        <w:keepNext/>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14:paraId="719BC8F5" w14:textId="77777777">
        <w:trPr>
          <w:trHeight w:val="817"/>
          <w:jc w:val="center"/>
        </w:trPr>
        <w:tc>
          <w:tcPr>
            <w:tcW w:w="1174" w:type="pct"/>
            <w:tcBorders>
              <w:top w:val="nil"/>
              <w:left w:val="nil"/>
              <w:bottom w:val="nil"/>
              <w:right w:val="nil"/>
            </w:tcBorders>
            <w:vAlign w:val="bottom"/>
          </w:tcPr>
          <w:p w14:paraId="318D1795"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CCE70FF"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66D18D26"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020D295"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563B678F"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4000B317"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75E34089"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14:paraId="2A2FB70A"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14:paraId="038DCA6F"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A Lot</w:t>
            </w:r>
          </w:p>
        </w:tc>
      </w:tr>
      <w:tr w:rsidR="008959A2" w:rsidRPr="00963D01" w14:paraId="31047820" w14:textId="77777777">
        <w:trPr>
          <w:trHeight w:val="817"/>
          <w:jc w:val="center"/>
        </w:trPr>
        <w:tc>
          <w:tcPr>
            <w:tcW w:w="1174" w:type="pct"/>
            <w:tcBorders>
              <w:top w:val="nil"/>
              <w:left w:val="nil"/>
              <w:bottom w:val="nil"/>
              <w:right w:val="nil"/>
            </w:tcBorders>
            <w:vAlign w:val="bottom"/>
          </w:tcPr>
          <w:p w14:paraId="00794788"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7B9EEDE"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30D98E9"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BAFF4EA"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28539FC8"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2B258F5A"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5AF94569"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14:paraId="27E8C58E"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7EFAE75" w14:textId="77777777" w:rsidR="008959A2" w:rsidRPr="00963D01" w:rsidRDefault="008959A2" w:rsidP="00D6442C">
            <w:pPr>
              <w:jc w:val="center"/>
              <w:rPr>
                <w:rFonts w:ascii="Arial" w:hAnsi="Arial" w:cs="Arial"/>
                <w:b/>
                <w:sz w:val="36"/>
                <w:szCs w:val="36"/>
              </w:rPr>
            </w:pPr>
          </w:p>
        </w:tc>
      </w:tr>
      <w:tr w:rsidR="008959A2" w:rsidRPr="00963D01" w14:paraId="5824AE29" w14:textId="77777777">
        <w:trPr>
          <w:trHeight w:val="817"/>
          <w:jc w:val="center"/>
        </w:trPr>
        <w:tc>
          <w:tcPr>
            <w:tcW w:w="1174" w:type="pct"/>
            <w:tcBorders>
              <w:top w:val="nil"/>
              <w:left w:val="nil"/>
              <w:bottom w:val="nil"/>
              <w:right w:val="nil"/>
            </w:tcBorders>
            <w:vAlign w:val="bottom"/>
          </w:tcPr>
          <w:p w14:paraId="13813141"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E4B44FB"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8A23E22"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33655DF"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66893CB4"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39EAA66C"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14:paraId="79FF5FB0"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5506D6B3"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0267834C" w14:textId="77777777" w:rsidR="008959A2" w:rsidRPr="00963D01" w:rsidRDefault="008959A2" w:rsidP="00D6442C">
            <w:pPr>
              <w:jc w:val="center"/>
              <w:rPr>
                <w:rFonts w:ascii="Arial" w:hAnsi="Arial" w:cs="Arial"/>
                <w:b/>
                <w:sz w:val="36"/>
                <w:szCs w:val="36"/>
              </w:rPr>
            </w:pPr>
          </w:p>
        </w:tc>
      </w:tr>
      <w:tr w:rsidR="008959A2" w:rsidRPr="00963D01" w14:paraId="34670352" w14:textId="77777777">
        <w:trPr>
          <w:trHeight w:val="765"/>
          <w:jc w:val="center"/>
        </w:trPr>
        <w:tc>
          <w:tcPr>
            <w:tcW w:w="1174" w:type="pct"/>
            <w:tcBorders>
              <w:top w:val="nil"/>
              <w:left w:val="nil"/>
              <w:bottom w:val="nil"/>
              <w:right w:val="nil"/>
            </w:tcBorders>
            <w:vAlign w:val="bottom"/>
          </w:tcPr>
          <w:p w14:paraId="123A338A"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DD7FB0A"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1C69A88"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B231C75" w14:textId="77777777"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14:paraId="0D07B888"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14:paraId="7C3EEEFA"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1562E828"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0E70F969"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1F1CF16F" w14:textId="77777777" w:rsidR="008959A2" w:rsidRPr="00963D01" w:rsidRDefault="008959A2" w:rsidP="00D6442C">
            <w:pPr>
              <w:jc w:val="center"/>
              <w:rPr>
                <w:rFonts w:ascii="Arial" w:hAnsi="Arial" w:cs="Arial"/>
                <w:b/>
                <w:sz w:val="36"/>
                <w:szCs w:val="36"/>
              </w:rPr>
            </w:pPr>
          </w:p>
        </w:tc>
      </w:tr>
      <w:tr w:rsidR="008959A2" w:rsidRPr="00963D01" w14:paraId="6D77A7C1" w14:textId="77777777">
        <w:trPr>
          <w:trHeight w:val="817"/>
          <w:jc w:val="center"/>
        </w:trPr>
        <w:tc>
          <w:tcPr>
            <w:tcW w:w="1174" w:type="pct"/>
            <w:tcBorders>
              <w:top w:val="nil"/>
              <w:left w:val="nil"/>
              <w:bottom w:val="nil"/>
              <w:right w:val="nil"/>
            </w:tcBorders>
            <w:vAlign w:val="bottom"/>
          </w:tcPr>
          <w:p w14:paraId="6EF72C04"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B607D62"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FB6C9AE"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0263F11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14:paraId="4F245013"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3F20D181"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69122238"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77B7AECF"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5CBA2DB0" w14:textId="77777777" w:rsidR="008959A2" w:rsidRPr="00963D01" w:rsidRDefault="008959A2" w:rsidP="00D6442C">
            <w:pPr>
              <w:jc w:val="center"/>
              <w:rPr>
                <w:rFonts w:ascii="Arial" w:hAnsi="Arial" w:cs="Arial"/>
                <w:b/>
                <w:sz w:val="36"/>
                <w:szCs w:val="36"/>
              </w:rPr>
            </w:pPr>
          </w:p>
        </w:tc>
      </w:tr>
      <w:tr w:rsidR="008959A2" w:rsidRPr="00963D01" w14:paraId="3B0C88C6" w14:textId="77777777">
        <w:trPr>
          <w:trHeight w:val="765"/>
          <w:jc w:val="center"/>
        </w:trPr>
        <w:tc>
          <w:tcPr>
            <w:tcW w:w="1174" w:type="pct"/>
            <w:tcBorders>
              <w:top w:val="nil"/>
              <w:left w:val="nil"/>
              <w:bottom w:val="nil"/>
              <w:right w:val="nil"/>
            </w:tcBorders>
            <w:vAlign w:val="bottom"/>
          </w:tcPr>
          <w:p w14:paraId="226B89C1"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29087A9"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4DB10A01"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14:paraId="1BD99744"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14:paraId="058CC973"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0518E7AB"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277C4904"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6609D347"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1FB26CF" w14:textId="77777777" w:rsidR="008959A2" w:rsidRPr="00963D01" w:rsidRDefault="008959A2" w:rsidP="00D6442C">
            <w:pPr>
              <w:jc w:val="center"/>
              <w:rPr>
                <w:rFonts w:ascii="Arial" w:hAnsi="Arial" w:cs="Arial"/>
                <w:b/>
                <w:sz w:val="36"/>
                <w:szCs w:val="36"/>
              </w:rPr>
            </w:pPr>
          </w:p>
        </w:tc>
      </w:tr>
      <w:tr w:rsidR="008959A2" w:rsidRPr="00963D01" w14:paraId="122FD30B" w14:textId="77777777">
        <w:trPr>
          <w:trHeight w:val="817"/>
          <w:jc w:val="center"/>
        </w:trPr>
        <w:tc>
          <w:tcPr>
            <w:tcW w:w="1174" w:type="pct"/>
            <w:tcBorders>
              <w:top w:val="nil"/>
              <w:left w:val="nil"/>
              <w:bottom w:val="nil"/>
              <w:right w:val="nil"/>
            </w:tcBorders>
            <w:vAlign w:val="bottom"/>
          </w:tcPr>
          <w:p w14:paraId="6AE7E8E5"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Not at all</w:t>
            </w:r>
          </w:p>
        </w:tc>
        <w:tc>
          <w:tcPr>
            <w:tcW w:w="387" w:type="pct"/>
            <w:tcBorders>
              <w:top w:val="nil"/>
              <w:left w:val="nil"/>
              <w:bottom w:val="single" w:sz="4" w:space="0" w:color="auto"/>
              <w:right w:val="single" w:sz="4" w:space="0" w:color="auto"/>
            </w:tcBorders>
            <w:vAlign w:val="bottom"/>
          </w:tcPr>
          <w:p w14:paraId="5DDE98A5"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14:paraId="3F92CABB" w14:textId="77777777"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14:paraId="7D784B23" w14:textId="77777777"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14:paraId="0AE76A70"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6AEB13BE"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57613DAF" w14:textId="77777777"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14:paraId="48883E83"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DD2FC8F" w14:textId="77777777" w:rsidR="008959A2" w:rsidRPr="00963D01" w:rsidRDefault="008959A2" w:rsidP="00D6442C">
            <w:pPr>
              <w:jc w:val="center"/>
              <w:rPr>
                <w:rFonts w:ascii="Arial" w:hAnsi="Arial" w:cs="Arial"/>
                <w:b/>
                <w:sz w:val="36"/>
                <w:szCs w:val="36"/>
              </w:rPr>
            </w:pPr>
          </w:p>
        </w:tc>
      </w:tr>
    </w:tbl>
    <w:p w14:paraId="4FBFFF59" w14:textId="77777777" w:rsidR="008959A2" w:rsidRPr="005C56B6" w:rsidRDefault="008959A2" w:rsidP="008959A2">
      <w:pPr>
        <w:rPr>
          <w:rFonts w:ascii="Arial" w:hAnsi="Arial" w:cs="Arial"/>
        </w:rPr>
      </w:pPr>
    </w:p>
    <w:p w14:paraId="13B3D592" w14:textId="77777777" w:rsidR="008959A2" w:rsidRPr="005C56B6" w:rsidRDefault="008959A2" w:rsidP="008959A2">
      <w:pPr>
        <w:pStyle w:val="Heading1"/>
        <w:rPr>
          <w:rFonts w:ascii="Arial" w:hAnsi="Arial" w:cs="Arial"/>
          <w:i/>
          <w:sz w:val="40"/>
        </w:rPr>
      </w:pPr>
      <w:r w:rsidRPr="00D02FC8">
        <w:rPr>
          <w:rFonts w:ascii="Arial" w:hAnsi="Arial" w:cs="Arial"/>
        </w:rPr>
        <w:br w:type="page"/>
      </w:r>
      <w:r w:rsidRPr="005C56B6">
        <w:rPr>
          <w:rFonts w:ascii="Arial" w:hAnsi="Arial" w:cs="Arial"/>
          <w:i/>
          <w:sz w:val="40"/>
        </w:rPr>
        <w:lastRenderedPageBreak/>
        <w:t>Card C</w:t>
      </w:r>
    </w:p>
    <w:p w14:paraId="75150C84" w14:textId="77777777" w:rsidR="008959A2" w:rsidRPr="00D02FC8" w:rsidRDefault="008959A2" w:rsidP="008959A2">
      <w:pPr>
        <w:rPr>
          <w:rFonts w:ascii="Arial" w:hAnsi="Arial"/>
        </w:rPr>
      </w:pPr>
    </w:p>
    <w:p w14:paraId="438E12EC" w14:textId="77777777" w:rsidR="008959A2" w:rsidRPr="00D02FC8" w:rsidRDefault="008959A2" w:rsidP="008959A2">
      <w:pPr>
        <w:rPr>
          <w:rFonts w:ascii="Arial" w:hAnsi="Arial"/>
        </w:rPr>
      </w:pPr>
    </w:p>
    <w:p w14:paraId="3C78C206" w14:textId="77777777" w:rsidR="008959A2" w:rsidRPr="00D02FC8" w:rsidRDefault="008959A2" w:rsidP="008959A2">
      <w:pPr>
        <w:rPr>
          <w:rFonts w:ascii="Arial" w:hAnsi="Arial"/>
        </w:rPr>
      </w:pPr>
    </w:p>
    <w:p w14:paraId="7FB8354B" w14:textId="77777777" w:rsidR="008959A2" w:rsidRPr="00D02FC8" w:rsidRDefault="008959A2" w:rsidP="008959A2">
      <w:pPr>
        <w:rPr>
          <w:rFonts w:ascii="Arial" w:hAnsi="Arial"/>
        </w:rPr>
      </w:pPr>
    </w:p>
    <w:p w14:paraId="58E18BA2" w14:textId="77777777" w:rsidR="008959A2" w:rsidRPr="00D02FC8" w:rsidRDefault="008959A2" w:rsidP="008959A2">
      <w:pPr>
        <w:rPr>
          <w:rFonts w:ascii="Arial" w:hAnsi="Arial"/>
        </w:rPr>
      </w:pPr>
    </w:p>
    <w:p w14:paraId="5FB6BCC3" w14:textId="77777777" w:rsidR="008959A2" w:rsidRPr="005C56B6" w:rsidRDefault="008959A2" w:rsidP="008959A2">
      <w:pPr>
        <w:rPr>
          <w:rFonts w:ascii="Arial" w:hAnsi="Arial" w:cs="Arial"/>
        </w:rPr>
      </w:pPr>
    </w:p>
    <w:p w14:paraId="007468CC" w14:textId="77777777" w:rsidR="008959A2" w:rsidRPr="005C56B6" w:rsidRDefault="008959A2" w:rsidP="008959A2">
      <w:pPr>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14:paraId="355833B3" w14:textId="77777777">
        <w:trPr>
          <w:trHeight w:val="817"/>
          <w:jc w:val="center"/>
        </w:trPr>
        <w:tc>
          <w:tcPr>
            <w:tcW w:w="1174" w:type="pct"/>
            <w:tcBorders>
              <w:top w:val="nil"/>
              <w:left w:val="nil"/>
              <w:bottom w:val="nil"/>
              <w:right w:val="nil"/>
            </w:tcBorders>
            <w:vAlign w:val="bottom"/>
          </w:tcPr>
          <w:p w14:paraId="0CE5196D"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C0D30BB"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1135BE0"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EB86BC1"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140A9A9D"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75DA4828"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520F1F8A"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14:paraId="2939D876"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14:paraId="2B31ECDA"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Agree</w:t>
            </w:r>
          </w:p>
        </w:tc>
      </w:tr>
      <w:tr w:rsidR="008959A2" w:rsidRPr="00963D01" w14:paraId="2AC27338" w14:textId="77777777">
        <w:trPr>
          <w:trHeight w:val="817"/>
          <w:jc w:val="center"/>
        </w:trPr>
        <w:tc>
          <w:tcPr>
            <w:tcW w:w="1174" w:type="pct"/>
            <w:tcBorders>
              <w:top w:val="nil"/>
              <w:left w:val="nil"/>
              <w:bottom w:val="nil"/>
              <w:right w:val="nil"/>
            </w:tcBorders>
            <w:vAlign w:val="bottom"/>
          </w:tcPr>
          <w:p w14:paraId="13C41EF7"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65E4A166"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F10C4B0"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156465E"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35D640FE"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778816A1"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3AD90DD5"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14:paraId="33F47B39"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45280130" w14:textId="77777777" w:rsidR="008959A2" w:rsidRPr="00963D01" w:rsidRDefault="008959A2" w:rsidP="00D6442C">
            <w:pPr>
              <w:jc w:val="center"/>
              <w:rPr>
                <w:rFonts w:ascii="Arial" w:hAnsi="Arial" w:cs="Arial"/>
                <w:b/>
                <w:sz w:val="36"/>
                <w:szCs w:val="36"/>
              </w:rPr>
            </w:pPr>
          </w:p>
        </w:tc>
      </w:tr>
      <w:tr w:rsidR="008959A2" w:rsidRPr="00963D01" w14:paraId="44F868BD" w14:textId="77777777">
        <w:trPr>
          <w:trHeight w:val="817"/>
          <w:jc w:val="center"/>
        </w:trPr>
        <w:tc>
          <w:tcPr>
            <w:tcW w:w="1174" w:type="pct"/>
            <w:tcBorders>
              <w:top w:val="nil"/>
              <w:left w:val="nil"/>
              <w:bottom w:val="nil"/>
              <w:right w:val="nil"/>
            </w:tcBorders>
            <w:vAlign w:val="bottom"/>
          </w:tcPr>
          <w:p w14:paraId="00CAEA96"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3963BA9"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57B7A98"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D1AE108"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6B37D941"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58967B49"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14:paraId="20049648"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6B061E2C"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64C06BE7" w14:textId="77777777" w:rsidR="008959A2" w:rsidRPr="00963D01" w:rsidRDefault="008959A2" w:rsidP="00D6442C">
            <w:pPr>
              <w:jc w:val="center"/>
              <w:rPr>
                <w:rFonts w:ascii="Arial" w:hAnsi="Arial" w:cs="Arial"/>
                <w:b/>
                <w:sz w:val="36"/>
                <w:szCs w:val="36"/>
              </w:rPr>
            </w:pPr>
          </w:p>
        </w:tc>
      </w:tr>
      <w:tr w:rsidR="008959A2" w:rsidRPr="00963D01" w14:paraId="5F71067D" w14:textId="77777777">
        <w:trPr>
          <w:trHeight w:val="765"/>
          <w:jc w:val="center"/>
        </w:trPr>
        <w:tc>
          <w:tcPr>
            <w:tcW w:w="1174" w:type="pct"/>
            <w:tcBorders>
              <w:top w:val="nil"/>
              <w:left w:val="nil"/>
              <w:bottom w:val="nil"/>
              <w:right w:val="nil"/>
            </w:tcBorders>
            <w:vAlign w:val="bottom"/>
          </w:tcPr>
          <w:p w14:paraId="08D7031D"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B9F2AF4"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643FAE0D"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A0519A3" w14:textId="77777777"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14:paraId="30B5782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14:paraId="3CCF4669"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76CD069A"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328347B2"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716233FB" w14:textId="77777777" w:rsidR="008959A2" w:rsidRPr="00963D01" w:rsidRDefault="008959A2" w:rsidP="00D6442C">
            <w:pPr>
              <w:jc w:val="center"/>
              <w:rPr>
                <w:rFonts w:ascii="Arial" w:hAnsi="Arial" w:cs="Arial"/>
                <w:b/>
                <w:sz w:val="36"/>
                <w:szCs w:val="36"/>
              </w:rPr>
            </w:pPr>
          </w:p>
        </w:tc>
      </w:tr>
      <w:tr w:rsidR="008959A2" w:rsidRPr="00963D01" w14:paraId="00F7B346" w14:textId="77777777">
        <w:trPr>
          <w:trHeight w:val="817"/>
          <w:jc w:val="center"/>
        </w:trPr>
        <w:tc>
          <w:tcPr>
            <w:tcW w:w="1174" w:type="pct"/>
            <w:tcBorders>
              <w:top w:val="nil"/>
              <w:left w:val="nil"/>
              <w:bottom w:val="nil"/>
              <w:right w:val="nil"/>
            </w:tcBorders>
            <w:vAlign w:val="bottom"/>
          </w:tcPr>
          <w:p w14:paraId="0E12CF3E"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2A52B3C"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57848A2"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42872C4C"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14:paraId="56BB27FD"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64FA0095"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65F52EA4"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0A0B339B"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6AC7759B" w14:textId="77777777" w:rsidR="008959A2" w:rsidRPr="00963D01" w:rsidRDefault="008959A2" w:rsidP="00D6442C">
            <w:pPr>
              <w:jc w:val="center"/>
              <w:rPr>
                <w:rFonts w:ascii="Arial" w:hAnsi="Arial" w:cs="Arial"/>
                <w:b/>
                <w:sz w:val="36"/>
                <w:szCs w:val="36"/>
              </w:rPr>
            </w:pPr>
          </w:p>
        </w:tc>
      </w:tr>
      <w:tr w:rsidR="008959A2" w:rsidRPr="00963D01" w14:paraId="0C2E739B" w14:textId="77777777">
        <w:trPr>
          <w:trHeight w:val="765"/>
          <w:jc w:val="center"/>
        </w:trPr>
        <w:tc>
          <w:tcPr>
            <w:tcW w:w="1174" w:type="pct"/>
            <w:tcBorders>
              <w:top w:val="nil"/>
              <w:left w:val="nil"/>
              <w:bottom w:val="nil"/>
              <w:right w:val="nil"/>
            </w:tcBorders>
            <w:vAlign w:val="bottom"/>
          </w:tcPr>
          <w:p w14:paraId="39A53090"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144DDA2"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19F73C36"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14:paraId="3CCDAB79"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14:paraId="39382237"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398568FB"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4E192639"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35DC25A9"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599D8CC6" w14:textId="77777777" w:rsidR="008959A2" w:rsidRPr="00963D01" w:rsidRDefault="008959A2" w:rsidP="00D6442C">
            <w:pPr>
              <w:jc w:val="center"/>
              <w:rPr>
                <w:rFonts w:ascii="Arial" w:hAnsi="Arial" w:cs="Arial"/>
                <w:b/>
                <w:sz w:val="36"/>
                <w:szCs w:val="36"/>
              </w:rPr>
            </w:pPr>
          </w:p>
        </w:tc>
      </w:tr>
      <w:tr w:rsidR="008959A2" w:rsidRPr="00963D01" w14:paraId="07951ECA" w14:textId="77777777">
        <w:trPr>
          <w:trHeight w:val="817"/>
          <w:jc w:val="center"/>
        </w:trPr>
        <w:tc>
          <w:tcPr>
            <w:tcW w:w="1174" w:type="pct"/>
            <w:tcBorders>
              <w:top w:val="nil"/>
              <w:left w:val="nil"/>
              <w:bottom w:val="nil"/>
              <w:right w:val="nil"/>
            </w:tcBorders>
            <w:vAlign w:val="bottom"/>
          </w:tcPr>
          <w:p w14:paraId="6D15B575"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disagree</w:t>
            </w:r>
          </w:p>
        </w:tc>
        <w:tc>
          <w:tcPr>
            <w:tcW w:w="387" w:type="pct"/>
            <w:tcBorders>
              <w:top w:val="nil"/>
              <w:left w:val="nil"/>
              <w:bottom w:val="single" w:sz="4" w:space="0" w:color="auto"/>
              <w:right w:val="single" w:sz="4" w:space="0" w:color="auto"/>
            </w:tcBorders>
            <w:vAlign w:val="bottom"/>
          </w:tcPr>
          <w:p w14:paraId="74DF3386"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14:paraId="31C89CC8" w14:textId="77777777"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14:paraId="78337D4B" w14:textId="77777777"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14:paraId="6A5AA1E0"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3201037D"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6BEFA893" w14:textId="77777777"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14:paraId="64230B42"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F73C68F" w14:textId="77777777" w:rsidR="008959A2" w:rsidRPr="00963D01" w:rsidRDefault="008959A2" w:rsidP="00D6442C">
            <w:pPr>
              <w:jc w:val="center"/>
              <w:rPr>
                <w:rFonts w:ascii="Arial" w:hAnsi="Arial" w:cs="Arial"/>
                <w:b/>
                <w:sz w:val="36"/>
                <w:szCs w:val="36"/>
              </w:rPr>
            </w:pPr>
          </w:p>
        </w:tc>
      </w:tr>
    </w:tbl>
    <w:p w14:paraId="7ECADFC1" w14:textId="77777777" w:rsidR="008959A2" w:rsidRPr="005C56B6" w:rsidRDefault="008959A2" w:rsidP="008959A2">
      <w:pPr>
        <w:rPr>
          <w:rFonts w:ascii="Arial" w:hAnsi="Arial" w:cs="Arial"/>
        </w:rPr>
      </w:pPr>
    </w:p>
    <w:p w14:paraId="47F6EE0B" w14:textId="77777777" w:rsidR="008959A2" w:rsidRPr="005C56B6" w:rsidRDefault="008959A2" w:rsidP="008959A2">
      <w:pPr>
        <w:rPr>
          <w:rFonts w:ascii="Arial" w:hAnsi="Arial" w:cs="Arial"/>
        </w:rPr>
      </w:pPr>
    </w:p>
    <w:p w14:paraId="6716EA72" w14:textId="77777777" w:rsidR="008959A2" w:rsidRPr="005C56B6" w:rsidRDefault="008959A2" w:rsidP="008959A2">
      <w:pPr>
        <w:rPr>
          <w:rFonts w:ascii="Arial" w:hAnsi="Arial" w:cs="Arial"/>
        </w:rPr>
      </w:pPr>
    </w:p>
    <w:p w14:paraId="752CF812" w14:textId="77777777" w:rsidR="008959A2" w:rsidRPr="005C56B6" w:rsidRDefault="008959A2" w:rsidP="008959A2">
      <w:pPr>
        <w:rPr>
          <w:rFonts w:ascii="Arial" w:hAnsi="Arial" w:cs="Arial"/>
        </w:rPr>
      </w:pPr>
    </w:p>
    <w:p w14:paraId="5935B084" w14:textId="77777777" w:rsidR="008959A2" w:rsidRPr="005C56B6" w:rsidRDefault="008959A2" w:rsidP="008959A2">
      <w:pPr>
        <w:rPr>
          <w:rFonts w:ascii="Arial" w:hAnsi="Arial" w:cs="Arial"/>
        </w:rPr>
      </w:pPr>
      <w:r w:rsidRPr="005C56B6">
        <w:rPr>
          <w:rFonts w:ascii="Arial" w:hAnsi="Arial" w:cs="Arial"/>
        </w:rPr>
        <w:br w:type="page"/>
      </w:r>
    </w:p>
    <w:p w14:paraId="7BC19A08" w14:textId="77777777" w:rsidR="008959A2" w:rsidRPr="005C56B6" w:rsidRDefault="008959A2" w:rsidP="008959A2">
      <w:pPr>
        <w:pStyle w:val="Heading1"/>
        <w:rPr>
          <w:rFonts w:ascii="Arial" w:hAnsi="Arial" w:cs="Arial"/>
          <w:i/>
          <w:sz w:val="40"/>
        </w:rPr>
      </w:pPr>
      <w:r w:rsidRPr="005C56B6">
        <w:rPr>
          <w:rFonts w:ascii="Arial" w:hAnsi="Arial" w:cs="Arial"/>
          <w:i/>
          <w:sz w:val="40"/>
        </w:rPr>
        <w:lastRenderedPageBreak/>
        <w:t>Card D</w:t>
      </w:r>
    </w:p>
    <w:p w14:paraId="4D3F1C31" w14:textId="77777777" w:rsidR="008959A2" w:rsidRPr="005C56B6" w:rsidRDefault="008959A2" w:rsidP="008959A2">
      <w:pPr>
        <w:rPr>
          <w:rFonts w:ascii="Arial" w:hAnsi="Arial" w:cs="Arial"/>
        </w:rPr>
      </w:pPr>
    </w:p>
    <w:p w14:paraId="0929643D" w14:textId="77777777" w:rsidR="008959A2" w:rsidRPr="005C56B6" w:rsidRDefault="008959A2" w:rsidP="008959A2">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574"/>
        <w:gridCol w:w="574"/>
        <w:gridCol w:w="574"/>
        <w:gridCol w:w="574"/>
        <w:gridCol w:w="574"/>
        <w:gridCol w:w="574"/>
        <w:gridCol w:w="574"/>
        <w:gridCol w:w="574"/>
        <w:gridCol w:w="575"/>
        <w:gridCol w:w="617"/>
        <w:gridCol w:w="1677"/>
      </w:tblGrid>
      <w:tr w:rsidR="008959A2" w:rsidRPr="00963D01" w14:paraId="2B499732" w14:textId="77777777">
        <w:trPr>
          <w:trHeight w:val="604"/>
          <w:jc w:val="center"/>
        </w:trPr>
        <w:tc>
          <w:tcPr>
            <w:tcW w:w="1264" w:type="pct"/>
            <w:tcBorders>
              <w:top w:val="nil"/>
              <w:left w:val="nil"/>
              <w:bottom w:val="nil"/>
              <w:right w:val="nil"/>
            </w:tcBorders>
            <w:vAlign w:val="bottom"/>
          </w:tcPr>
          <w:p w14:paraId="13F722D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B018D0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58BC1A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D90C60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60B159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52487B0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41A3A8D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3E90DA8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61D57F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EC5A662"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vAlign w:val="bottom"/>
          </w:tcPr>
          <w:p w14:paraId="3F8CC1C9"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10</w:t>
            </w:r>
          </w:p>
        </w:tc>
        <w:tc>
          <w:tcPr>
            <w:tcW w:w="1195" w:type="pct"/>
            <w:tcBorders>
              <w:top w:val="nil"/>
              <w:left w:val="nil"/>
              <w:bottom w:val="nil"/>
              <w:right w:val="nil"/>
            </w:tcBorders>
            <w:vAlign w:val="bottom"/>
          </w:tcPr>
          <w:p w14:paraId="15F3211A" w14:textId="77777777" w:rsidR="008959A2" w:rsidRPr="00963D01" w:rsidRDefault="008959A2" w:rsidP="00D6442C">
            <w:pPr>
              <w:rPr>
                <w:rFonts w:ascii="Arial" w:hAnsi="Arial" w:cs="Arial"/>
                <w:b/>
                <w:sz w:val="36"/>
                <w:szCs w:val="36"/>
              </w:rPr>
            </w:pPr>
            <w:r w:rsidRPr="00963D01">
              <w:rPr>
                <w:rFonts w:ascii="Arial" w:hAnsi="Arial" w:cs="Arial"/>
                <w:b/>
                <w:sz w:val="36"/>
                <w:szCs w:val="36"/>
              </w:rPr>
              <w:t>Strongly Approve</w:t>
            </w:r>
          </w:p>
        </w:tc>
      </w:tr>
      <w:tr w:rsidR="008959A2" w:rsidRPr="00963D01" w14:paraId="6609ADA0" w14:textId="77777777">
        <w:trPr>
          <w:trHeight w:val="604"/>
          <w:jc w:val="center"/>
        </w:trPr>
        <w:tc>
          <w:tcPr>
            <w:tcW w:w="1264" w:type="pct"/>
            <w:tcBorders>
              <w:top w:val="nil"/>
              <w:left w:val="nil"/>
              <w:bottom w:val="nil"/>
              <w:right w:val="nil"/>
            </w:tcBorders>
            <w:vAlign w:val="bottom"/>
          </w:tcPr>
          <w:p w14:paraId="413A2E3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00B874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552DCA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6E7F5B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BCA61C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3E1598C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5D9419A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15A947C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A337FE7"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44BE75E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9</w:t>
            </w:r>
          </w:p>
        </w:tc>
        <w:tc>
          <w:tcPr>
            <w:tcW w:w="350" w:type="pct"/>
            <w:tcBorders>
              <w:bottom w:val="nil"/>
            </w:tcBorders>
            <w:shd w:val="clear" w:color="auto" w:fill="D9D9D9"/>
            <w:vAlign w:val="bottom"/>
          </w:tcPr>
          <w:p w14:paraId="59BD95C7"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5927C6FD" w14:textId="77777777" w:rsidR="008959A2" w:rsidRPr="00963D01" w:rsidRDefault="008959A2" w:rsidP="00D6442C">
            <w:pPr>
              <w:jc w:val="center"/>
              <w:rPr>
                <w:rFonts w:ascii="Arial" w:hAnsi="Arial" w:cs="Arial"/>
                <w:b/>
                <w:sz w:val="36"/>
                <w:szCs w:val="36"/>
              </w:rPr>
            </w:pPr>
          </w:p>
        </w:tc>
      </w:tr>
      <w:tr w:rsidR="008959A2" w:rsidRPr="00963D01" w14:paraId="2CEE39AC" w14:textId="77777777">
        <w:trPr>
          <w:trHeight w:val="604"/>
          <w:jc w:val="center"/>
        </w:trPr>
        <w:tc>
          <w:tcPr>
            <w:tcW w:w="1264" w:type="pct"/>
            <w:tcBorders>
              <w:top w:val="nil"/>
              <w:left w:val="nil"/>
              <w:bottom w:val="nil"/>
              <w:right w:val="nil"/>
            </w:tcBorders>
            <w:vAlign w:val="bottom"/>
          </w:tcPr>
          <w:p w14:paraId="1C56CB8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8CB1CA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316793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034672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56623E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6A7C1B8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3637E9C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1A101677"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763A9C48"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8</w:t>
            </w:r>
          </w:p>
        </w:tc>
        <w:tc>
          <w:tcPr>
            <w:tcW w:w="350" w:type="pct"/>
            <w:tcBorders>
              <w:bottom w:val="nil"/>
              <w:right w:val="nil"/>
            </w:tcBorders>
            <w:shd w:val="clear" w:color="auto" w:fill="D9D9D9"/>
            <w:vAlign w:val="bottom"/>
          </w:tcPr>
          <w:p w14:paraId="418A7A2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787E12A5"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179E3F47" w14:textId="77777777" w:rsidR="008959A2" w:rsidRPr="00963D01" w:rsidRDefault="008959A2" w:rsidP="00D6442C">
            <w:pPr>
              <w:jc w:val="center"/>
              <w:rPr>
                <w:rFonts w:ascii="Arial" w:hAnsi="Arial" w:cs="Arial"/>
                <w:b/>
                <w:sz w:val="36"/>
                <w:szCs w:val="36"/>
              </w:rPr>
            </w:pPr>
          </w:p>
        </w:tc>
      </w:tr>
      <w:tr w:rsidR="008959A2" w:rsidRPr="00963D01" w14:paraId="1EAD21E0" w14:textId="77777777">
        <w:trPr>
          <w:trHeight w:val="565"/>
          <w:jc w:val="center"/>
        </w:trPr>
        <w:tc>
          <w:tcPr>
            <w:tcW w:w="1264" w:type="pct"/>
            <w:tcBorders>
              <w:top w:val="nil"/>
              <w:left w:val="nil"/>
              <w:bottom w:val="nil"/>
              <w:right w:val="nil"/>
            </w:tcBorders>
            <w:vAlign w:val="bottom"/>
          </w:tcPr>
          <w:p w14:paraId="4A273BC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E2CEEEC"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CD6C55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65CE91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5667BB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07A4A79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52BF4292"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0E69C3A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350" w:type="pct"/>
            <w:tcBorders>
              <w:bottom w:val="nil"/>
              <w:right w:val="nil"/>
            </w:tcBorders>
            <w:shd w:val="clear" w:color="auto" w:fill="D9D9D9"/>
            <w:vAlign w:val="bottom"/>
          </w:tcPr>
          <w:p w14:paraId="0A8333F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666C2AF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5EBA43F0"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2ACD3D15" w14:textId="77777777" w:rsidR="008959A2" w:rsidRPr="00963D01" w:rsidRDefault="008959A2" w:rsidP="00D6442C">
            <w:pPr>
              <w:jc w:val="center"/>
              <w:rPr>
                <w:rFonts w:ascii="Arial" w:hAnsi="Arial" w:cs="Arial"/>
                <w:b/>
                <w:sz w:val="36"/>
                <w:szCs w:val="36"/>
              </w:rPr>
            </w:pPr>
          </w:p>
        </w:tc>
      </w:tr>
      <w:tr w:rsidR="008959A2" w:rsidRPr="00963D01" w14:paraId="42C398F5" w14:textId="77777777">
        <w:trPr>
          <w:trHeight w:val="565"/>
          <w:jc w:val="center"/>
        </w:trPr>
        <w:tc>
          <w:tcPr>
            <w:tcW w:w="1264" w:type="pct"/>
            <w:tcBorders>
              <w:top w:val="nil"/>
              <w:left w:val="nil"/>
              <w:bottom w:val="nil"/>
              <w:right w:val="nil"/>
            </w:tcBorders>
            <w:vAlign w:val="bottom"/>
          </w:tcPr>
          <w:p w14:paraId="72F960A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3FD84B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FD9342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AB3781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211F63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361FBE93"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7ADEED88"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50" w:type="pct"/>
            <w:tcBorders>
              <w:bottom w:val="nil"/>
              <w:right w:val="nil"/>
            </w:tcBorders>
            <w:shd w:val="clear" w:color="auto" w:fill="D9D9D9"/>
          </w:tcPr>
          <w:p w14:paraId="554B7C5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4BEDA18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765A409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7F6C8917"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01D42607" w14:textId="77777777" w:rsidR="008959A2" w:rsidRPr="00963D01" w:rsidRDefault="008959A2" w:rsidP="00D6442C">
            <w:pPr>
              <w:jc w:val="center"/>
              <w:rPr>
                <w:rFonts w:ascii="Arial" w:hAnsi="Arial" w:cs="Arial"/>
                <w:b/>
                <w:sz w:val="36"/>
                <w:szCs w:val="36"/>
              </w:rPr>
            </w:pPr>
          </w:p>
        </w:tc>
      </w:tr>
      <w:tr w:rsidR="008959A2" w:rsidRPr="00963D01" w14:paraId="675ED7A4" w14:textId="77777777">
        <w:trPr>
          <w:trHeight w:val="565"/>
          <w:jc w:val="center"/>
        </w:trPr>
        <w:tc>
          <w:tcPr>
            <w:tcW w:w="1264" w:type="pct"/>
            <w:tcBorders>
              <w:top w:val="nil"/>
              <w:left w:val="nil"/>
              <w:bottom w:val="nil"/>
              <w:right w:val="nil"/>
            </w:tcBorders>
            <w:vAlign w:val="bottom"/>
          </w:tcPr>
          <w:p w14:paraId="64CFD49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41C3AD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A0A1F9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16B141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3EE7239"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7DA0D390"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50" w:type="pct"/>
            <w:tcBorders>
              <w:bottom w:val="nil"/>
              <w:right w:val="nil"/>
            </w:tcBorders>
            <w:shd w:val="clear" w:color="auto" w:fill="D9D9D9"/>
          </w:tcPr>
          <w:p w14:paraId="1DE139D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6475CB8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160E81C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45960A9C"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2821CF8D"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342415A3" w14:textId="77777777" w:rsidR="008959A2" w:rsidRPr="00963D01" w:rsidRDefault="008959A2" w:rsidP="00D6442C">
            <w:pPr>
              <w:jc w:val="center"/>
              <w:rPr>
                <w:rFonts w:ascii="Arial" w:hAnsi="Arial" w:cs="Arial"/>
                <w:b/>
                <w:sz w:val="36"/>
                <w:szCs w:val="36"/>
              </w:rPr>
            </w:pPr>
          </w:p>
        </w:tc>
      </w:tr>
      <w:tr w:rsidR="008959A2" w:rsidRPr="00963D01" w14:paraId="5C21E279" w14:textId="77777777">
        <w:trPr>
          <w:trHeight w:val="565"/>
          <w:jc w:val="center"/>
        </w:trPr>
        <w:tc>
          <w:tcPr>
            <w:tcW w:w="1264" w:type="pct"/>
            <w:tcBorders>
              <w:top w:val="nil"/>
              <w:left w:val="nil"/>
              <w:bottom w:val="nil"/>
              <w:right w:val="nil"/>
            </w:tcBorders>
            <w:vAlign w:val="bottom"/>
          </w:tcPr>
          <w:p w14:paraId="3C83AF1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2E07FD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994177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1552651"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1AABD575"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50" w:type="pct"/>
            <w:tcBorders>
              <w:bottom w:val="nil"/>
              <w:right w:val="nil"/>
            </w:tcBorders>
            <w:shd w:val="clear" w:color="auto" w:fill="D9D9D9"/>
          </w:tcPr>
          <w:p w14:paraId="4D28AFC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2CEC9A6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0BEBEF82"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7550076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1A389E3D"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091B370C"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741B7344" w14:textId="77777777" w:rsidR="008959A2" w:rsidRPr="00963D01" w:rsidRDefault="008959A2" w:rsidP="00D6442C">
            <w:pPr>
              <w:jc w:val="center"/>
              <w:rPr>
                <w:rFonts w:ascii="Arial" w:hAnsi="Arial" w:cs="Arial"/>
                <w:b/>
                <w:sz w:val="36"/>
                <w:szCs w:val="36"/>
              </w:rPr>
            </w:pPr>
          </w:p>
        </w:tc>
      </w:tr>
      <w:tr w:rsidR="008959A2" w:rsidRPr="00963D01" w14:paraId="13EFFBE5" w14:textId="77777777">
        <w:trPr>
          <w:trHeight w:val="604"/>
          <w:jc w:val="center"/>
        </w:trPr>
        <w:tc>
          <w:tcPr>
            <w:tcW w:w="1264" w:type="pct"/>
            <w:tcBorders>
              <w:top w:val="nil"/>
              <w:left w:val="nil"/>
              <w:bottom w:val="nil"/>
              <w:right w:val="nil"/>
            </w:tcBorders>
            <w:vAlign w:val="bottom"/>
          </w:tcPr>
          <w:p w14:paraId="1AFA360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BF70D2D"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FC12308"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4F69BFC6"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50" w:type="pct"/>
            <w:tcBorders>
              <w:bottom w:val="nil"/>
              <w:right w:val="nil"/>
            </w:tcBorders>
            <w:shd w:val="clear" w:color="auto" w:fill="D9D9D9"/>
            <w:vAlign w:val="bottom"/>
          </w:tcPr>
          <w:p w14:paraId="26EEEEE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375054A2"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1FCBAB9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6382601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1BAC96C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47218DB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6D466026"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3FE37443" w14:textId="77777777" w:rsidR="008959A2" w:rsidRPr="00963D01" w:rsidRDefault="008959A2" w:rsidP="00D6442C">
            <w:pPr>
              <w:jc w:val="center"/>
              <w:rPr>
                <w:rFonts w:ascii="Arial" w:hAnsi="Arial" w:cs="Arial"/>
                <w:b/>
                <w:sz w:val="36"/>
                <w:szCs w:val="36"/>
              </w:rPr>
            </w:pPr>
          </w:p>
        </w:tc>
      </w:tr>
      <w:tr w:rsidR="008959A2" w:rsidRPr="00963D01" w14:paraId="6FDC796F" w14:textId="77777777">
        <w:trPr>
          <w:trHeight w:val="565"/>
          <w:jc w:val="center"/>
        </w:trPr>
        <w:tc>
          <w:tcPr>
            <w:tcW w:w="1264" w:type="pct"/>
            <w:tcBorders>
              <w:top w:val="nil"/>
              <w:left w:val="nil"/>
              <w:bottom w:val="nil"/>
              <w:right w:val="nil"/>
            </w:tcBorders>
            <w:vAlign w:val="bottom"/>
          </w:tcPr>
          <w:p w14:paraId="789F339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E8B18ED"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0947F353"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50" w:type="pct"/>
            <w:tcBorders>
              <w:bottom w:val="nil"/>
              <w:right w:val="nil"/>
            </w:tcBorders>
            <w:shd w:val="clear" w:color="auto" w:fill="D9D9D9"/>
            <w:vAlign w:val="bottom"/>
          </w:tcPr>
          <w:p w14:paraId="284E659C"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629CDCD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36D06B9C"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74BD1B2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15C7C56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2BED655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4D54F79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4FAC59C4"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21FC873A" w14:textId="77777777" w:rsidR="008959A2" w:rsidRPr="00963D01" w:rsidRDefault="008959A2" w:rsidP="00D6442C">
            <w:pPr>
              <w:jc w:val="center"/>
              <w:rPr>
                <w:rFonts w:ascii="Arial" w:hAnsi="Arial" w:cs="Arial"/>
                <w:b/>
                <w:sz w:val="36"/>
                <w:szCs w:val="36"/>
              </w:rPr>
            </w:pPr>
          </w:p>
        </w:tc>
      </w:tr>
      <w:tr w:rsidR="008959A2" w:rsidRPr="00963D01" w14:paraId="646E88F6" w14:textId="77777777">
        <w:trPr>
          <w:trHeight w:val="511"/>
          <w:jc w:val="center"/>
        </w:trPr>
        <w:tc>
          <w:tcPr>
            <w:tcW w:w="1264" w:type="pct"/>
            <w:tcBorders>
              <w:top w:val="nil"/>
              <w:left w:val="nil"/>
              <w:bottom w:val="nil"/>
              <w:right w:val="nil"/>
            </w:tcBorders>
            <w:vAlign w:val="bottom"/>
          </w:tcPr>
          <w:p w14:paraId="782B8E75" w14:textId="77777777" w:rsidR="008959A2" w:rsidRPr="00963D01" w:rsidRDefault="008959A2" w:rsidP="00D6442C">
            <w:pPr>
              <w:jc w:val="right"/>
              <w:rPr>
                <w:rFonts w:ascii="Arial" w:hAnsi="Arial" w:cs="Arial"/>
                <w:b/>
                <w:sz w:val="36"/>
                <w:szCs w:val="36"/>
              </w:rPr>
            </w:pPr>
            <w:r w:rsidRPr="00963D01">
              <w:rPr>
                <w:rFonts w:ascii="Arial" w:hAnsi="Arial" w:cs="Arial"/>
                <w:b/>
                <w:sz w:val="36"/>
                <w:szCs w:val="36"/>
              </w:rPr>
              <w:t>Strongly Disapprove</w:t>
            </w:r>
          </w:p>
        </w:tc>
        <w:tc>
          <w:tcPr>
            <w:tcW w:w="350" w:type="pct"/>
            <w:tcBorders>
              <w:top w:val="nil"/>
              <w:left w:val="nil"/>
              <w:right w:val="single" w:sz="4" w:space="0" w:color="auto"/>
            </w:tcBorders>
            <w:vAlign w:val="bottom"/>
          </w:tcPr>
          <w:p w14:paraId="3A05178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50" w:type="pct"/>
            <w:tcBorders>
              <w:left w:val="single" w:sz="4" w:space="0" w:color="auto"/>
              <w:right w:val="nil"/>
            </w:tcBorders>
            <w:shd w:val="clear" w:color="auto" w:fill="D9D9D9"/>
            <w:vAlign w:val="bottom"/>
          </w:tcPr>
          <w:p w14:paraId="7063E3EA"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432B745B"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751B93B5"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3DFE7FFD"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6780E2DA"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568BAC25"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4757F74F"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14B772CF" w14:textId="77777777" w:rsidR="008959A2" w:rsidRPr="00963D01" w:rsidRDefault="008959A2" w:rsidP="00D6442C">
            <w:pPr>
              <w:jc w:val="center"/>
              <w:rPr>
                <w:rFonts w:ascii="Arial" w:hAnsi="Arial" w:cs="Arial"/>
                <w:b/>
                <w:sz w:val="36"/>
                <w:szCs w:val="36"/>
              </w:rPr>
            </w:pPr>
          </w:p>
        </w:tc>
        <w:tc>
          <w:tcPr>
            <w:tcW w:w="350" w:type="pct"/>
            <w:tcBorders>
              <w:top w:val="nil"/>
              <w:left w:val="nil"/>
            </w:tcBorders>
            <w:shd w:val="clear" w:color="auto" w:fill="D9D9D9"/>
            <w:vAlign w:val="bottom"/>
          </w:tcPr>
          <w:p w14:paraId="5CBC3242"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3AE0FD9F" w14:textId="77777777" w:rsidR="008959A2" w:rsidRPr="00963D01" w:rsidRDefault="008959A2" w:rsidP="00D6442C">
            <w:pPr>
              <w:jc w:val="center"/>
              <w:rPr>
                <w:rFonts w:ascii="Arial" w:hAnsi="Arial" w:cs="Arial"/>
                <w:b/>
                <w:sz w:val="36"/>
                <w:szCs w:val="36"/>
              </w:rPr>
            </w:pPr>
          </w:p>
        </w:tc>
      </w:tr>
    </w:tbl>
    <w:p w14:paraId="7F893B27" w14:textId="77777777" w:rsidR="008959A2" w:rsidRPr="005C56B6" w:rsidRDefault="008959A2" w:rsidP="008959A2">
      <w:pPr>
        <w:rPr>
          <w:rFonts w:ascii="Arial" w:hAnsi="Arial" w:cs="Arial"/>
        </w:rPr>
      </w:pPr>
    </w:p>
    <w:p w14:paraId="4EAF35B0" w14:textId="77777777" w:rsidR="008959A2" w:rsidRPr="005C56B6" w:rsidRDefault="008959A2" w:rsidP="008959A2">
      <w:pPr>
        <w:rPr>
          <w:rFonts w:ascii="Arial" w:hAnsi="Arial" w:cs="Arial"/>
        </w:rPr>
      </w:pPr>
    </w:p>
    <w:p w14:paraId="32AB77C8" w14:textId="77777777" w:rsidR="008959A2" w:rsidRPr="005C56B6" w:rsidRDefault="008959A2" w:rsidP="008959A2">
      <w:pPr>
        <w:rPr>
          <w:rFonts w:ascii="Arial" w:hAnsi="Arial" w:cs="Arial"/>
        </w:rPr>
      </w:pPr>
    </w:p>
    <w:p w14:paraId="771EFB23" w14:textId="77777777" w:rsidR="008959A2" w:rsidRPr="005C56B6" w:rsidRDefault="008959A2" w:rsidP="008959A2">
      <w:pPr>
        <w:rPr>
          <w:rFonts w:ascii="Arial" w:hAnsi="Arial" w:cs="Arial"/>
        </w:rPr>
      </w:pPr>
    </w:p>
    <w:p w14:paraId="7A95527D" w14:textId="77777777" w:rsidR="008959A2" w:rsidRPr="005C56B6" w:rsidRDefault="008959A2" w:rsidP="008959A2">
      <w:pPr>
        <w:rPr>
          <w:rFonts w:ascii="Arial" w:hAnsi="Arial" w:cs="Arial"/>
        </w:rPr>
      </w:pPr>
    </w:p>
    <w:p w14:paraId="4D8A9173" w14:textId="77777777" w:rsidR="008959A2" w:rsidRPr="005C56B6" w:rsidRDefault="008959A2" w:rsidP="008959A2">
      <w:pPr>
        <w:rPr>
          <w:rFonts w:ascii="Arial" w:hAnsi="Arial" w:cs="Arial"/>
        </w:rPr>
      </w:pPr>
    </w:p>
    <w:p w14:paraId="57FAD559" w14:textId="77777777" w:rsidR="008959A2" w:rsidRPr="005C56B6" w:rsidRDefault="008959A2" w:rsidP="008959A2">
      <w:pPr>
        <w:rPr>
          <w:rFonts w:ascii="Arial" w:hAnsi="Arial" w:cs="Arial"/>
        </w:rPr>
      </w:pPr>
    </w:p>
    <w:p w14:paraId="4CD798BD" w14:textId="77777777" w:rsidR="008959A2" w:rsidRPr="005C56B6" w:rsidRDefault="008959A2" w:rsidP="008959A2">
      <w:pPr>
        <w:rPr>
          <w:rFonts w:ascii="Arial" w:hAnsi="Arial" w:cs="Arial"/>
        </w:rPr>
      </w:pPr>
    </w:p>
    <w:p w14:paraId="060B6999" w14:textId="77777777" w:rsidR="008959A2" w:rsidRPr="005C56B6" w:rsidRDefault="008959A2" w:rsidP="008959A2">
      <w:pPr>
        <w:rPr>
          <w:rFonts w:ascii="Arial" w:hAnsi="Arial" w:cs="Arial"/>
        </w:rPr>
      </w:pPr>
    </w:p>
    <w:p w14:paraId="7EDECB60" w14:textId="77777777" w:rsidR="008959A2" w:rsidRPr="005C56B6" w:rsidRDefault="008959A2" w:rsidP="008959A2">
      <w:pPr>
        <w:rPr>
          <w:rFonts w:ascii="Arial" w:hAnsi="Arial" w:cs="Arial"/>
        </w:rPr>
      </w:pPr>
    </w:p>
    <w:p w14:paraId="442D15F0" w14:textId="77777777" w:rsidR="008959A2" w:rsidRPr="005C56B6" w:rsidRDefault="008959A2" w:rsidP="008959A2">
      <w:pPr>
        <w:rPr>
          <w:rFonts w:ascii="Arial" w:hAnsi="Arial" w:cs="Arial"/>
        </w:rPr>
      </w:pPr>
    </w:p>
    <w:p w14:paraId="10AF7FF7" w14:textId="77777777" w:rsidR="008959A2" w:rsidRPr="005C56B6" w:rsidRDefault="008959A2" w:rsidP="008959A2">
      <w:pPr>
        <w:rPr>
          <w:rFonts w:ascii="Arial" w:hAnsi="Arial" w:cs="Arial"/>
        </w:rPr>
      </w:pPr>
    </w:p>
    <w:p w14:paraId="37CCF029" w14:textId="77777777" w:rsidR="008959A2" w:rsidRPr="005C56B6" w:rsidRDefault="008959A2" w:rsidP="008959A2">
      <w:pPr>
        <w:rPr>
          <w:rFonts w:ascii="Arial" w:hAnsi="Arial" w:cs="Arial"/>
        </w:rPr>
      </w:pPr>
    </w:p>
    <w:p w14:paraId="4C262F08" w14:textId="77777777" w:rsidR="008959A2" w:rsidRPr="005C56B6" w:rsidRDefault="008959A2" w:rsidP="008959A2">
      <w:pPr>
        <w:rPr>
          <w:rFonts w:ascii="Arial" w:hAnsi="Arial" w:cs="Arial"/>
        </w:rPr>
      </w:pPr>
    </w:p>
    <w:p w14:paraId="6FE73373" w14:textId="77777777" w:rsidR="008959A2" w:rsidRPr="005C56B6" w:rsidRDefault="008959A2" w:rsidP="008959A2">
      <w:pPr>
        <w:rPr>
          <w:rFonts w:ascii="Arial" w:hAnsi="Arial" w:cs="Arial"/>
        </w:rPr>
      </w:pPr>
    </w:p>
    <w:p w14:paraId="13ADB20D" w14:textId="77777777" w:rsidR="008959A2" w:rsidRPr="005C56B6" w:rsidRDefault="008959A2" w:rsidP="008959A2">
      <w:pPr>
        <w:rPr>
          <w:rFonts w:ascii="Arial" w:hAnsi="Arial" w:cs="Arial"/>
        </w:rPr>
      </w:pPr>
    </w:p>
    <w:p w14:paraId="09944629" w14:textId="77777777" w:rsidR="008959A2" w:rsidRPr="005C56B6" w:rsidRDefault="008959A2" w:rsidP="008959A2">
      <w:pPr>
        <w:rPr>
          <w:rFonts w:ascii="Arial" w:hAnsi="Arial" w:cs="Arial"/>
        </w:rPr>
      </w:pPr>
    </w:p>
    <w:p w14:paraId="18545788" w14:textId="77777777" w:rsidR="008959A2" w:rsidRPr="005C56B6" w:rsidRDefault="008959A2" w:rsidP="008959A2">
      <w:pPr>
        <w:rPr>
          <w:rFonts w:ascii="Arial" w:hAnsi="Arial" w:cs="Arial"/>
        </w:rPr>
      </w:pPr>
    </w:p>
    <w:p w14:paraId="76AEBE91" w14:textId="77777777" w:rsidR="008959A2" w:rsidRPr="005C56B6" w:rsidRDefault="008959A2" w:rsidP="008959A2">
      <w:pPr>
        <w:rPr>
          <w:rFonts w:ascii="Arial" w:hAnsi="Arial" w:cs="Arial"/>
        </w:rPr>
      </w:pPr>
    </w:p>
    <w:p w14:paraId="28D1A96D" w14:textId="77777777" w:rsidR="008959A2" w:rsidRPr="005C56B6" w:rsidRDefault="008959A2" w:rsidP="008959A2">
      <w:pPr>
        <w:widowControl/>
        <w:rPr>
          <w:rFonts w:ascii="Arial" w:hAnsi="Arial" w:cs="Arial"/>
          <w:b/>
          <w:bCs/>
          <w:i/>
          <w:sz w:val="40"/>
          <w:szCs w:val="20"/>
        </w:rPr>
      </w:pPr>
      <w:r w:rsidRPr="00D02FC8">
        <w:rPr>
          <w:rFonts w:ascii="Arial" w:hAnsi="Arial" w:cs="Arial"/>
          <w:i/>
          <w:sz w:val="40"/>
        </w:rPr>
        <w:br w:type="page"/>
      </w:r>
    </w:p>
    <w:p w14:paraId="0E5D920B" w14:textId="77777777" w:rsidR="008959A2" w:rsidRPr="005C56B6" w:rsidRDefault="008959A2" w:rsidP="008959A2">
      <w:pPr>
        <w:widowControl/>
        <w:rPr>
          <w:rFonts w:ascii="Arial" w:hAnsi="Arial" w:cs="Arial"/>
        </w:rPr>
      </w:pPr>
    </w:p>
    <w:p w14:paraId="36B86280" w14:textId="77777777" w:rsidR="008959A2" w:rsidRPr="005C56B6" w:rsidRDefault="008959A2" w:rsidP="008959A2">
      <w:pPr>
        <w:pStyle w:val="Heading8"/>
        <w:jc w:val="center"/>
        <w:rPr>
          <w:rFonts w:cs="Arial"/>
          <w:i/>
          <w:sz w:val="40"/>
          <w:lang w:val="en-US"/>
        </w:rPr>
      </w:pPr>
      <w:r w:rsidRPr="005C56B6">
        <w:rPr>
          <w:rFonts w:cs="Arial"/>
          <w:i/>
          <w:sz w:val="40"/>
          <w:lang w:val="en-US"/>
        </w:rPr>
        <w:t>Card F</w:t>
      </w:r>
    </w:p>
    <w:p w14:paraId="5AA78C4F" w14:textId="77777777" w:rsidR="008959A2" w:rsidRPr="005C56B6" w:rsidRDefault="008959A2" w:rsidP="008959A2">
      <w:pPr>
        <w:keepNext/>
        <w:jc w:val="center"/>
        <w:rPr>
          <w:rFonts w:ascii="Arial" w:hAnsi="Arial" w:cs="Arial"/>
        </w:rPr>
      </w:pPr>
    </w:p>
    <w:p w14:paraId="68BE9B4C" w14:textId="77777777" w:rsidR="008959A2" w:rsidRPr="005C56B6" w:rsidRDefault="008959A2" w:rsidP="008959A2">
      <w:pPr>
        <w:keepNext/>
        <w:jc w:val="center"/>
        <w:rPr>
          <w:rFonts w:ascii="Arial" w:hAnsi="Arial" w:cs="Arial"/>
        </w:rPr>
      </w:pPr>
    </w:p>
    <w:p w14:paraId="7358A253" w14:textId="77777777" w:rsidR="008959A2" w:rsidRPr="005C56B6" w:rsidRDefault="008959A2" w:rsidP="008959A2">
      <w:pPr>
        <w:keepNext/>
        <w:jc w:val="center"/>
        <w:rPr>
          <w:rFonts w:ascii="Arial" w:hAnsi="Arial" w:cs="Arial"/>
        </w:rPr>
      </w:pPr>
    </w:p>
    <w:p w14:paraId="2A5843B0" w14:textId="77777777" w:rsidR="008959A2" w:rsidRPr="005C56B6" w:rsidRDefault="008959A2" w:rsidP="008959A2">
      <w:pPr>
        <w:pStyle w:val="BodyTextIndent"/>
        <w:keepNext/>
        <w:widowControl/>
        <w:numPr>
          <w:ilvl w:val="0"/>
          <w:numId w:val="1"/>
        </w:numPr>
        <w:tabs>
          <w:tab w:val="clear" w:pos="960"/>
        </w:tabs>
        <w:spacing w:after="80"/>
        <w:ind w:left="360" w:right="461"/>
        <w:rPr>
          <w:rFonts w:ascii="Arial" w:hAnsi="Arial" w:cs="Arial"/>
          <w:sz w:val="36"/>
          <w:highlight w:val="yellow"/>
        </w:rPr>
        <w:sectPr w:rsidR="008959A2" w:rsidRPr="005C56B6">
          <w:pgSz w:w="12240" w:h="15840"/>
          <w:pgMar w:top="1440" w:right="1440" w:bottom="1440" w:left="1440" w:header="720" w:footer="720" w:gutter="0"/>
          <w:cols w:space="720"/>
          <w:docGrid w:linePitch="360"/>
        </w:sectPr>
      </w:pPr>
    </w:p>
    <w:p w14:paraId="17298265" w14:textId="77777777" w:rsidR="008959A2" w:rsidRPr="005C56B6" w:rsidRDefault="008959A2" w:rsidP="008959A2">
      <w:pPr>
        <w:jc w:val="center"/>
        <w:rPr>
          <w:rFonts w:ascii="Arial" w:hAnsi="Arial" w:cs="Arial"/>
        </w:rPr>
        <w:sectPr w:rsidR="008959A2" w:rsidRPr="005C56B6">
          <w:type w:val="continuous"/>
          <w:pgSz w:w="12240" w:h="15840"/>
          <w:pgMar w:top="1440" w:right="1440" w:bottom="1440" w:left="1440" w:header="720" w:footer="720" w:gutter="0"/>
          <w:cols w:num="2" w:space="720"/>
          <w:docGrid w:linePitch="360"/>
        </w:sectPr>
      </w:pPr>
    </w:p>
    <w:p w14:paraId="2E7C0CCC" w14:textId="77777777" w:rsidR="008959A2" w:rsidRPr="005C56B6" w:rsidRDefault="008959A2" w:rsidP="008959A2">
      <w:pPr>
        <w:jc w:val="center"/>
        <w:rPr>
          <w:rFonts w:ascii="Arial" w:hAnsi="Arial" w:cs="Arial"/>
        </w:rPr>
      </w:pPr>
    </w:p>
    <w:p w14:paraId="6803B91C" w14:textId="77777777" w:rsidR="008959A2" w:rsidRPr="005C56B6" w:rsidRDefault="008959A2" w:rsidP="008959A2">
      <w:pPr>
        <w:jc w:val="center"/>
        <w:rPr>
          <w:rFonts w:ascii="Arial" w:hAnsi="Arial" w:cs="Arial"/>
          <w:szCs w:val="20"/>
        </w:rPr>
      </w:pPr>
    </w:p>
    <w:tbl>
      <w:tblPr>
        <w:tblW w:w="3885" w:type="dxa"/>
        <w:tblCellMar>
          <w:left w:w="0" w:type="dxa"/>
          <w:right w:w="0" w:type="dxa"/>
        </w:tblCellMar>
        <w:tblLook w:val="04A0" w:firstRow="1" w:lastRow="0" w:firstColumn="1" w:lastColumn="0" w:noHBand="0" w:noVBand="1"/>
      </w:tblPr>
      <w:tblGrid>
        <w:gridCol w:w="3885"/>
      </w:tblGrid>
      <w:tr w:rsidR="00991823" w:rsidRPr="00991823" w14:paraId="6E420B50"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71E1608E"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(00) No income</w:t>
            </w:r>
          </w:p>
        </w:tc>
      </w:tr>
      <w:tr w:rsidR="00991823" w:rsidRPr="00991823" w14:paraId="30599DF8"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76B8F345"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(01) Less than $1600</w:t>
            </w:r>
          </w:p>
        </w:tc>
      </w:tr>
      <w:tr w:rsidR="00991823" w:rsidRPr="00991823" w14:paraId="2B6EFA5C"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790E0F54"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(02) $1600 - $2600</w:t>
            </w:r>
          </w:p>
        </w:tc>
      </w:tr>
      <w:tr w:rsidR="00991823" w:rsidRPr="00991823" w14:paraId="741AFA7F"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5B87642D"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(03) $2601 - $3300</w:t>
            </w:r>
          </w:p>
        </w:tc>
      </w:tr>
      <w:tr w:rsidR="00991823" w:rsidRPr="00991823" w14:paraId="4DB06FC1"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4A08C668"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(04) $3301 - $4000</w:t>
            </w:r>
          </w:p>
        </w:tc>
      </w:tr>
      <w:tr w:rsidR="00991823" w:rsidRPr="00991823" w14:paraId="3D9D8B41"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04BC0F24"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(05) $4001 - $4700</w:t>
            </w:r>
          </w:p>
        </w:tc>
      </w:tr>
      <w:tr w:rsidR="00991823" w:rsidRPr="00991823" w14:paraId="32674DCE"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5FF418C6"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(06) $4701 - $5400</w:t>
            </w:r>
          </w:p>
        </w:tc>
      </w:tr>
      <w:tr w:rsidR="00991823" w:rsidRPr="00991823" w14:paraId="3F560227"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4020A490"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(07) $5401 - $6000</w:t>
            </w:r>
          </w:p>
        </w:tc>
      </w:tr>
      <w:tr w:rsidR="00991823" w:rsidRPr="00991823" w14:paraId="6E0C087E"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619D63D7"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(08) $6001 - $7000</w:t>
            </w:r>
          </w:p>
        </w:tc>
      </w:tr>
      <w:tr w:rsidR="00991823" w:rsidRPr="00991823" w14:paraId="70C9C189"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5EAEBE5C"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(09) $7001 - $8000</w:t>
            </w:r>
          </w:p>
        </w:tc>
      </w:tr>
      <w:tr w:rsidR="00991823" w:rsidRPr="00991823" w14:paraId="6F3BEE34"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0712971D"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(10) $8001 - $9300</w:t>
            </w:r>
          </w:p>
        </w:tc>
      </w:tr>
      <w:tr w:rsidR="00991823" w:rsidRPr="00991823" w14:paraId="2A0EDAE2"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692E2358"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(11) $9301 - $10900</w:t>
            </w:r>
          </w:p>
        </w:tc>
      </w:tr>
      <w:tr w:rsidR="00991823" w:rsidRPr="00991823" w14:paraId="0CEBB45B"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16EFE9DE"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(12) $10901 - $13000</w:t>
            </w:r>
          </w:p>
        </w:tc>
      </w:tr>
      <w:tr w:rsidR="00991823" w:rsidRPr="00991823" w14:paraId="51F7C51B"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4972BE35"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(13) $13001 - $15700</w:t>
            </w:r>
          </w:p>
        </w:tc>
      </w:tr>
      <w:tr w:rsidR="00991823" w:rsidRPr="00991823" w14:paraId="33AC4236"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29516C16"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(14) $15701 - $19000</w:t>
            </w:r>
          </w:p>
        </w:tc>
      </w:tr>
      <w:tr w:rsidR="00991823" w:rsidRPr="00991823" w14:paraId="0B401041"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7274F0A0"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(15) $19001 - $27400</w:t>
            </w:r>
          </w:p>
        </w:tc>
      </w:tr>
      <w:tr w:rsidR="00991823" w:rsidRPr="00991823" w14:paraId="5B6CBABF" w14:textId="77777777" w:rsidTr="0007035F">
        <w:trPr>
          <w:trHeight w:val="144"/>
        </w:trPr>
        <w:tc>
          <w:tcPr>
            <w:tcW w:w="3885" w:type="dxa"/>
            <w:tcBorders>
              <w:top w:val="nil"/>
              <w:left w:val="nil"/>
              <w:bottom w:val="nil"/>
              <w:right w:val="nil"/>
            </w:tcBorders>
            <w:shd w:val="clear" w:color="auto" w:fill="auto"/>
            <w:noWrap/>
            <w:tcMar>
              <w:top w:w="15" w:type="dxa"/>
              <w:left w:w="15" w:type="dxa"/>
              <w:bottom w:w="0" w:type="dxa"/>
              <w:right w:w="15" w:type="dxa"/>
            </w:tcMar>
            <w:vAlign w:val="bottom"/>
          </w:tcPr>
          <w:p w14:paraId="33BC5745" w14:textId="77777777" w:rsidR="00991823" w:rsidRPr="0007035F" w:rsidRDefault="00991823" w:rsidP="0007035F">
            <w:pPr>
              <w:spacing w:after="60"/>
              <w:rPr>
                <w:rFonts w:ascii="Arial" w:hAnsi="Arial" w:cs="Arial"/>
                <w:color w:val="000000"/>
                <w:sz w:val="32"/>
                <w:szCs w:val="32"/>
              </w:rPr>
            </w:pPr>
            <w:r w:rsidRPr="0007035F">
              <w:rPr>
                <w:rFonts w:ascii="Arial" w:hAnsi="Arial" w:cs="Arial"/>
                <w:color w:val="000000"/>
                <w:sz w:val="32"/>
                <w:szCs w:val="32"/>
              </w:rPr>
              <w:t>(16) More than $27400</w:t>
            </w:r>
          </w:p>
        </w:tc>
      </w:tr>
    </w:tbl>
    <w:p w14:paraId="75451291" w14:textId="77777777" w:rsidR="008959A2" w:rsidRPr="005C56B6" w:rsidRDefault="008959A2" w:rsidP="008959A2">
      <w:pPr>
        <w:jc w:val="center"/>
        <w:rPr>
          <w:rFonts w:ascii="Arial" w:hAnsi="Arial" w:cs="Arial"/>
        </w:rPr>
      </w:pPr>
    </w:p>
    <w:p w14:paraId="75E63511" w14:textId="77777777" w:rsidR="008959A2" w:rsidRPr="00D02FC8" w:rsidRDefault="008959A2" w:rsidP="008959A2">
      <w:pPr>
        <w:ind w:left="-720"/>
        <w:rPr>
          <w:rFonts w:ascii="Arial" w:hAnsi="Arial"/>
        </w:rPr>
      </w:pPr>
    </w:p>
    <w:p w14:paraId="1B8EB8B3" w14:textId="77777777" w:rsidR="008959A2" w:rsidRPr="005C56B6" w:rsidRDefault="008959A2" w:rsidP="008959A2">
      <w:pPr>
        <w:pStyle w:val="Heading8"/>
        <w:ind w:left="360"/>
        <w:jc w:val="center"/>
        <w:rPr>
          <w:rFonts w:cs="Arial"/>
          <w:i/>
          <w:sz w:val="40"/>
          <w:lang w:val="en-US"/>
        </w:rPr>
      </w:pPr>
      <w:r w:rsidRPr="005C56B6">
        <w:rPr>
          <w:lang w:val="en-US"/>
        </w:rPr>
        <w:br w:type="page"/>
      </w:r>
      <w:r w:rsidRPr="005C56B6">
        <w:rPr>
          <w:rFonts w:cs="Arial"/>
          <w:i/>
          <w:sz w:val="40"/>
          <w:lang w:val="en-US"/>
        </w:rPr>
        <w:lastRenderedPageBreak/>
        <w:t>Color Palette</w:t>
      </w:r>
    </w:p>
    <w:p w14:paraId="4D5077AE" w14:textId="77777777" w:rsidR="008959A2" w:rsidRPr="00D02FC8" w:rsidRDefault="008959A2" w:rsidP="008959A2">
      <w:pPr>
        <w:rPr>
          <w:rFonts w:ascii="Arial" w:hAnsi="Arial"/>
        </w:rPr>
      </w:pPr>
    </w:p>
    <w:p w14:paraId="230C2115" w14:textId="77777777" w:rsidR="008959A2" w:rsidRPr="00D02FC8" w:rsidRDefault="008959A2" w:rsidP="008959A2">
      <w:pPr>
        <w:rPr>
          <w:rFonts w:ascii="Arial" w:hAnsi="Arial"/>
        </w:rPr>
      </w:pPr>
    </w:p>
    <w:p w14:paraId="235DF86D" w14:textId="77777777" w:rsidR="008959A2" w:rsidRPr="00D02FC8" w:rsidRDefault="008959A2" w:rsidP="008959A2">
      <w:pPr>
        <w:rPr>
          <w:rFonts w:ascii="Arial" w:hAnsi="Arial"/>
        </w:rPr>
      </w:pPr>
    </w:p>
    <w:p w14:paraId="6710203F" w14:textId="77777777" w:rsidR="008959A2" w:rsidRPr="00D02FC8" w:rsidRDefault="008959A2" w:rsidP="008959A2">
      <w:pPr>
        <w:rPr>
          <w:rFonts w:ascii="Arial" w:hAnsi="Arial"/>
        </w:rPr>
      </w:pPr>
    </w:p>
    <w:p w14:paraId="70B208FE" w14:textId="77777777" w:rsidR="008959A2" w:rsidRPr="00D02FC8" w:rsidRDefault="008959A2" w:rsidP="008959A2">
      <w:pPr>
        <w:rPr>
          <w:rFonts w:ascii="Arial" w:hAnsi="Arial"/>
        </w:rPr>
      </w:pPr>
    </w:p>
    <w:p w14:paraId="790FFEFE" w14:textId="77777777" w:rsidR="008959A2" w:rsidRPr="00D02FC8" w:rsidRDefault="008959A2" w:rsidP="008959A2">
      <w:pPr>
        <w:rPr>
          <w:rFonts w:ascii="Arial" w:hAnsi="Arial"/>
        </w:rPr>
      </w:pPr>
    </w:p>
    <w:p w14:paraId="75B646E3" w14:textId="77777777" w:rsidR="008959A2" w:rsidRPr="00D02FC8" w:rsidRDefault="008959A2" w:rsidP="008959A2">
      <w:pPr>
        <w:rPr>
          <w:rFonts w:ascii="Arial" w:hAnsi="Arial"/>
        </w:rPr>
      </w:pPr>
    </w:p>
    <w:p w14:paraId="6CCA72F7" w14:textId="77777777" w:rsidR="008959A2" w:rsidRPr="00D02FC8" w:rsidRDefault="008959A2" w:rsidP="008959A2">
      <w:pPr>
        <w:jc w:val="center"/>
        <w:rPr>
          <w:rFonts w:ascii="Arial" w:hAnsi="Arial"/>
        </w:rPr>
      </w:pPr>
      <w:r w:rsidRPr="00D02FC8">
        <w:rPr>
          <w:rFonts w:ascii="Arial" w:hAnsi="Arial"/>
          <w:noProof/>
          <w:lang w:eastAsia="en-US"/>
        </w:rPr>
        <w:drawing>
          <wp:inline distT="0" distB="0" distL="0" distR="0" wp14:anchorId="4CF0CAFD" wp14:editId="4CA81D35">
            <wp:extent cx="3949700" cy="4343400"/>
            <wp:effectExtent l="0" t="0" r="0" b="0"/>
            <wp:docPr id="5"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9700" cy="4343400"/>
                    </a:xfrm>
                    <a:prstGeom prst="rect">
                      <a:avLst/>
                    </a:prstGeom>
                    <a:noFill/>
                    <a:ln>
                      <a:noFill/>
                    </a:ln>
                  </pic:spPr>
                </pic:pic>
              </a:graphicData>
            </a:graphic>
          </wp:inline>
        </w:drawing>
      </w:r>
    </w:p>
    <w:p w14:paraId="2DA95B5A" w14:textId="77777777" w:rsidR="008959A2" w:rsidRPr="00D02FC8" w:rsidRDefault="008959A2" w:rsidP="008959A2">
      <w:pPr>
        <w:rPr>
          <w:rFonts w:ascii="Arial" w:hAnsi="Arial"/>
        </w:rPr>
      </w:pPr>
    </w:p>
    <w:p w14:paraId="55225BA5" w14:textId="77777777" w:rsidR="000F096B" w:rsidRDefault="000F096B">
      <w:pPr>
        <w:widowControl/>
        <w:spacing w:after="200" w:line="276" w:lineRule="auto"/>
        <w:rPr>
          <w:ins w:id="3" w:author="Arana, Rubi E" w:date="2014-01-07T18:30:00Z"/>
        </w:rPr>
      </w:pPr>
      <w:ins w:id="4" w:author="Arana, Rubi E" w:date="2014-01-07T18:30:00Z">
        <w:r>
          <w:br w:type="page"/>
        </w:r>
      </w:ins>
    </w:p>
    <w:p w14:paraId="22229B84" w14:textId="77777777" w:rsidR="000F096B" w:rsidRPr="00226673" w:rsidRDefault="000F096B" w:rsidP="000F096B">
      <w:pPr>
        <w:jc w:val="center"/>
        <w:rPr>
          <w:rFonts w:ascii="Arial" w:hAnsi="Arial"/>
          <w:b/>
          <w:sz w:val="26"/>
          <w:szCs w:val="26"/>
        </w:rPr>
      </w:pPr>
      <w:r w:rsidRPr="00226673">
        <w:rPr>
          <w:rFonts w:ascii="Arial" w:hAnsi="Arial"/>
          <w:b/>
          <w:sz w:val="26"/>
          <w:szCs w:val="26"/>
        </w:rPr>
        <w:lastRenderedPageBreak/>
        <w:t>[DO NOT GIVE TO RESPONDENTS. THIS IS JUST FOR INTERVIEWERS]</w:t>
      </w:r>
    </w:p>
    <w:p w14:paraId="24B4D0E0" w14:textId="77777777" w:rsidR="00D6442C" w:rsidRDefault="00D6442C"/>
    <w:p w14:paraId="47BDE483" w14:textId="77777777" w:rsidR="000F096B" w:rsidRDefault="000F096B"/>
    <w:p w14:paraId="5AF445D6" w14:textId="77777777" w:rsidR="000F096B" w:rsidRDefault="000F096B"/>
    <w:p w14:paraId="6828112F" w14:textId="77777777" w:rsidR="000F096B" w:rsidRDefault="000F096B"/>
    <w:p w14:paraId="64282E3C" w14:textId="77777777" w:rsidR="000F096B" w:rsidRDefault="000F096B"/>
    <w:tbl>
      <w:tblPr>
        <w:tblW w:w="5000" w:type="pct"/>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828"/>
        <w:gridCol w:w="906"/>
        <w:gridCol w:w="908"/>
        <w:gridCol w:w="906"/>
        <w:gridCol w:w="908"/>
        <w:gridCol w:w="906"/>
        <w:gridCol w:w="1214"/>
      </w:tblGrid>
      <w:tr w:rsidR="000F096B" w:rsidRPr="00500322" w14:paraId="7000F616" w14:textId="77777777" w:rsidTr="0007035F">
        <w:trPr>
          <w:trHeight w:val="512"/>
        </w:trPr>
        <w:tc>
          <w:tcPr>
            <w:tcW w:w="5000" w:type="pct"/>
            <w:gridSpan w:val="7"/>
          </w:tcPr>
          <w:p w14:paraId="74829ECB" w14:textId="77777777" w:rsidR="000F096B" w:rsidRPr="00500322" w:rsidRDefault="000F096B" w:rsidP="001558A6">
            <w:pPr>
              <w:keepNext/>
              <w:widowControl/>
              <w:rPr>
                <w:rFonts w:ascii="Arial" w:hAnsi="Arial" w:cs="Arial"/>
                <w:b/>
                <w:bCs/>
                <w:szCs w:val="20"/>
              </w:rPr>
            </w:pPr>
            <w:r w:rsidRPr="00500322">
              <w:rPr>
                <w:rFonts w:ascii="Arial" w:hAnsi="Arial" w:cs="Arial"/>
                <w:b/>
                <w:bCs/>
                <w:szCs w:val="20"/>
              </w:rPr>
              <w:t>ED</w:t>
            </w:r>
            <w:r w:rsidRPr="00BF771A">
              <w:rPr>
                <w:rFonts w:ascii="Arial" w:hAnsi="Arial" w:cs="Arial"/>
                <w:b/>
                <w:szCs w:val="20"/>
              </w:rPr>
              <w:t>.</w:t>
            </w:r>
            <w:r w:rsidRPr="00500322">
              <w:rPr>
                <w:rFonts w:ascii="Arial" w:hAnsi="Arial" w:cs="Arial"/>
                <w:szCs w:val="20"/>
              </w:rPr>
              <w:t xml:space="preserve"> How many years of schooling have you completed?</w:t>
            </w:r>
          </w:p>
          <w:p w14:paraId="5212BA45" w14:textId="585A87EC" w:rsidR="000F096B" w:rsidRPr="00500322" w:rsidRDefault="000F096B" w:rsidP="001558A6">
            <w:pPr>
              <w:widowControl/>
              <w:rPr>
                <w:rFonts w:ascii="Arial" w:hAnsi="Arial" w:cs="Arial"/>
                <w:b/>
              </w:rPr>
            </w:pPr>
            <w:r w:rsidRPr="00500322">
              <w:rPr>
                <w:rFonts w:ascii="Arial" w:hAnsi="Arial" w:cs="Arial"/>
                <w:szCs w:val="20"/>
              </w:rPr>
              <w:t>_____   Standard if primary/ Form if secondary/ Year if university  Year  ___________________ (</w:t>
            </w:r>
            <w:r w:rsidR="004C2FB2">
              <w:rPr>
                <w:rFonts w:ascii="Arial" w:hAnsi="Arial" w:cs="Arial"/>
                <w:szCs w:val="20"/>
              </w:rPr>
              <w:t>P</w:t>
            </w:r>
            <w:r w:rsidRPr="00500322">
              <w:rPr>
                <w:rFonts w:ascii="Arial" w:hAnsi="Arial" w:cs="Arial"/>
                <w:szCs w:val="20"/>
              </w:rPr>
              <w:t xml:space="preserve">rimary, </w:t>
            </w:r>
            <w:r w:rsidR="004C2FB2">
              <w:rPr>
                <w:rFonts w:ascii="Arial" w:hAnsi="Arial" w:cs="Arial"/>
                <w:szCs w:val="20"/>
              </w:rPr>
              <w:t>S</w:t>
            </w:r>
            <w:r w:rsidRPr="00500322">
              <w:rPr>
                <w:rFonts w:ascii="Arial" w:hAnsi="Arial" w:cs="Arial"/>
                <w:szCs w:val="20"/>
              </w:rPr>
              <w:t>econdary</w:t>
            </w:r>
            <w:r>
              <w:rPr>
                <w:rFonts w:ascii="Arial" w:hAnsi="Arial" w:cs="Arial"/>
                <w:szCs w:val="20"/>
              </w:rPr>
              <w:t xml:space="preserve"> CXC</w:t>
            </w:r>
            <w:r w:rsidRPr="00500322">
              <w:rPr>
                <w:rFonts w:ascii="Arial" w:hAnsi="Arial" w:cs="Arial"/>
                <w:szCs w:val="20"/>
              </w:rPr>
              <w:t xml:space="preserve">, </w:t>
            </w:r>
            <w:r>
              <w:rPr>
                <w:rFonts w:ascii="Arial" w:hAnsi="Arial" w:cs="Arial"/>
                <w:szCs w:val="20"/>
              </w:rPr>
              <w:t xml:space="preserve">Secondary GCE/CAPE, </w:t>
            </w:r>
            <w:r w:rsidR="004C2FB2">
              <w:rPr>
                <w:rFonts w:ascii="Arial" w:hAnsi="Arial" w:cs="Arial"/>
                <w:szCs w:val="20"/>
              </w:rPr>
              <w:t>V</w:t>
            </w:r>
            <w:r w:rsidRPr="00500322">
              <w:rPr>
                <w:rFonts w:ascii="Arial" w:hAnsi="Arial" w:cs="Arial"/>
                <w:szCs w:val="20"/>
              </w:rPr>
              <w:t xml:space="preserve">ocational, </w:t>
            </w:r>
            <w:r w:rsidR="004C2FB2">
              <w:rPr>
                <w:rFonts w:ascii="Arial" w:hAnsi="Arial" w:cs="Arial"/>
                <w:szCs w:val="20"/>
              </w:rPr>
              <w:t>U</w:t>
            </w:r>
            <w:r w:rsidRPr="00500322">
              <w:rPr>
                <w:rFonts w:ascii="Arial" w:hAnsi="Arial" w:cs="Arial"/>
                <w:szCs w:val="20"/>
              </w:rPr>
              <w:t xml:space="preserve">niversity, </w:t>
            </w:r>
            <w:r>
              <w:rPr>
                <w:rFonts w:ascii="Arial" w:hAnsi="Arial" w:cs="Arial"/>
                <w:szCs w:val="20"/>
              </w:rPr>
              <w:t>Graduate/Post Graduate</w:t>
            </w:r>
            <w:r w:rsidRPr="00500322">
              <w:rPr>
                <w:rFonts w:ascii="Arial" w:hAnsi="Arial" w:cs="Arial"/>
                <w:szCs w:val="20"/>
              </w:rPr>
              <w:t xml:space="preserve">) = ________ total number of years </w:t>
            </w:r>
            <w:r w:rsidRPr="00500322">
              <w:rPr>
                <w:rFonts w:ascii="Arial" w:hAnsi="Arial" w:cs="Arial"/>
                <w:b/>
                <w:bCs/>
                <w:szCs w:val="20"/>
              </w:rPr>
              <w:t>[Use the table below for the code]</w:t>
            </w:r>
          </w:p>
          <w:p w14:paraId="3380D1E4" w14:textId="77777777" w:rsidR="000F096B" w:rsidRPr="00500322" w:rsidRDefault="000F096B" w:rsidP="001558A6">
            <w:pPr>
              <w:keepNext/>
              <w:widowControl/>
              <w:jc w:val="center"/>
              <w:rPr>
                <w:rFonts w:ascii="Arial" w:hAnsi="Arial" w:cs="Arial"/>
                <w:szCs w:val="20"/>
              </w:rPr>
            </w:pPr>
          </w:p>
        </w:tc>
      </w:tr>
      <w:tr w:rsidR="000F096B" w:rsidRPr="00500322" w14:paraId="33286BFE" w14:textId="77777777" w:rsidTr="0007035F">
        <w:trPr>
          <w:trHeight w:val="512"/>
        </w:trPr>
        <w:tc>
          <w:tcPr>
            <w:tcW w:w="1999" w:type="pct"/>
          </w:tcPr>
          <w:p w14:paraId="6FED9729" w14:textId="77777777" w:rsidR="000F096B" w:rsidRPr="00500322" w:rsidRDefault="000F096B" w:rsidP="001558A6">
            <w:pPr>
              <w:keepNext/>
              <w:widowControl/>
              <w:rPr>
                <w:rFonts w:ascii="Arial" w:hAnsi="Arial" w:cs="Arial"/>
              </w:rPr>
            </w:pPr>
          </w:p>
        </w:tc>
        <w:tc>
          <w:tcPr>
            <w:tcW w:w="473" w:type="pct"/>
            <w:shd w:val="clear" w:color="auto" w:fill="E6E6E6"/>
          </w:tcPr>
          <w:p w14:paraId="08CCF2C3" w14:textId="77777777" w:rsidR="000F096B" w:rsidRPr="00500322" w:rsidRDefault="000F096B" w:rsidP="001558A6">
            <w:pPr>
              <w:keepNext/>
              <w:widowControl/>
              <w:jc w:val="center"/>
              <w:rPr>
                <w:rFonts w:ascii="Arial" w:hAnsi="Arial" w:cs="Arial"/>
                <w:b/>
                <w:szCs w:val="20"/>
              </w:rPr>
            </w:pPr>
            <w:r w:rsidRPr="00500322">
              <w:rPr>
                <w:rFonts w:ascii="Arial" w:hAnsi="Arial" w:cs="Arial"/>
                <w:b/>
                <w:szCs w:val="20"/>
                <w:lang w:val="es-MX"/>
              </w:rPr>
              <w:t>1</w:t>
            </w:r>
            <w:r w:rsidRPr="00500322">
              <w:rPr>
                <w:rFonts w:ascii="Arial" w:hAnsi="Arial" w:cs="Arial"/>
                <w:b/>
                <w:szCs w:val="20"/>
                <w:vertAlign w:val="superscript"/>
                <w:lang w:val="es-MX"/>
              </w:rPr>
              <w:t>0</w:t>
            </w:r>
          </w:p>
        </w:tc>
        <w:tc>
          <w:tcPr>
            <w:tcW w:w="474" w:type="pct"/>
            <w:shd w:val="clear" w:color="auto" w:fill="E6E6E6"/>
          </w:tcPr>
          <w:p w14:paraId="3989E7D9" w14:textId="77777777" w:rsidR="000F096B" w:rsidRPr="00500322" w:rsidRDefault="000F096B" w:rsidP="001558A6">
            <w:pPr>
              <w:keepNext/>
              <w:widowControl/>
              <w:jc w:val="center"/>
              <w:rPr>
                <w:rFonts w:ascii="Arial" w:hAnsi="Arial" w:cs="Arial"/>
                <w:b/>
                <w:szCs w:val="20"/>
              </w:rPr>
            </w:pPr>
            <w:r w:rsidRPr="00500322">
              <w:rPr>
                <w:rFonts w:ascii="Arial" w:hAnsi="Arial" w:cs="Arial"/>
                <w:b/>
                <w:szCs w:val="20"/>
                <w:lang w:val="es-MX"/>
              </w:rPr>
              <w:t>2</w:t>
            </w:r>
            <w:r w:rsidRPr="00500322">
              <w:rPr>
                <w:rFonts w:ascii="Arial" w:hAnsi="Arial" w:cs="Arial"/>
                <w:b/>
                <w:szCs w:val="20"/>
                <w:vertAlign w:val="superscript"/>
                <w:lang w:val="es-MX"/>
              </w:rPr>
              <w:t>0</w:t>
            </w:r>
          </w:p>
        </w:tc>
        <w:tc>
          <w:tcPr>
            <w:tcW w:w="473" w:type="pct"/>
            <w:shd w:val="clear" w:color="auto" w:fill="E6E6E6"/>
          </w:tcPr>
          <w:p w14:paraId="7A9054D5" w14:textId="77777777" w:rsidR="000F096B" w:rsidRPr="00500322" w:rsidRDefault="000F096B" w:rsidP="001558A6">
            <w:pPr>
              <w:keepNext/>
              <w:widowControl/>
              <w:jc w:val="center"/>
              <w:rPr>
                <w:rFonts w:ascii="Arial" w:hAnsi="Arial" w:cs="Arial"/>
                <w:b/>
                <w:szCs w:val="20"/>
              </w:rPr>
            </w:pPr>
            <w:r w:rsidRPr="00500322">
              <w:rPr>
                <w:rFonts w:ascii="Arial" w:hAnsi="Arial" w:cs="Arial"/>
                <w:b/>
                <w:szCs w:val="20"/>
                <w:lang w:val="es-MX"/>
              </w:rPr>
              <w:t>3</w:t>
            </w:r>
            <w:r w:rsidRPr="00500322">
              <w:rPr>
                <w:rFonts w:ascii="Arial" w:hAnsi="Arial" w:cs="Arial"/>
                <w:b/>
                <w:szCs w:val="20"/>
                <w:vertAlign w:val="superscript"/>
                <w:lang w:val="es-MX"/>
              </w:rPr>
              <w:t>0</w:t>
            </w:r>
          </w:p>
        </w:tc>
        <w:tc>
          <w:tcPr>
            <w:tcW w:w="474" w:type="pct"/>
            <w:shd w:val="clear" w:color="auto" w:fill="E6E6E6"/>
          </w:tcPr>
          <w:p w14:paraId="0E1369E4" w14:textId="77777777" w:rsidR="000F096B" w:rsidRPr="00500322" w:rsidRDefault="000F096B" w:rsidP="001558A6">
            <w:pPr>
              <w:keepNext/>
              <w:widowControl/>
              <w:jc w:val="center"/>
              <w:rPr>
                <w:rFonts w:ascii="Arial" w:hAnsi="Arial" w:cs="Arial"/>
                <w:b/>
                <w:szCs w:val="20"/>
              </w:rPr>
            </w:pPr>
            <w:r w:rsidRPr="00500322">
              <w:rPr>
                <w:rFonts w:ascii="Arial" w:hAnsi="Arial" w:cs="Arial"/>
                <w:b/>
                <w:szCs w:val="20"/>
                <w:lang w:val="es-MX"/>
              </w:rPr>
              <w:t>4</w:t>
            </w:r>
            <w:r w:rsidRPr="00500322">
              <w:rPr>
                <w:rFonts w:ascii="Arial" w:hAnsi="Arial" w:cs="Arial"/>
                <w:b/>
                <w:szCs w:val="20"/>
                <w:vertAlign w:val="superscript"/>
                <w:lang w:val="es-MX"/>
              </w:rPr>
              <w:t>0</w:t>
            </w:r>
          </w:p>
        </w:tc>
        <w:tc>
          <w:tcPr>
            <w:tcW w:w="473" w:type="pct"/>
            <w:tcBorders>
              <w:top w:val="single" w:sz="6" w:space="0" w:color="auto"/>
              <w:bottom w:val="dotted" w:sz="4" w:space="0" w:color="auto"/>
            </w:tcBorders>
            <w:shd w:val="clear" w:color="auto" w:fill="E6E6E6"/>
          </w:tcPr>
          <w:p w14:paraId="19D202B5" w14:textId="77777777" w:rsidR="000F096B" w:rsidRPr="00500322" w:rsidRDefault="000F096B" w:rsidP="001558A6">
            <w:pPr>
              <w:keepNext/>
              <w:widowControl/>
              <w:jc w:val="center"/>
              <w:rPr>
                <w:rFonts w:ascii="Arial" w:hAnsi="Arial" w:cs="Arial"/>
                <w:b/>
                <w:szCs w:val="20"/>
              </w:rPr>
            </w:pPr>
            <w:r w:rsidRPr="00500322">
              <w:rPr>
                <w:rFonts w:ascii="Arial" w:hAnsi="Arial" w:cs="Arial"/>
                <w:b/>
                <w:szCs w:val="20"/>
                <w:lang w:val="es-MX"/>
              </w:rPr>
              <w:t>5</w:t>
            </w:r>
            <w:r w:rsidRPr="00500322">
              <w:rPr>
                <w:rFonts w:ascii="Arial" w:hAnsi="Arial" w:cs="Arial"/>
                <w:b/>
                <w:szCs w:val="20"/>
                <w:vertAlign w:val="superscript"/>
                <w:lang w:val="es-MX"/>
              </w:rPr>
              <w:t>0</w:t>
            </w:r>
          </w:p>
        </w:tc>
        <w:tc>
          <w:tcPr>
            <w:tcW w:w="634" w:type="pct"/>
            <w:tcBorders>
              <w:top w:val="single" w:sz="6" w:space="0" w:color="auto"/>
              <w:bottom w:val="nil"/>
            </w:tcBorders>
          </w:tcPr>
          <w:p w14:paraId="28BE9A0B" w14:textId="77777777" w:rsidR="000F096B" w:rsidRPr="00500322" w:rsidRDefault="000F096B" w:rsidP="001558A6">
            <w:pPr>
              <w:keepNext/>
              <w:widowControl/>
              <w:jc w:val="center"/>
              <w:rPr>
                <w:rFonts w:ascii="Arial" w:hAnsi="Arial" w:cs="Arial"/>
                <w:szCs w:val="20"/>
              </w:rPr>
            </w:pPr>
          </w:p>
        </w:tc>
      </w:tr>
      <w:tr w:rsidR="000F096B" w:rsidRPr="00500322" w14:paraId="4B9EE7C7" w14:textId="77777777" w:rsidTr="0007035F">
        <w:trPr>
          <w:cantSplit/>
          <w:trHeight w:val="512"/>
        </w:trPr>
        <w:tc>
          <w:tcPr>
            <w:tcW w:w="1999" w:type="pct"/>
            <w:vAlign w:val="center"/>
          </w:tcPr>
          <w:p w14:paraId="30C3BA81" w14:textId="77777777" w:rsidR="000F096B" w:rsidRPr="00500322" w:rsidRDefault="000F096B" w:rsidP="001558A6">
            <w:pPr>
              <w:keepNext/>
              <w:widowControl/>
              <w:rPr>
                <w:rFonts w:ascii="Arial" w:hAnsi="Arial" w:cs="Arial"/>
              </w:rPr>
            </w:pPr>
            <w:r w:rsidRPr="00500322">
              <w:rPr>
                <w:rFonts w:ascii="Arial" w:hAnsi="Arial" w:cs="Arial"/>
              </w:rPr>
              <w:t>None</w:t>
            </w:r>
          </w:p>
        </w:tc>
        <w:tc>
          <w:tcPr>
            <w:tcW w:w="473" w:type="pct"/>
            <w:vAlign w:val="center"/>
          </w:tcPr>
          <w:p w14:paraId="5FD6A86D"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0</w:t>
            </w:r>
          </w:p>
        </w:tc>
        <w:tc>
          <w:tcPr>
            <w:tcW w:w="474" w:type="pct"/>
            <w:vAlign w:val="center"/>
          </w:tcPr>
          <w:p w14:paraId="490834F7" w14:textId="77777777" w:rsidR="000F096B" w:rsidRPr="00500322" w:rsidRDefault="000F096B" w:rsidP="001558A6">
            <w:pPr>
              <w:keepNext/>
              <w:widowControl/>
              <w:jc w:val="center"/>
              <w:rPr>
                <w:rFonts w:ascii="Arial" w:hAnsi="Arial" w:cs="Arial"/>
                <w:szCs w:val="20"/>
              </w:rPr>
            </w:pPr>
          </w:p>
        </w:tc>
        <w:tc>
          <w:tcPr>
            <w:tcW w:w="473" w:type="pct"/>
            <w:vAlign w:val="center"/>
          </w:tcPr>
          <w:p w14:paraId="5AE4B9A0" w14:textId="77777777" w:rsidR="000F096B" w:rsidRPr="00500322" w:rsidRDefault="000F096B" w:rsidP="001558A6">
            <w:pPr>
              <w:keepNext/>
              <w:widowControl/>
              <w:jc w:val="center"/>
              <w:rPr>
                <w:rFonts w:ascii="Arial" w:hAnsi="Arial" w:cs="Arial"/>
                <w:szCs w:val="20"/>
              </w:rPr>
            </w:pPr>
          </w:p>
        </w:tc>
        <w:tc>
          <w:tcPr>
            <w:tcW w:w="474" w:type="pct"/>
            <w:vAlign w:val="center"/>
          </w:tcPr>
          <w:p w14:paraId="13B21D6C" w14:textId="77777777" w:rsidR="000F096B" w:rsidRPr="00500322" w:rsidRDefault="000F096B" w:rsidP="001558A6">
            <w:pPr>
              <w:keepNext/>
              <w:widowControl/>
              <w:jc w:val="center"/>
              <w:rPr>
                <w:rFonts w:ascii="Arial" w:hAnsi="Arial" w:cs="Arial"/>
                <w:szCs w:val="20"/>
              </w:rPr>
            </w:pPr>
          </w:p>
        </w:tc>
        <w:tc>
          <w:tcPr>
            <w:tcW w:w="473" w:type="pct"/>
            <w:tcBorders>
              <w:top w:val="nil"/>
            </w:tcBorders>
            <w:vAlign w:val="center"/>
          </w:tcPr>
          <w:p w14:paraId="331F7A19" w14:textId="77777777" w:rsidR="000F096B" w:rsidRPr="00500322" w:rsidRDefault="000F096B" w:rsidP="001558A6">
            <w:pPr>
              <w:keepNext/>
              <w:widowControl/>
              <w:jc w:val="center"/>
              <w:rPr>
                <w:rFonts w:ascii="Arial" w:hAnsi="Arial" w:cs="Arial"/>
                <w:szCs w:val="20"/>
              </w:rPr>
            </w:pPr>
          </w:p>
        </w:tc>
        <w:tc>
          <w:tcPr>
            <w:tcW w:w="634" w:type="pct"/>
            <w:vMerge w:val="restart"/>
            <w:tcBorders>
              <w:top w:val="nil"/>
            </w:tcBorders>
          </w:tcPr>
          <w:p w14:paraId="599BDDF5" w14:textId="77777777" w:rsidR="000F096B" w:rsidRPr="00500322" w:rsidRDefault="000F096B" w:rsidP="001558A6">
            <w:pPr>
              <w:keepNext/>
              <w:widowControl/>
              <w:jc w:val="center"/>
              <w:rPr>
                <w:rFonts w:ascii="Arial" w:hAnsi="Arial" w:cs="Arial"/>
                <w:szCs w:val="20"/>
              </w:rPr>
            </w:pPr>
          </w:p>
        </w:tc>
      </w:tr>
      <w:tr w:rsidR="000F096B" w:rsidRPr="00500322" w14:paraId="0DE9B5C3" w14:textId="77777777" w:rsidTr="0007035F">
        <w:trPr>
          <w:cantSplit/>
          <w:trHeight w:val="197"/>
        </w:trPr>
        <w:tc>
          <w:tcPr>
            <w:tcW w:w="1999" w:type="pct"/>
            <w:vAlign w:val="center"/>
          </w:tcPr>
          <w:p w14:paraId="2A2EAD16" w14:textId="77777777" w:rsidR="000F096B" w:rsidRPr="00500322" w:rsidRDefault="000F096B" w:rsidP="001558A6">
            <w:pPr>
              <w:keepNext/>
              <w:widowControl/>
              <w:rPr>
                <w:rFonts w:ascii="Arial" w:hAnsi="Arial" w:cs="Arial"/>
              </w:rPr>
            </w:pPr>
            <w:r w:rsidRPr="00500322">
              <w:rPr>
                <w:rFonts w:ascii="Arial" w:hAnsi="Arial" w:cs="Arial"/>
              </w:rPr>
              <w:t>Primary</w:t>
            </w:r>
          </w:p>
        </w:tc>
        <w:tc>
          <w:tcPr>
            <w:tcW w:w="473" w:type="pct"/>
            <w:vAlign w:val="center"/>
          </w:tcPr>
          <w:p w14:paraId="5BB2FF21"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w:t>
            </w:r>
          </w:p>
        </w:tc>
        <w:tc>
          <w:tcPr>
            <w:tcW w:w="474" w:type="pct"/>
            <w:vAlign w:val="center"/>
          </w:tcPr>
          <w:p w14:paraId="7CF28288"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2</w:t>
            </w:r>
          </w:p>
        </w:tc>
        <w:tc>
          <w:tcPr>
            <w:tcW w:w="473" w:type="pct"/>
            <w:vAlign w:val="center"/>
          </w:tcPr>
          <w:p w14:paraId="7E868AAC"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3</w:t>
            </w:r>
          </w:p>
        </w:tc>
        <w:tc>
          <w:tcPr>
            <w:tcW w:w="474" w:type="pct"/>
            <w:vAlign w:val="center"/>
          </w:tcPr>
          <w:p w14:paraId="0A82DEA6"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4</w:t>
            </w:r>
          </w:p>
        </w:tc>
        <w:tc>
          <w:tcPr>
            <w:tcW w:w="473" w:type="pct"/>
            <w:vAlign w:val="center"/>
          </w:tcPr>
          <w:p w14:paraId="59A44B03"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5</w:t>
            </w:r>
          </w:p>
        </w:tc>
        <w:tc>
          <w:tcPr>
            <w:tcW w:w="634" w:type="pct"/>
            <w:vMerge/>
            <w:vAlign w:val="center"/>
          </w:tcPr>
          <w:p w14:paraId="0EDEA196" w14:textId="77777777" w:rsidR="000F096B" w:rsidRPr="00500322" w:rsidRDefault="000F096B" w:rsidP="001558A6">
            <w:pPr>
              <w:keepNext/>
              <w:widowControl/>
              <w:rPr>
                <w:rFonts w:ascii="Arial" w:hAnsi="Arial" w:cs="Arial"/>
                <w:szCs w:val="20"/>
              </w:rPr>
            </w:pPr>
          </w:p>
        </w:tc>
      </w:tr>
      <w:tr w:rsidR="000F096B" w:rsidRPr="00500322" w14:paraId="02B9CD49" w14:textId="77777777" w:rsidTr="0007035F">
        <w:trPr>
          <w:cantSplit/>
          <w:trHeight w:val="323"/>
        </w:trPr>
        <w:tc>
          <w:tcPr>
            <w:tcW w:w="1999" w:type="pct"/>
            <w:vAlign w:val="center"/>
          </w:tcPr>
          <w:p w14:paraId="59EEAB24" w14:textId="77777777" w:rsidR="000F096B" w:rsidRPr="00500322" w:rsidRDefault="000F096B" w:rsidP="001558A6">
            <w:pPr>
              <w:keepNext/>
              <w:widowControl/>
              <w:rPr>
                <w:rFonts w:ascii="Arial" w:hAnsi="Arial" w:cs="Arial"/>
              </w:rPr>
            </w:pPr>
            <w:r w:rsidRPr="00500322">
              <w:rPr>
                <w:rFonts w:ascii="Arial" w:hAnsi="Arial" w:cs="Arial"/>
              </w:rPr>
              <w:t>Secondary CXC</w:t>
            </w:r>
          </w:p>
        </w:tc>
        <w:tc>
          <w:tcPr>
            <w:tcW w:w="473" w:type="pct"/>
            <w:vAlign w:val="center"/>
          </w:tcPr>
          <w:p w14:paraId="342871D9"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6</w:t>
            </w:r>
          </w:p>
        </w:tc>
        <w:tc>
          <w:tcPr>
            <w:tcW w:w="474" w:type="pct"/>
            <w:vAlign w:val="center"/>
          </w:tcPr>
          <w:p w14:paraId="0EA46FA5"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7</w:t>
            </w:r>
          </w:p>
        </w:tc>
        <w:tc>
          <w:tcPr>
            <w:tcW w:w="473" w:type="pct"/>
            <w:vAlign w:val="center"/>
          </w:tcPr>
          <w:p w14:paraId="555BD04D"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8</w:t>
            </w:r>
          </w:p>
        </w:tc>
        <w:tc>
          <w:tcPr>
            <w:tcW w:w="474" w:type="pct"/>
            <w:vAlign w:val="center"/>
          </w:tcPr>
          <w:p w14:paraId="3E52FF20"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9</w:t>
            </w:r>
          </w:p>
        </w:tc>
        <w:tc>
          <w:tcPr>
            <w:tcW w:w="473" w:type="pct"/>
            <w:vAlign w:val="center"/>
          </w:tcPr>
          <w:p w14:paraId="111250B6"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10</w:t>
            </w:r>
          </w:p>
        </w:tc>
        <w:tc>
          <w:tcPr>
            <w:tcW w:w="634" w:type="pct"/>
            <w:vMerge/>
            <w:vAlign w:val="center"/>
          </w:tcPr>
          <w:p w14:paraId="06AF00AE" w14:textId="77777777" w:rsidR="000F096B" w:rsidRPr="00500322" w:rsidRDefault="000F096B" w:rsidP="001558A6">
            <w:pPr>
              <w:keepNext/>
              <w:widowControl/>
              <w:rPr>
                <w:rFonts w:ascii="Arial" w:hAnsi="Arial" w:cs="Arial"/>
                <w:szCs w:val="20"/>
              </w:rPr>
            </w:pPr>
          </w:p>
        </w:tc>
      </w:tr>
      <w:tr w:rsidR="000F096B" w:rsidRPr="00500322" w14:paraId="7A467398" w14:textId="77777777" w:rsidTr="0007035F">
        <w:trPr>
          <w:cantSplit/>
          <w:trHeight w:val="341"/>
        </w:trPr>
        <w:tc>
          <w:tcPr>
            <w:tcW w:w="1999" w:type="pct"/>
            <w:tcBorders>
              <w:bottom w:val="dotted" w:sz="4" w:space="0" w:color="auto"/>
            </w:tcBorders>
            <w:vAlign w:val="center"/>
          </w:tcPr>
          <w:p w14:paraId="2D05143B" w14:textId="77777777" w:rsidR="000F096B" w:rsidRPr="00500322" w:rsidRDefault="000F096B" w:rsidP="001558A6">
            <w:pPr>
              <w:keepNext/>
              <w:widowControl/>
              <w:rPr>
                <w:rFonts w:ascii="Arial" w:hAnsi="Arial" w:cs="Arial"/>
              </w:rPr>
            </w:pPr>
            <w:r w:rsidRPr="00500322">
              <w:rPr>
                <w:rFonts w:ascii="Arial" w:hAnsi="Arial" w:cs="Arial"/>
              </w:rPr>
              <w:t>Secondary GCE/CAPE</w:t>
            </w:r>
          </w:p>
        </w:tc>
        <w:tc>
          <w:tcPr>
            <w:tcW w:w="473" w:type="pct"/>
            <w:tcBorders>
              <w:bottom w:val="dotted" w:sz="4" w:space="0" w:color="auto"/>
            </w:tcBorders>
            <w:vAlign w:val="center"/>
          </w:tcPr>
          <w:p w14:paraId="36E5E371"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11</w:t>
            </w:r>
          </w:p>
        </w:tc>
        <w:tc>
          <w:tcPr>
            <w:tcW w:w="474" w:type="pct"/>
            <w:tcBorders>
              <w:bottom w:val="dotted" w:sz="4" w:space="0" w:color="auto"/>
            </w:tcBorders>
            <w:vAlign w:val="center"/>
          </w:tcPr>
          <w:p w14:paraId="2C5345E3"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12</w:t>
            </w:r>
          </w:p>
        </w:tc>
        <w:tc>
          <w:tcPr>
            <w:tcW w:w="473" w:type="pct"/>
            <w:tcBorders>
              <w:bottom w:val="dotted" w:sz="4" w:space="0" w:color="auto"/>
            </w:tcBorders>
            <w:vAlign w:val="center"/>
          </w:tcPr>
          <w:p w14:paraId="11ACD528" w14:textId="77777777" w:rsidR="000F096B" w:rsidRPr="00500322" w:rsidRDefault="000F096B" w:rsidP="001558A6">
            <w:pPr>
              <w:keepNext/>
              <w:widowControl/>
              <w:jc w:val="center"/>
              <w:rPr>
                <w:rFonts w:ascii="Arial" w:hAnsi="Arial" w:cs="Arial"/>
                <w:szCs w:val="20"/>
              </w:rPr>
            </w:pPr>
          </w:p>
        </w:tc>
        <w:tc>
          <w:tcPr>
            <w:tcW w:w="474" w:type="pct"/>
            <w:tcBorders>
              <w:bottom w:val="dotted" w:sz="4" w:space="0" w:color="auto"/>
            </w:tcBorders>
            <w:vAlign w:val="center"/>
          </w:tcPr>
          <w:p w14:paraId="2E7A2225" w14:textId="77777777" w:rsidR="000F096B" w:rsidRPr="00500322" w:rsidRDefault="000F096B" w:rsidP="001558A6">
            <w:pPr>
              <w:keepNext/>
              <w:widowControl/>
              <w:jc w:val="center"/>
              <w:rPr>
                <w:rFonts w:ascii="Arial" w:hAnsi="Arial" w:cs="Arial"/>
                <w:szCs w:val="20"/>
              </w:rPr>
            </w:pPr>
          </w:p>
        </w:tc>
        <w:tc>
          <w:tcPr>
            <w:tcW w:w="473" w:type="pct"/>
            <w:tcBorders>
              <w:bottom w:val="dotted" w:sz="4" w:space="0" w:color="auto"/>
            </w:tcBorders>
            <w:vAlign w:val="center"/>
          </w:tcPr>
          <w:p w14:paraId="1E7CAB47" w14:textId="77777777" w:rsidR="000F096B" w:rsidRPr="00500322" w:rsidRDefault="000F096B" w:rsidP="001558A6">
            <w:pPr>
              <w:keepNext/>
              <w:widowControl/>
              <w:jc w:val="center"/>
              <w:rPr>
                <w:rFonts w:ascii="Arial" w:hAnsi="Arial" w:cs="Arial"/>
                <w:szCs w:val="20"/>
              </w:rPr>
            </w:pPr>
          </w:p>
        </w:tc>
        <w:tc>
          <w:tcPr>
            <w:tcW w:w="634" w:type="pct"/>
            <w:vMerge/>
            <w:vAlign w:val="center"/>
          </w:tcPr>
          <w:p w14:paraId="2FC3815C" w14:textId="77777777" w:rsidR="000F096B" w:rsidRPr="00500322" w:rsidRDefault="000F096B" w:rsidP="001558A6">
            <w:pPr>
              <w:keepNext/>
              <w:widowControl/>
              <w:rPr>
                <w:rFonts w:ascii="Arial" w:hAnsi="Arial" w:cs="Arial"/>
                <w:szCs w:val="20"/>
              </w:rPr>
            </w:pPr>
          </w:p>
        </w:tc>
      </w:tr>
      <w:tr w:rsidR="000F096B" w:rsidRPr="00500322" w14:paraId="330C45CA" w14:textId="77777777" w:rsidTr="0007035F">
        <w:trPr>
          <w:cantSplit/>
          <w:trHeight w:val="341"/>
        </w:trPr>
        <w:tc>
          <w:tcPr>
            <w:tcW w:w="1999" w:type="pct"/>
            <w:tcBorders>
              <w:bottom w:val="dotted" w:sz="4" w:space="0" w:color="auto"/>
            </w:tcBorders>
            <w:vAlign w:val="center"/>
          </w:tcPr>
          <w:p w14:paraId="7BCD91DD" w14:textId="77777777" w:rsidR="000F096B" w:rsidRPr="00500322" w:rsidRDefault="000F096B" w:rsidP="001558A6">
            <w:pPr>
              <w:keepNext/>
              <w:widowControl/>
              <w:rPr>
                <w:rFonts w:ascii="Arial" w:hAnsi="Arial" w:cs="Arial"/>
              </w:rPr>
            </w:pPr>
            <w:r w:rsidRPr="00500322">
              <w:rPr>
                <w:rFonts w:ascii="Arial" w:hAnsi="Arial" w:cs="Arial"/>
              </w:rPr>
              <w:t>Vocational</w:t>
            </w:r>
          </w:p>
        </w:tc>
        <w:tc>
          <w:tcPr>
            <w:tcW w:w="473" w:type="pct"/>
            <w:tcBorders>
              <w:bottom w:val="dotted" w:sz="4" w:space="0" w:color="auto"/>
            </w:tcBorders>
            <w:vAlign w:val="center"/>
          </w:tcPr>
          <w:p w14:paraId="1861D109"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11</w:t>
            </w:r>
          </w:p>
        </w:tc>
        <w:tc>
          <w:tcPr>
            <w:tcW w:w="474" w:type="pct"/>
            <w:tcBorders>
              <w:bottom w:val="dotted" w:sz="4" w:space="0" w:color="auto"/>
            </w:tcBorders>
            <w:vAlign w:val="center"/>
          </w:tcPr>
          <w:p w14:paraId="7B9D0295"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12</w:t>
            </w:r>
          </w:p>
        </w:tc>
        <w:tc>
          <w:tcPr>
            <w:tcW w:w="473" w:type="pct"/>
            <w:tcBorders>
              <w:bottom w:val="dotted" w:sz="4" w:space="0" w:color="auto"/>
            </w:tcBorders>
            <w:vAlign w:val="center"/>
          </w:tcPr>
          <w:p w14:paraId="517916CC" w14:textId="77777777" w:rsidR="000F096B" w:rsidRPr="00500322" w:rsidRDefault="000F096B" w:rsidP="001558A6">
            <w:pPr>
              <w:keepNext/>
              <w:widowControl/>
              <w:jc w:val="center"/>
              <w:rPr>
                <w:rFonts w:ascii="Arial" w:hAnsi="Arial" w:cs="Arial"/>
                <w:szCs w:val="20"/>
              </w:rPr>
            </w:pPr>
          </w:p>
        </w:tc>
        <w:tc>
          <w:tcPr>
            <w:tcW w:w="474" w:type="pct"/>
            <w:tcBorders>
              <w:bottom w:val="dotted" w:sz="4" w:space="0" w:color="auto"/>
            </w:tcBorders>
            <w:vAlign w:val="center"/>
          </w:tcPr>
          <w:p w14:paraId="2D6C75F0" w14:textId="77777777" w:rsidR="000F096B" w:rsidRPr="00500322" w:rsidRDefault="000F096B" w:rsidP="001558A6">
            <w:pPr>
              <w:keepNext/>
              <w:widowControl/>
              <w:jc w:val="center"/>
              <w:rPr>
                <w:rFonts w:ascii="Arial" w:hAnsi="Arial" w:cs="Arial"/>
                <w:szCs w:val="20"/>
              </w:rPr>
            </w:pPr>
          </w:p>
        </w:tc>
        <w:tc>
          <w:tcPr>
            <w:tcW w:w="473" w:type="pct"/>
            <w:tcBorders>
              <w:bottom w:val="dotted" w:sz="4" w:space="0" w:color="auto"/>
            </w:tcBorders>
            <w:vAlign w:val="center"/>
          </w:tcPr>
          <w:p w14:paraId="34F54C42" w14:textId="77777777" w:rsidR="000F096B" w:rsidRPr="00500322" w:rsidRDefault="000F096B" w:rsidP="001558A6">
            <w:pPr>
              <w:keepNext/>
              <w:widowControl/>
              <w:jc w:val="center"/>
              <w:rPr>
                <w:rFonts w:ascii="Arial" w:hAnsi="Arial" w:cs="Arial"/>
                <w:szCs w:val="20"/>
              </w:rPr>
            </w:pPr>
          </w:p>
        </w:tc>
        <w:tc>
          <w:tcPr>
            <w:tcW w:w="634" w:type="pct"/>
            <w:vMerge/>
            <w:tcBorders>
              <w:bottom w:val="dotted" w:sz="4" w:space="0" w:color="auto"/>
            </w:tcBorders>
            <w:vAlign w:val="center"/>
          </w:tcPr>
          <w:p w14:paraId="417B522C" w14:textId="77777777" w:rsidR="000F096B" w:rsidRPr="00500322" w:rsidRDefault="000F096B" w:rsidP="001558A6">
            <w:pPr>
              <w:keepNext/>
              <w:widowControl/>
              <w:rPr>
                <w:rFonts w:ascii="Arial" w:hAnsi="Arial" w:cs="Arial"/>
                <w:szCs w:val="20"/>
              </w:rPr>
            </w:pPr>
          </w:p>
        </w:tc>
      </w:tr>
      <w:tr w:rsidR="000F096B" w:rsidRPr="00500322" w14:paraId="74422C6A" w14:textId="77777777" w:rsidTr="0007035F">
        <w:trPr>
          <w:cantSplit/>
          <w:trHeight w:val="630"/>
        </w:trPr>
        <w:tc>
          <w:tcPr>
            <w:tcW w:w="1999" w:type="pct"/>
            <w:tcBorders>
              <w:bottom w:val="dotted" w:sz="4" w:space="0" w:color="auto"/>
            </w:tcBorders>
            <w:vAlign w:val="center"/>
          </w:tcPr>
          <w:p w14:paraId="78DE2E1F" w14:textId="77777777" w:rsidR="000F096B" w:rsidRPr="00500322" w:rsidRDefault="000F096B" w:rsidP="001558A6">
            <w:pPr>
              <w:keepNext/>
              <w:widowControl/>
              <w:rPr>
                <w:rFonts w:ascii="Arial" w:hAnsi="Arial" w:cs="Arial"/>
              </w:rPr>
            </w:pPr>
            <w:r w:rsidRPr="00500322">
              <w:rPr>
                <w:rFonts w:ascii="Arial" w:hAnsi="Arial" w:cs="Arial"/>
              </w:rPr>
              <w:t>University</w:t>
            </w:r>
          </w:p>
        </w:tc>
        <w:tc>
          <w:tcPr>
            <w:tcW w:w="473" w:type="pct"/>
            <w:tcBorders>
              <w:bottom w:val="dotted" w:sz="4" w:space="0" w:color="auto"/>
            </w:tcBorders>
            <w:vAlign w:val="center"/>
          </w:tcPr>
          <w:p w14:paraId="7E9C4FFF"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13</w:t>
            </w:r>
          </w:p>
        </w:tc>
        <w:tc>
          <w:tcPr>
            <w:tcW w:w="474" w:type="pct"/>
            <w:tcBorders>
              <w:bottom w:val="dotted" w:sz="4" w:space="0" w:color="auto"/>
            </w:tcBorders>
            <w:vAlign w:val="center"/>
          </w:tcPr>
          <w:p w14:paraId="4DB5E9D7"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14</w:t>
            </w:r>
          </w:p>
        </w:tc>
        <w:tc>
          <w:tcPr>
            <w:tcW w:w="473" w:type="pct"/>
            <w:tcBorders>
              <w:bottom w:val="dotted" w:sz="4" w:space="0" w:color="auto"/>
            </w:tcBorders>
            <w:vAlign w:val="center"/>
          </w:tcPr>
          <w:p w14:paraId="56D8AEDA"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15</w:t>
            </w:r>
          </w:p>
        </w:tc>
        <w:tc>
          <w:tcPr>
            <w:tcW w:w="474" w:type="pct"/>
            <w:tcBorders>
              <w:bottom w:val="dotted" w:sz="4" w:space="0" w:color="auto"/>
            </w:tcBorders>
            <w:vAlign w:val="center"/>
          </w:tcPr>
          <w:p w14:paraId="51B8C18D" w14:textId="77777777" w:rsidR="000F096B" w:rsidRPr="00500322" w:rsidRDefault="000F096B" w:rsidP="001558A6">
            <w:pPr>
              <w:keepNext/>
              <w:widowControl/>
              <w:jc w:val="center"/>
              <w:rPr>
                <w:rFonts w:ascii="Arial" w:hAnsi="Arial" w:cs="Arial"/>
                <w:szCs w:val="20"/>
              </w:rPr>
            </w:pPr>
          </w:p>
        </w:tc>
        <w:tc>
          <w:tcPr>
            <w:tcW w:w="473" w:type="pct"/>
            <w:tcBorders>
              <w:bottom w:val="dotted" w:sz="4" w:space="0" w:color="auto"/>
            </w:tcBorders>
            <w:vAlign w:val="center"/>
          </w:tcPr>
          <w:p w14:paraId="37E62EB1" w14:textId="77777777" w:rsidR="000F096B" w:rsidRPr="00500322" w:rsidRDefault="000F096B" w:rsidP="001558A6">
            <w:pPr>
              <w:keepNext/>
              <w:widowControl/>
              <w:jc w:val="center"/>
              <w:rPr>
                <w:rFonts w:ascii="Arial" w:hAnsi="Arial" w:cs="Arial"/>
                <w:szCs w:val="20"/>
              </w:rPr>
            </w:pPr>
          </w:p>
        </w:tc>
        <w:tc>
          <w:tcPr>
            <w:tcW w:w="634" w:type="pct"/>
            <w:vMerge/>
            <w:tcBorders>
              <w:bottom w:val="dotted" w:sz="4" w:space="0" w:color="auto"/>
            </w:tcBorders>
            <w:vAlign w:val="center"/>
          </w:tcPr>
          <w:p w14:paraId="149A086E" w14:textId="77777777" w:rsidR="000F096B" w:rsidRPr="00500322" w:rsidRDefault="000F096B" w:rsidP="001558A6">
            <w:pPr>
              <w:keepNext/>
              <w:widowControl/>
              <w:rPr>
                <w:rFonts w:ascii="Arial" w:hAnsi="Arial" w:cs="Arial"/>
                <w:szCs w:val="20"/>
              </w:rPr>
            </w:pPr>
          </w:p>
        </w:tc>
      </w:tr>
      <w:tr w:rsidR="000F096B" w:rsidRPr="00500322" w14:paraId="2116D991" w14:textId="77777777" w:rsidTr="0007035F">
        <w:trPr>
          <w:cantSplit/>
          <w:trHeight w:val="270"/>
        </w:trPr>
        <w:tc>
          <w:tcPr>
            <w:tcW w:w="1999" w:type="pct"/>
            <w:tcBorders>
              <w:top w:val="dotted" w:sz="4" w:space="0" w:color="auto"/>
              <w:bottom w:val="dotted" w:sz="4" w:space="0" w:color="auto"/>
            </w:tcBorders>
            <w:vAlign w:val="center"/>
          </w:tcPr>
          <w:p w14:paraId="29AED126" w14:textId="77777777" w:rsidR="000F096B" w:rsidRPr="00500322" w:rsidRDefault="000F096B" w:rsidP="001558A6">
            <w:pPr>
              <w:keepNext/>
              <w:rPr>
                <w:rFonts w:ascii="Arial" w:hAnsi="Arial" w:cs="Arial"/>
              </w:rPr>
            </w:pPr>
            <w:r>
              <w:rPr>
                <w:rFonts w:ascii="Arial" w:hAnsi="Arial" w:cs="Arial"/>
              </w:rPr>
              <w:t>Graduate/Post Graduate</w:t>
            </w:r>
          </w:p>
        </w:tc>
        <w:tc>
          <w:tcPr>
            <w:tcW w:w="473" w:type="pct"/>
            <w:tcBorders>
              <w:top w:val="dotted" w:sz="4" w:space="0" w:color="auto"/>
              <w:bottom w:val="dotted" w:sz="4" w:space="0" w:color="auto"/>
            </w:tcBorders>
            <w:vAlign w:val="center"/>
          </w:tcPr>
          <w:p w14:paraId="329A7559" w14:textId="77777777" w:rsidR="000F096B" w:rsidRPr="00500322" w:rsidRDefault="000F096B" w:rsidP="001558A6">
            <w:pPr>
              <w:keepNext/>
              <w:jc w:val="center"/>
              <w:rPr>
                <w:rFonts w:ascii="Arial" w:hAnsi="Arial" w:cs="Arial"/>
                <w:szCs w:val="20"/>
              </w:rPr>
            </w:pPr>
            <w:r>
              <w:rPr>
                <w:rFonts w:ascii="Arial" w:hAnsi="Arial" w:cs="Arial"/>
                <w:szCs w:val="20"/>
              </w:rPr>
              <w:t>15+</w:t>
            </w:r>
          </w:p>
        </w:tc>
        <w:tc>
          <w:tcPr>
            <w:tcW w:w="474" w:type="pct"/>
            <w:tcBorders>
              <w:top w:val="dotted" w:sz="4" w:space="0" w:color="auto"/>
              <w:bottom w:val="dotted" w:sz="4" w:space="0" w:color="auto"/>
            </w:tcBorders>
            <w:vAlign w:val="center"/>
          </w:tcPr>
          <w:p w14:paraId="6A94A94D" w14:textId="77777777" w:rsidR="000F096B" w:rsidRPr="00500322" w:rsidRDefault="000F096B" w:rsidP="001558A6">
            <w:pPr>
              <w:keepNext/>
              <w:jc w:val="center"/>
              <w:rPr>
                <w:rFonts w:ascii="Arial" w:hAnsi="Arial" w:cs="Arial"/>
                <w:szCs w:val="20"/>
              </w:rPr>
            </w:pPr>
          </w:p>
        </w:tc>
        <w:tc>
          <w:tcPr>
            <w:tcW w:w="473" w:type="pct"/>
            <w:tcBorders>
              <w:top w:val="dotted" w:sz="4" w:space="0" w:color="auto"/>
              <w:bottom w:val="dotted" w:sz="4" w:space="0" w:color="auto"/>
            </w:tcBorders>
            <w:vAlign w:val="center"/>
          </w:tcPr>
          <w:p w14:paraId="642FE43C" w14:textId="77777777" w:rsidR="000F096B" w:rsidRPr="00500322" w:rsidRDefault="000F096B" w:rsidP="001558A6">
            <w:pPr>
              <w:keepNext/>
              <w:jc w:val="center"/>
              <w:rPr>
                <w:rFonts w:ascii="Arial" w:hAnsi="Arial" w:cs="Arial"/>
                <w:szCs w:val="20"/>
              </w:rPr>
            </w:pPr>
          </w:p>
        </w:tc>
        <w:tc>
          <w:tcPr>
            <w:tcW w:w="474" w:type="pct"/>
            <w:tcBorders>
              <w:top w:val="dotted" w:sz="4" w:space="0" w:color="auto"/>
              <w:bottom w:val="dotted" w:sz="4" w:space="0" w:color="auto"/>
            </w:tcBorders>
            <w:vAlign w:val="center"/>
          </w:tcPr>
          <w:p w14:paraId="1C53B5E7" w14:textId="77777777" w:rsidR="000F096B" w:rsidRPr="00500322" w:rsidRDefault="000F096B" w:rsidP="001558A6">
            <w:pPr>
              <w:keepNext/>
              <w:widowControl/>
              <w:jc w:val="center"/>
              <w:rPr>
                <w:rFonts w:ascii="Arial" w:hAnsi="Arial" w:cs="Arial"/>
                <w:szCs w:val="20"/>
              </w:rPr>
            </w:pPr>
          </w:p>
        </w:tc>
        <w:tc>
          <w:tcPr>
            <w:tcW w:w="473" w:type="pct"/>
            <w:tcBorders>
              <w:top w:val="dotted" w:sz="4" w:space="0" w:color="auto"/>
              <w:bottom w:val="dotted" w:sz="4" w:space="0" w:color="auto"/>
            </w:tcBorders>
            <w:vAlign w:val="center"/>
          </w:tcPr>
          <w:p w14:paraId="52762C2B" w14:textId="77777777" w:rsidR="000F096B" w:rsidRDefault="000F096B" w:rsidP="001558A6">
            <w:pPr>
              <w:keepNext/>
              <w:jc w:val="center"/>
              <w:rPr>
                <w:rFonts w:ascii="Arial" w:hAnsi="Arial" w:cs="Arial"/>
                <w:szCs w:val="20"/>
              </w:rPr>
            </w:pPr>
          </w:p>
        </w:tc>
        <w:tc>
          <w:tcPr>
            <w:tcW w:w="634" w:type="pct"/>
            <w:vMerge/>
            <w:tcBorders>
              <w:top w:val="dotted" w:sz="4" w:space="0" w:color="auto"/>
            </w:tcBorders>
            <w:vAlign w:val="center"/>
          </w:tcPr>
          <w:p w14:paraId="1A8951E1" w14:textId="77777777" w:rsidR="000F096B" w:rsidRPr="00500322" w:rsidRDefault="000F096B" w:rsidP="001558A6">
            <w:pPr>
              <w:keepNext/>
              <w:widowControl/>
              <w:rPr>
                <w:rFonts w:ascii="Arial" w:hAnsi="Arial" w:cs="Arial"/>
                <w:szCs w:val="20"/>
              </w:rPr>
            </w:pPr>
          </w:p>
        </w:tc>
      </w:tr>
      <w:tr w:rsidR="000F096B" w:rsidRPr="00500322" w14:paraId="0E7E4F61" w14:textId="77777777" w:rsidTr="0007035F">
        <w:trPr>
          <w:cantSplit/>
          <w:trHeight w:val="359"/>
        </w:trPr>
        <w:tc>
          <w:tcPr>
            <w:tcW w:w="1999" w:type="pct"/>
            <w:vAlign w:val="center"/>
          </w:tcPr>
          <w:p w14:paraId="04A54554" w14:textId="77777777" w:rsidR="000F096B" w:rsidRPr="00500322" w:rsidRDefault="000F096B" w:rsidP="001558A6">
            <w:pPr>
              <w:keepNext/>
              <w:widowControl/>
              <w:rPr>
                <w:rFonts w:ascii="Arial" w:hAnsi="Arial" w:cs="Arial"/>
              </w:rPr>
            </w:pPr>
            <w:r w:rsidRPr="00500322">
              <w:rPr>
                <w:rFonts w:ascii="Arial" w:hAnsi="Arial" w:cs="Arial"/>
              </w:rPr>
              <w:t>Doesn’t know</w:t>
            </w:r>
          </w:p>
        </w:tc>
        <w:tc>
          <w:tcPr>
            <w:tcW w:w="473" w:type="pct"/>
            <w:vAlign w:val="center"/>
          </w:tcPr>
          <w:p w14:paraId="53615D17" w14:textId="77777777" w:rsidR="000F096B" w:rsidRPr="00500322" w:rsidRDefault="000F096B" w:rsidP="001558A6">
            <w:pPr>
              <w:keepNext/>
              <w:widowControl/>
              <w:jc w:val="center"/>
              <w:rPr>
                <w:rFonts w:ascii="Arial" w:hAnsi="Arial" w:cs="Arial"/>
                <w:szCs w:val="20"/>
              </w:rPr>
            </w:pPr>
            <w:r w:rsidRPr="00500322">
              <w:rPr>
                <w:rFonts w:ascii="Arial" w:hAnsi="Arial" w:cs="Arial"/>
                <w:szCs w:val="20"/>
              </w:rPr>
              <w:t>88</w:t>
            </w:r>
          </w:p>
        </w:tc>
        <w:tc>
          <w:tcPr>
            <w:tcW w:w="474" w:type="pct"/>
            <w:vAlign w:val="center"/>
          </w:tcPr>
          <w:p w14:paraId="593D1053" w14:textId="77777777" w:rsidR="000F096B" w:rsidRPr="00500322" w:rsidRDefault="000F096B" w:rsidP="001558A6">
            <w:pPr>
              <w:keepNext/>
              <w:widowControl/>
              <w:jc w:val="center"/>
              <w:rPr>
                <w:rFonts w:ascii="Arial" w:hAnsi="Arial" w:cs="Arial"/>
                <w:szCs w:val="20"/>
              </w:rPr>
            </w:pPr>
          </w:p>
        </w:tc>
        <w:tc>
          <w:tcPr>
            <w:tcW w:w="473" w:type="pct"/>
            <w:vAlign w:val="center"/>
          </w:tcPr>
          <w:p w14:paraId="16A8193F" w14:textId="77777777" w:rsidR="000F096B" w:rsidRPr="00500322" w:rsidRDefault="000F096B" w:rsidP="001558A6">
            <w:pPr>
              <w:keepNext/>
              <w:widowControl/>
              <w:jc w:val="center"/>
              <w:rPr>
                <w:rFonts w:ascii="Arial" w:hAnsi="Arial" w:cs="Arial"/>
                <w:szCs w:val="20"/>
              </w:rPr>
            </w:pPr>
          </w:p>
        </w:tc>
        <w:tc>
          <w:tcPr>
            <w:tcW w:w="474" w:type="pct"/>
            <w:vAlign w:val="center"/>
          </w:tcPr>
          <w:p w14:paraId="49DD383D" w14:textId="77777777" w:rsidR="000F096B" w:rsidRPr="00500322" w:rsidRDefault="000F096B" w:rsidP="001558A6">
            <w:pPr>
              <w:keepNext/>
              <w:widowControl/>
              <w:jc w:val="center"/>
              <w:rPr>
                <w:rFonts w:ascii="Arial" w:hAnsi="Arial" w:cs="Arial"/>
                <w:szCs w:val="20"/>
              </w:rPr>
            </w:pPr>
          </w:p>
        </w:tc>
        <w:tc>
          <w:tcPr>
            <w:tcW w:w="473" w:type="pct"/>
            <w:vAlign w:val="center"/>
          </w:tcPr>
          <w:p w14:paraId="46C35866" w14:textId="77777777" w:rsidR="000F096B" w:rsidRPr="00500322" w:rsidRDefault="000F096B" w:rsidP="001558A6">
            <w:pPr>
              <w:keepNext/>
              <w:widowControl/>
              <w:jc w:val="center"/>
              <w:rPr>
                <w:rFonts w:ascii="Arial" w:hAnsi="Arial" w:cs="Arial"/>
                <w:szCs w:val="20"/>
              </w:rPr>
            </w:pPr>
          </w:p>
        </w:tc>
        <w:tc>
          <w:tcPr>
            <w:tcW w:w="634" w:type="pct"/>
            <w:vMerge/>
            <w:vAlign w:val="center"/>
          </w:tcPr>
          <w:p w14:paraId="4F230B88" w14:textId="77777777" w:rsidR="000F096B" w:rsidRPr="00500322" w:rsidRDefault="000F096B" w:rsidP="001558A6">
            <w:pPr>
              <w:keepNext/>
              <w:widowControl/>
              <w:rPr>
                <w:rFonts w:ascii="Arial" w:hAnsi="Arial" w:cs="Arial"/>
                <w:szCs w:val="20"/>
              </w:rPr>
            </w:pPr>
          </w:p>
        </w:tc>
      </w:tr>
      <w:tr w:rsidR="000F096B" w14:paraId="43CEB108" w14:textId="77777777" w:rsidTr="0007035F">
        <w:trPr>
          <w:cantSplit/>
          <w:trHeight w:val="359"/>
        </w:trPr>
        <w:tc>
          <w:tcPr>
            <w:tcW w:w="1999" w:type="pct"/>
            <w:tcBorders>
              <w:bottom w:val="dotted" w:sz="4" w:space="0" w:color="auto"/>
            </w:tcBorders>
            <w:vAlign w:val="center"/>
          </w:tcPr>
          <w:p w14:paraId="1EB7F017" w14:textId="77777777" w:rsidR="000F096B" w:rsidRPr="00500322" w:rsidRDefault="000F096B" w:rsidP="001558A6">
            <w:pPr>
              <w:keepNext/>
              <w:widowControl/>
              <w:rPr>
                <w:rFonts w:ascii="Arial" w:hAnsi="Arial" w:cs="Arial"/>
              </w:rPr>
            </w:pPr>
            <w:r w:rsidRPr="00500322">
              <w:rPr>
                <w:rFonts w:ascii="Arial" w:hAnsi="Arial" w:cs="Arial"/>
              </w:rPr>
              <w:t>Doesn’t respond</w:t>
            </w:r>
          </w:p>
        </w:tc>
        <w:tc>
          <w:tcPr>
            <w:tcW w:w="473" w:type="pct"/>
            <w:tcBorders>
              <w:bottom w:val="dotted" w:sz="4" w:space="0" w:color="auto"/>
            </w:tcBorders>
            <w:vAlign w:val="center"/>
          </w:tcPr>
          <w:p w14:paraId="11827082" w14:textId="77777777" w:rsidR="000F096B" w:rsidRPr="00186E31" w:rsidRDefault="000F096B" w:rsidP="001558A6">
            <w:pPr>
              <w:keepNext/>
              <w:widowControl/>
              <w:jc w:val="center"/>
              <w:rPr>
                <w:rFonts w:ascii="Arial" w:hAnsi="Arial" w:cs="Arial"/>
                <w:szCs w:val="20"/>
              </w:rPr>
            </w:pPr>
            <w:r w:rsidRPr="00500322">
              <w:rPr>
                <w:rFonts w:ascii="Arial" w:hAnsi="Arial" w:cs="Arial"/>
                <w:szCs w:val="20"/>
              </w:rPr>
              <w:t>98</w:t>
            </w:r>
          </w:p>
        </w:tc>
        <w:tc>
          <w:tcPr>
            <w:tcW w:w="474" w:type="pct"/>
            <w:tcBorders>
              <w:bottom w:val="dotted" w:sz="4" w:space="0" w:color="auto"/>
            </w:tcBorders>
            <w:vAlign w:val="center"/>
          </w:tcPr>
          <w:p w14:paraId="5422F003" w14:textId="77777777" w:rsidR="000F096B" w:rsidRPr="00186E31" w:rsidRDefault="000F096B" w:rsidP="001558A6">
            <w:pPr>
              <w:keepNext/>
              <w:widowControl/>
              <w:jc w:val="center"/>
              <w:rPr>
                <w:rFonts w:ascii="Arial" w:hAnsi="Arial" w:cs="Arial"/>
                <w:szCs w:val="20"/>
              </w:rPr>
            </w:pPr>
          </w:p>
        </w:tc>
        <w:tc>
          <w:tcPr>
            <w:tcW w:w="473" w:type="pct"/>
            <w:tcBorders>
              <w:bottom w:val="dotted" w:sz="4" w:space="0" w:color="auto"/>
            </w:tcBorders>
            <w:vAlign w:val="center"/>
          </w:tcPr>
          <w:p w14:paraId="5B5E7330" w14:textId="77777777" w:rsidR="000F096B" w:rsidRPr="00186E31" w:rsidRDefault="000F096B" w:rsidP="001558A6">
            <w:pPr>
              <w:keepNext/>
              <w:widowControl/>
              <w:jc w:val="center"/>
              <w:rPr>
                <w:rFonts w:ascii="Arial" w:hAnsi="Arial" w:cs="Arial"/>
                <w:szCs w:val="20"/>
              </w:rPr>
            </w:pPr>
          </w:p>
        </w:tc>
        <w:tc>
          <w:tcPr>
            <w:tcW w:w="474" w:type="pct"/>
            <w:tcBorders>
              <w:bottom w:val="dotted" w:sz="4" w:space="0" w:color="auto"/>
            </w:tcBorders>
            <w:vAlign w:val="center"/>
          </w:tcPr>
          <w:p w14:paraId="5175D8F2" w14:textId="77777777" w:rsidR="000F096B" w:rsidRPr="00186E31" w:rsidRDefault="000F096B" w:rsidP="001558A6">
            <w:pPr>
              <w:keepNext/>
              <w:widowControl/>
              <w:jc w:val="center"/>
              <w:rPr>
                <w:rFonts w:ascii="Arial" w:hAnsi="Arial" w:cs="Arial"/>
                <w:szCs w:val="20"/>
              </w:rPr>
            </w:pPr>
          </w:p>
        </w:tc>
        <w:tc>
          <w:tcPr>
            <w:tcW w:w="473" w:type="pct"/>
            <w:tcBorders>
              <w:bottom w:val="dotted" w:sz="4" w:space="0" w:color="auto"/>
            </w:tcBorders>
            <w:vAlign w:val="center"/>
          </w:tcPr>
          <w:p w14:paraId="311093F5" w14:textId="77777777" w:rsidR="000F096B" w:rsidRPr="00186E31" w:rsidRDefault="000F096B" w:rsidP="001558A6">
            <w:pPr>
              <w:keepNext/>
              <w:widowControl/>
              <w:jc w:val="center"/>
              <w:rPr>
                <w:rFonts w:ascii="Arial" w:hAnsi="Arial" w:cs="Arial"/>
                <w:szCs w:val="20"/>
              </w:rPr>
            </w:pPr>
          </w:p>
        </w:tc>
        <w:tc>
          <w:tcPr>
            <w:tcW w:w="634" w:type="pct"/>
            <w:vMerge/>
            <w:tcBorders>
              <w:bottom w:val="dotted" w:sz="4" w:space="0" w:color="auto"/>
            </w:tcBorders>
            <w:vAlign w:val="center"/>
          </w:tcPr>
          <w:p w14:paraId="6408E1E3" w14:textId="77777777" w:rsidR="000F096B" w:rsidRDefault="000F096B" w:rsidP="001558A6">
            <w:pPr>
              <w:keepNext/>
              <w:widowControl/>
              <w:rPr>
                <w:rFonts w:ascii="Arial" w:hAnsi="Arial" w:cs="Arial"/>
                <w:szCs w:val="20"/>
              </w:rPr>
            </w:pPr>
          </w:p>
        </w:tc>
      </w:tr>
    </w:tbl>
    <w:p w14:paraId="6B6A6B80" w14:textId="77777777" w:rsidR="000F096B" w:rsidRDefault="000F096B"/>
    <w:p w14:paraId="6CAB0768" w14:textId="77777777" w:rsidR="000F096B" w:rsidRDefault="000F096B"/>
    <w:p w14:paraId="78480EFF" w14:textId="77777777" w:rsidR="000F096B" w:rsidRDefault="000F096B">
      <w:pPr>
        <w:widowControl/>
        <w:spacing w:after="200" w:line="276" w:lineRule="auto"/>
      </w:pPr>
      <w:r>
        <w:br w:type="page"/>
      </w:r>
    </w:p>
    <w:p w14:paraId="7F745454" w14:textId="77777777" w:rsidR="000F096B" w:rsidRPr="00226673" w:rsidRDefault="000F096B" w:rsidP="000F096B">
      <w:pPr>
        <w:jc w:val="center"/>
        <w:rPr>
          <w:rFonts w:ascii="Arial" w:hAnsi="Arial"/>
          <w:b/>
          <w:sz w:val="26"/>
          <w:szCs w:val="26"/>
        </w:rPr>
      </w:pPr>
      <w:r w:rsidRPr="00226673">
        <w:rPr>
          <w:rFonts w:ascii="Arial" w:hAnsi="Arial"/>
          <w:b/>
          <w:sz w:val="26"/>
          <w:szCs w:val="26"/>
        </w:rPr>
        <w:lastRenderedPageBreak/>
        <w:t>[DO NOT GIVE TO RESPONDENTS. THIS IS JUST FOR INTERVIEWERS]</w:t>
      </w:r>
    </w:p>
    <w:p w14:paraId="2CD418EC" w14:textId="77777777" w:rsidR="000F096B" w:rsidRDefault="000F096B"/>
    <w:p w14:paraId="5FCCD9B1" w14:textId="77777777" w:rsidR="000F096B" w:rsidRDefault="000F096B"/>
    <w:p w14:paraId="50C851D6" w14:textId="77777777" w:rsidR="000F096B" w:rsidRDefault="000F096B" w:rsidP="0007035F">
      <w:pPr>
        <w:jc w:val="center"/>
      </w:pPr>
    </w:p>
    <w:tbl>
      <w:tblPr>
        <w:tblW w:w="499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559"/>
      </w:tblGrid>
      <w:tr w:rsidR="000F096B" w:rsidRPr="0007035F" w14:paraId="42733C70" w14:textId="77777777" w:rsidTr="000F096B">
        <w:trPr>
          <w:trHeight w:val="980"/>
        </w:trPr>
        <w:tc>
          <w:tcPr>
            <w:tcW w:w="5000" w:type="pct"/>
          </w:tcPr>
          <w:p w14:paraId="2FF86638" w14:textId="77777777" w:rsidR="000F096B" w:rsidRPr="0007035F" w:rsidRDefault="000F096B" w:rsidP="0007035F">
            <w:pPr>
              <w:spacing w:before="120"/>
              <w:rPr>
                <w:rFonts w:ascii="Arial" w:hAnsi="Arial" w:cs="Arial"/>
                <w:sz w:val="24"/>
              </w:rPr>
            </w:pPr>
            <w:r w:rsidRPr="0007035F">
              <w:rPr>
                <w:rFonts w:ascii="Arial" w:hAnsi="Arial"/>
                <w:sz w:val="24"/>
              </w:rPr>
              <w:br w:type="page"/>
            </w:r>
            <w:r w:rsidRPr="0007035F">
              <w:rPr>
                <w:rFonts w:ascii="Arial" w:hAnsi="Arial" w:cs="Arial"/>
                <w:b/>
                <w:sz w:val="24"/>
              </w:rPr>
              <w:t>Q3C</w:t>
            </w:r>
            <w:r w:rsidRPr="0007035F">
              <w:rPr>
                <w:rFonts w:ascii="Arial" w:hAnsi="Arial" w:cs="Arial"/>
                <w:sz w:val="24"/>
              </w:rPr>
              <w:t xml:space="preserve">. What is your religion, if any? </w:t>
            </w:r>
            <w:r w:rsidRPr="0007035F">
              <w:rPr>
                <w:rFonts w:ascii="Arial" w:hAnsi="Arial" w:cs="Arial"/>
                <w:b/>
                <w:sz w:val="24"/>
              </w:rPr>
              <w:t>[Do not read options]</w:t>
            </w:r>
            <w:r w:rsidRPr="0007035F">
              <w:rPr>
                <w:rFonts w:ascii="Arial" w:hAnsi="Arial" w:cs="Arial"/>
                <w:sz w:val="24"/>
              </w:rPr>
              <w:t xml:space="preserve"> </w:t>
            </w:r>
          </w:p>
          <w:p w14:paraId="67764643" w14:textId="77777777" w:rsidR="000F096B" w:rsidRPr="0007035F" w:rsidRDefault="000F096B" w:rsidP="0007035F">
            <w:pPr>
              <w:spacing w:before="120"/>
              <w:rPr>
                <w:rFonts w:ascii="Arial" w:hAnsi="Arial" w:cs="Arial"/>
                <w:b/>
                <w:sz w:val="24"/>
              </w:rPr>
            </w:pPr>
            <w:r w:rsidRPr="0007035F">
              <w:rPr>
                <w:rFonts w:ascii="Arial" w:hAnsi="Arial" w:cs="Arial"/>
                <w:b/>
                <w:sz w:val="24"/>
              </w:rPr>
              <w:t>[If the respondent says that he/she has no religion, probe to see if he/she should be located in option 4 or 11]</w:t>
            </w:r>
          </w:p>
          <w:p w14:paraId="3F7262F7" w14:textId="77777777" w:rsidR="000F096B" w:rsidRPr="0007035F" w:rsidRDefault="000F096B" w:rsidP="0007035F">
            <w:pPr>
              <w:spacing w:before="120"/>
              <w:rPr>
                <w:rFonts w:ascii="Arial" w:hAnsi="Arial"/>
                <w:sz w:val="24"/>
              </w:rPr>
            </w:pPr>
            <w:r w:rsidRPr="0007035F">
              <w:rPr>
                <w:rFonts w:ascii="Arial" w:hAnsi="Arial" w:cs="Arial"/>
                <w:sz w:val="24"/>
              </w:rPr>
              <w:t>(01</w:t>
            </w:r>
            <w:r w:rsidRPr="0007035F">
              <w:rPr>
                <w:rFonts w:ascii="Arial" w:hAnsi="Arial"/>
                <w:sz w:val="24"/>
              </w:rPr>
              <w:t xml:space="preserve">) </w:t>
            </w:r>
            <w:r w:rsidRPr="0007035F">
              <w:rPr>
                <w:rFonts w:ascii="Arial" w:hAnsi="Arial" w:cs="Arial"/>
                <w:sz w:val="24"/>
              </w:rPr>
              <w:t>Catholic</w:t>
            </w:r>
            <w:r w:rsidRPr="0007035F">
              <w:rPr>
                <w:rFonts w:ascii="Arial" w:hAnsi="Arial"/>
                <w:sz w:val="24"/>
              </w:rPr>
              <w:t xml:space="preserve"> </w:t>
            </w:r>
          </w:p>
          <w:p w14:paraId="224B636A" w14:textId="77777777" w:rsidR="000F096B" w:rsidRPr="0007035F" w:rsidRDefault="000F096B" w:rsidP="0007035F">
            <w:pPr>
              <w:spacing w:before="120"/>
              <w:rPr>
                <w:rFonts w:ascii="Arial" w:hAnsi="Arial" w:cs="Arial"/>
                <w:sz w:val="24"/>
              </w:rPr>
            </w:pPr>
            <w:r w:rsidRPr="0007035F">
              <w:rPr>
                <w:rFonts w:ascii="Arial" w:hAnsi="Arial"/>
                <w:sz w:val="24"/>
              </w:rPr>
              <w:t>(0</w:t>
            </w:r>
            <w:r w:rsidRPr="0007035F">
              <w:rPr>
                <w:rFonts w:ascii="Arial" w:hAnsi="Arial" w:cs="Arial"/>
                <w:sz w:val="24"/>
              </w:rPr>
              <w:t xml:space="preserve">2) Protestant, Mainline Protestant or Protestant non-Evangelical (Christian; Calvinist; Lutheran; Methodist; Presbyterian; Disciple of Christ; Anglican; Episcopalian; Moravian). </w:t>
            </w:r>
          </w:p>
          <w:p w14:paraId="4131B080" w14:textId="77777777" w:rsidR="000F096B" w:rsidRPr="0007035F" w:rsidRDefault="000F096B" w:rsidP="0007035F">
            <w:pPr>
              <w:spacing w:before="120"/>
              <w:rPr>
                <w:rFonts w:ascii="Arial" w:hAnsi="Arial" w:cs="Arial"/>
                <w:sz w:val="24"/>
              </w:rPr>
            </w:pPr>
            <w:r w:rsidRPr="0007035F">
              <w:rPr>
                <w:rFonts w:ascii="Arial" w:hAnsi="Arial" w:cs="Arial"/>
                <w:sz w:val="24"/>
              </w:rPr>
              <w:t xml:space="preserve">(03) Non-Christian Eastern Religions (Islam; Buddhist; Hinduism; Taoist; Confucianism; Baha’i). </w:t>
            </w:r>
          </w:p>
          <w:p w14:paraId="2A4CF3EB" w14:textId="77777777" w:rsidR="000F096B" w:rsidRPr="0007035F" w:rsidRDefault="000F096B" w:rsidP="0007035F">
            <w:pPr>
              <w:spacing w:before="120"/>
              <w:rPr>
                <w:rFonts w:ascii="Arial" w:hAnsi="Arial" w:cs="Arial"/>
                <w:sz w:val="24"/>
              </w:rPr>
            </w:pPr>
            <w:r w:rsidRPr="0007035F">
              <w:rPr>
                <w:rFonts w:ascii="Arial" w:hAnsi="Arial" w:cs="Arial"/>
                <w:sz w:val="24"/>
              </w:rPr>
              <w:t>(04) None (Believes in a Supreme Entity but does not belong to any religion)</w:t>
            </w:r>
          </w:p>
          <w:p w14:paraId="65365AE8" w14:textId="77777777" w:rsidR="000F096B" w:rsidRPr="0007035F" w:rsidRDefault="000F096B" w:rsidP="0007035F">
            <w:pPr>
              <w:spacing w:before="120"/>
              <w:rPr>
                <w:rFonts w:ascii="Arial" w:hAnsi="Arial" w:cs="Arial"/>
                <w:sz w:val="24"/>
              </w:rPr>
            </w:pPr>
            <w:r w:rsidRPr="0007035F">
              <w:rPr>
                <w:rFonts w:ascii="Arial" w:hAnsi="Arial" w:cs="Arial"/>
                <w:sz w:val="24"/>
              </w:rPr>
              <w:t xml:space="preserve">(05)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Nossa Terra). </w:t>
            </w:r>
          </w:p>
          <w:p w14:paraId="714A5CA1" w14:textId="77777777" w:rsidR="000F096B" w:rsidRPr="0007035F" w:rsidRDefault="000F096B" w:rsidP="0007035F">
            <w:pPr>
              <w:spacing w:before="120"/>
              <w:rPr>
                <w:rFonts w:ascii="Arial" w:hAnsi="Arial" w:cs="Arial"/>
                <w:sz w:val="24"/>
              </w:rPr>
            </w:pPr>
            <w:r w:rsidRPr="0007035F">
              <w:rPr>
                <w:rFonts w:ascii="Arial" w:hAnsi="Arial" w:cs="Arial"/>
                <w:sz w:val="24"/>
              </w:rPr>
              <w:t xml:space="preserve">(06) LDS (Mormon). </w:t>
            </w:r>
          </w:p>
          <w:p w14:paraId="4CD09156" w14:textId="77777777" w:rsidR="000F096B" w:rsidRPr="0007035F" w:rsidRDefault="000F096B" w:rsidP="0007035F">
            <w:pPr>
              <w:spacing w:before="120"/>
              <w:rPr>
                <w:rFonts w:ascii="Arial" w:hAnsi="Arial" w:cs="Arial"/>
                <w:sz w:val="24"/>
              </w:rPr>
            </w:pPr>
            <w:r w:rsidRPr="0007035F">
              <w:rPr>
                <w:rFonts w:ascii="Arial" w:hAnsi="Arial" w:cs="Arial"/>
                <w:sz w:val="24"/>
              </w:rPr>
              <w:t xml:space="preserve">(07) Traditional Religions or Native Religions (Candomblé, Voodoo, Rastafarian, Mayan Traditional Religion; Umbanda; Maria Lonza; Inti; Kardecista, Santo Daime, Esoterica). </w:t>
            </w:r>
          </w:p>
          <w:p w14:paraId="78646C07" w14:textId="77777777" w:rsidR="000F096B" w:rsidRPr="0007035F" w:rsidRDefault="000F096B" w:rsidP="0007035F">
            <w:pPr>
              <w:spacing w:before="120"/>
              <w:rPr>
                <w:rFonts w:ascii="Arial" w:hAnsi="Arial" w:cs="Arial"/>
                <w:sz w:val="24"/>
              </w:rPr>
            </w:pPr>
            <w:r w:rsidRPr="0007035F">
              <w:rPr>
                <w:rFonts w:ascii="Arial" w:hAnsi="Arial" w:cs="Arial"/>
                <w:sz w:val="24"/>
              </w:rPr>
              <w:t>(10) Jewish (Orthodox; Conservative; Reform).</w:t>
            </w:r>
          </w:p>
          <w:p w14:paraId="3F9135F0" w14:textId="77777777" w:rsidR="000F096B" w:rsidRPr="0007035F" w:rsidRDefault="000F096B" w:rsidP="0007035F">
            <w:pPr>
              <w:spacing w:before="120"/>
              <w:rPr>
                <w:rFonts w:ascii="Arial" w:hAnsi="Arial" w:cs="Arial"/>
                <w:sz w:val="24"/>
              </w:rPr>
            </w:pPr>
            <w:r w:rsidRPr="0007035F">
              <w:rPr>
                <w:rFonts w:ascii="Arial" w:hAnsi="Arial" w:cs="Arial"/>
                <w:sz w:val="24"/>
              </w:rPr>
              <w:t>(11) Agnostic, atheist (Does not believe in God).</w:t>
            </w:r>
          </w:p>
          <w:p w14:paraId="40CF1985" w14:textId="77777777" w:rsidR="000F096B" w:rsidRPr="0007035F" w:rsidRDefault="000F096B" w:rsidP="0007035F">
            <w:pPr>
              <w:spacing w:before="120"/>
              <w:rPr>
                <w:rFonts w:ascii="Arial" w:hAnsi="Arial" w:cs="Arial"/>
                <w:sz w:val="24"/>
              </w:rPr>
            </w:pPr>
            <w:r w:rsidRPr="0007035F">
              <w:rPr>
                <w:rFonts w:ascii="Arial" w:hAnsi="Arial" w:cs="Arial"/>
                <w:sz w:val="24"/>
              </w:rPr>
              <w:t>(12) Jehovah’s Witness.</w:t>
            </w:r>
          </w:p>
          <w:p w14:paraId="6412DB48" w14:textId="77777777" w:rsidR="000F096B" w:rsidRPr="0007035F" w:rsidRDefault="000F096B" w:rsidP="0007035F">
            <w:pPr>
              <w:spacing w:before="120"/>
              <w:rPr>
                <w:rFonts w:ascii="Arial" w:hAnsi="Arial" w:cs="Arial"/>
                <w:sz w:val="24"/>
              </w:rPr>
            </w:pPr>
            <w:r w:rsidRPr="0007035F">
              <w:rPr>
                <w:rFonts w:ascii="Arial" w:hAnsi="Arial" w:cs="Arial"/>
                <w:sz w:val="24"/>
              </w:rPr>
              <w:t>(88) DK                       (98) DA</w:t>
            </w:r>
            <w:r w:rsidRPr="0007035F">
              <w:rPr>
                <w:rFonts w:ascii="Arial" w:hAnsi="Arial" w:cs="Arial"/>
                <w:b/>
                <w:sz w:val="24"/>
              </w:rPr>
              <w:t xml:space="preserve">  </w:t>
            </w:r>
          </w:p>
        </w:tc>
      </w:tr>
    </w:tbl>
    <w:p w14:paraId="59E26203" w14:textId="77777777" w:rsidR="000F096B" w:rsidRDefault="000F096B"/>
    <w:p w14:paraId="5CD6F850" w14:textId="77777777" w:rsidR="000F096B" w:rsidRDefault="000F096B"/>
    <w:p w14:paraId="3E00EC21" w14:textId="77777777" w:rsidR="000F096B" w:rsidRDefault="000F096B"/>
    <w:sectPr w:rsidR="000F096B" w:rsidSect="00D6442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85893" w14:textId="77777777" w:rsidR="00FE0CCB" w:rsidRDefault="00FE0CCB">
      <w:r>
        <w:separator/>
      </w:r>
    </w:p>
  </w:endnote>
  <w:endnote w:type="continuationSeparator" w:id="0">
    <w:p w14:paraId="565A981B" w14:textId="77777777" w:rsidR="00FE0CCB" w:rsidRDefault="00FE0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HEOKN+ArialNarrow">
    <w:altName w:val="Arial Narrow"/>
    <w:panose1 w:val="00000000000000000000"/>
    <w:charset w:val="00"/>
    <w:family w:val="swiss"/>
    <w:notTrueType/>
    <w:pitch w:val="default"/>
    <w:sig w:usb0="00000003" w:usb1="00000000" w:usb2="00000000" w:usb3="00000000" w:csb0="00000001" w:csb1="00000000"/>
  </w:font>
  <w:font w:name="Consolas">
    <w:panose1 w:val="020B06090202040302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08E29" w14:textId="77777777" w:rsidR="00B57A20" w:rsidRPr="00A505EF" w:rsidRDefault="00B57A20">
    <w:pPr>
      <w:pStyle w:val="Footer"/>
      <w:jc w:val="right"/>
      <w:rPr>
        <w:rFonts w:ascii="Arial" w:hAnsi="Arial"/>
        <w:sz w:val="16"/>
      </w:rPr>
    </w:pPr>
    <w:r w:rsidRPr="00A505EF">
      <w:rPr>
        <w:rFonts w:ascii="Arial" w:hAnsi="Arial"/>
        <w:sz w:val="16"/>
      </w:rPr>
      <w:t xml:space="preserve">©LAPOP: Page </w:t>
    </w:r>
    <w:r w:rsidRPr="00A505EF">
      <w:rPr>
        <w:rFonts w:ascii="Arial" w:hAnsi="Arial"/>
        <w:b/>
        <w:sz w:val="16"/>
      </w:rPr>
      <w:fldChar w:fldCharType="begin"/>
    </w:r>
    <w:r w:rsidRPr="00A505EF">
      <w:rPr>
        <w:rFonts w:ascii="Arial" w:hAnsi="Arial"/>
        <w:b/>
        <w:sz w:val="16"/>
      </w:rPr>
      <w:instrText xml:space="preserve"> PAGE </w:instrText>
    </w:r>
    <w:r w:rsidRPr="00A505EF">
      <w:rPr>
        <w:rFonts w:ascii="Arial" w:hAnsi="Arial"/>
        <w:b/>
        <w:sz w:val="16"/>
      </w:rPr>
      <w:fldChar w:fldCharType="separate"/>
    </w:r>
    <w:r w:rsidR="00583E85">
      <w:rPr>
        <w:rFonts w:ascii="Arial" w:hAnsi="Arial"/>
        <w:b/>
        <w:noProof/>
        <w:sz w:val="16"/>
      </w:rPr>
      <w:t>37</w:t>
    </w:r>
    <w:r w:rsidRPr="00A505EF">
      <w:rPr>
        <w:rFonts w:ascii="Arial" w:hAnsi="Arial"/>
        <w:b/>
        <w:sz w:val="16"/>
      </w:rPr>
      <w:fldChar w:fldCharType="end"/>
    </w:r>
    <w:r w:rsidRPr="00A505EF">
      <w:rPr>
        <w:rFonts w:ascii="Arial" w:hAnsi="Arial"/>
        <w:sz w:val="16"/>
      </w:rPr>
      <w:t xml:space="preserve"> of </w:t>
    </w:r>
    <w:r w:rsidRPr="00A505EF">
      <w:rPr>
        <w:rFonts w:ascii="Arial" w:hAnsi="Arial"/>
        <w:b/>
        <w:sz w:val="16"/>
      </w:rPr>
      <w:fldChar w:fldCharType="begin"/>
    </w:r>
    <w:r w:rsidRPr="00A505EF">
      <w:rPr>
        <w:rFonts w:ascii="Arial" w:hAnsi="Arial"/>
        <w:b/>
        <w:sz w:val="16"/>
      </w:rPr>
      <w:instrText xml:space="preserve"> NUMPAGES  </w:instrText>
    </w:r>
    <w:r w:rsidRPr="00A505EF">
      <w:rPr>
        <w:rFonts w:ascii="Arial" w:hAnsi="Arial"/>
        <w:b/>
        <w:sz w:val="16"/>
      </w:rPr>
      <w:fldChar w:fldCharType="separate"/>
    </w:r>
    <w:r w:rsidR="00583E85">
      <w:rPr>
        <w:rFonts w:ascii="Arial" w:hAnsi="Arial"/>
        <w:b/>
        <w:noProof/>
        <w:sz w:val="16"/>
      </w:rPr>
      <w:t>38</w:t>
    </w:r>
    <w:r w:rsidRPr="00A505EF">
      <w:rPr>
        <w:rFonts w:ascii="Arial" w:hAnsi="Arial"/>
        <w:b/>
        <w:sz w:val="16"/>
      </w:rPr>
      <w:fldChar w:fldCharType="end"/>
    </w:r>
  </w:p>
  <w:p w14:paraId="5ABAB4BA" w14:textId="77777777" w:rsidR="00B57A20" w:rsidRDefault="00B57A20">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9789" w14:textId="77777777" w:rsidR="00FE0CCB" w:rsidRDefault="00FE0CCB">
      <w:r>
        <w:separator/>
      </w:r>
    </w:p>
  </w:footnote>
  <w:footnote w:type="continuationSeparator" w:id="0">
    <w:p w14:paraId="7C1CA765" w14:textId="77777777" w:rsidR="00FE0CCB" w:rsidRDefault="00FE0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E62281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F8E30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D0A202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F8213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EF26B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9027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BC6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AA3E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361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64C91FA"/>
    <w:lvl w:ilvl="0">
      <w:start w:val="1"/>
      <w:numFmt w:val="bullet"/>
      <w:lvlText w:val=""/>
      <w:lvlJc w:val="left"/>
      <w:pPr>
        <w:tabs>
          <w:tab w:val="num" w:pos="360"/>
        </w:tabs>
        <w:ind w:left="360" w:hanging="360"/>
      </w:pPr>
      <w:rPr>
        <w:rFonts w:ascii="Symbol" w:hAnsi="Symbol" w:hint="default"/>
      </w:rPr>
    </w:lvl>
  </w:abstractNum>
  <w:abstractNum w:abstractNumId="10">
    <w:nsid w:val="00200448"/>
    <w:multiLevelType w:val="hybridMultilevel"/>
    <w:tmpl w:val="F0B61774"/>
    <w:lvl w:ilvl="0" w:tplc="1FD22BAC">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06F055FC"/>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12">
    <w:nsid w:val="08F24E0E"/>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0A3964FA"/>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0D77377F"/>
    <w:multiLevelType w:val="hybridMultilevel"/>
    <w:tmpl w:val="75187DE2"/>
    <w:lvl w:ilvl="0" w:tplc="16C0322E">
      <w:start w:val="9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nsid w:val="0E521412"/>
    <w:multiLevelType w:val="hybridMultilevel"/>
    <w:tmpl w:val="28A6CE24"/>
    <w:lvl w:ilvl="0" w:tplc="FF3C4FFE">
      <w:start w:val="1"/>
      <w:numFmt w:val="upperLetter"/>
      <w:lvlText w:val="%1."/>
      <w:lvlJc w:val="left"/>
      <w:pPr>
        <w:ind w:left="1725" w:hanging="360"/>
      </w:pPr>
      <w:rPr>
        <w:rFonts w:hint="default"/>
      </w:rPr>
    </w:lvl>
    <w:lvl w:ilvl="1" w:tplc="04090019">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6">
    <w:nsid w:val="14A8329D"/>
    <w:multiLevelType w:val="hybridMultilevel"/>
    <w:tmpl w:val="12B0684C"/>
    <w:lvl w:ilvl="0" w:tplc="CDE6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E46D0C"/>
    <w:multiLevelType w:val="hybridMultilevel"/>
    <w:tmpl w:val="80C8F57C"/>
    <w:lvl w:ilvl="0" w:tplc="0D8AD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986A77"/>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25E33894"/>
    <w:multiLevelType w:val="hybridMultilevel"/>
    <w:tmpl w:val="CFEE7320"/>
    <w:lvl w:ilvl="0" w:tplc="0409000F">
      <w:start w:val="99"/>
      <w:numFmt w:val="decimal"/>
      <w:lvlText w:val="%1."/>
      <w:lvlJc w:val="left"/>
      <w:pPr>
        <w:ind w:left="786" w:hanging="360"/>
      </w:pPr>
      <w:rPr>
        <w:rFonts w:cs="Times New Roman" w:hint="default"/>
      </w:rPr>
    </w:lvl>
    <w:lvl w:ilvl="1" w:tplc="380A0019" w:tentative="1">
      <w:start w:val="1"/>
      <w:numFmt w:val="lowerLetter"/>
      <w:lvlText w:val="%2."/>
      <w:lvlJc w:val="left"/>
      <w:pPr>
        <w:ind w:left="1506" w:hanging="360"/>
      </w:pPr>
      <w:rPr>
        <w:rFonts w:cs="Times New Roman"/>
      </w:rPr>
    </w:lvl>
    <w:lvl w:ilvl="2" w:tplc="380A001B" w:tentative="1">
      <w:start w:val="1"/>
      <w:numFmt w:val="lowerRoman"/>
      <w:lvlText w:val="%3."/>
      <w:lvlJc w:val="right"/>
      <w:pPr>
        <w:ind w:left="2226" w:hanging="180"/>
      </w:pPr>
      <w:rPr>
        <w:rFonts w:cs="Times New Roman"/>
      </w:rPr>
    </w:lvl>
    <w:lvl w:ilvl="3" w:tplc="380A000F" w:tentative="1">
      <w:start w:val="1"/>
      <w:numFmt w:val="decimal"/>
      <w:lvlText w:val="%4."/>
      <w:lvlJc w:val="left"/>
      <w:pPr>
        <w:ind w:left="2946" w:hanging="360"/>
      </w:pPr>
      <w:rPr>
        <w:rFonts w:cs="Times New Roman"/>
      </w:rPr>
    </w:lvl>
    <w:lvl w:ilvl="4" w:tplc="380A0019" w:tentative="1">
      <w:start w:val="1"/>
      <w:numFmt w:val="lowerLetter"/>
      <w:lvlText w:val="%5."/>
      <w:lvlJc w:val="left"/>
      <w:pPr>
        <w:ind w:left="3666" w:hanging="360"/>
      </w:pPr>
      <w:rPr>
        <w:rFonts w:cs="Times New Roman"/>
      </w:rPr>
    </w:lvl>
    <w:lvl w:ilvl="5" w:tplc="380A001B" w:tentative="1">
      <w:start w:val="1"/>
      <w:numFmt w:val="lowerRoman"/>
      <w:lvlText w:val="%6."/>
      <w:lvlJc w:val="right"/>
      <w:pPr>
        <w:ind w:left="4386" w:hanging="180"/>
      </w:pPr>
      <w:rPr>
        <w:rFonts w:cs="Times New Roman"/>
      </w:rPr>
    </w:lvl>
    <w:lvl w:ilvl="6" w:tplc="380A000F" w:tentative="1">
      <w:start w:val="1"/>
      <w:numFmt w:val="decimal"/>
      <w:lvlText w:val="%7."/>
      <w:lvlJc w:val="left"/>
      <w:pPr>
        <w:ind w:left="5106" w:hanging="360"/>
      </w:pPr>
      <w:rPr>
        <w:rFonts w:cs="Times New Roman"/>
      </w:rPr>
    </w:lvl>
    <w:lvl w:ilvl="7" w:tplc="380A0019" w:tentative="1">
      <w:start w:val="1"/>
      <w:numFmt w:val="lowerLetter"/>
      <w:lvlText w:val="%8."/>
      <w:lvlJc w:val="left"/>
      <w:pPr>
        <w:ind w:left="5826" w:hanging="360"/>
      </w:pPr>
      <w:rPr>
        <w:rFonts w:cs="Times New Roman"/>
      </w:rPr>
    </w:lvl>
    <w:lvl w:ilvl="8" w:tplc="380A001B" w:tentative="1">
      <w:start w:val="1"/>
      <w:numFmt w:val="lowerRoman"/>
      <w:lvlText w:val="%9."/>
      <w:lvlJc w:val="right"/>
      <w:pPr>
        <w:ind w:left="6546" w:hanging="180"/>
      </w:pPr>
      <w:rPr>
        <w:rFonts w:cs="Times New Roman"/>
      </w:rPr>
    </w:lvl>
  </w:abstractNum>
  <w:abstractNum w:abstractNumId="20">
    <w:nsid w:val="28992B77"/>
    <w:multiLevelType w:val="hybridMultilevel"/>
    <w:tmpl w:val="DB64385A"/>
    <w:lvl w:ilvl="0" w:tplc="0A220E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29D5110E"/>
    <w:multiLevelType w:val="hybridMultilevel"/>
    <w:tmpl w:val="8F94B09C"/>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nsid w:val="2A6822B6"/>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33CE314A"/>
    <w:multiLevelType w:val="hybridMultilevel"/>
    <w:tmpl w:val="3B86F5F2"/>
    <w:lvl w:ilvl="0" w:tplc="EB582A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CB755F"/>
    <w:multiLevelType w:val="hybridMultilevel"/>
    <w:tmpl w:val="49968866"/>
    <w:lvl w:ilvl="0" w:tplc="F894C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B227B7"/>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6">
    <w:nsid w:val="3F991CEB"/>
    <w:multiLevelType w:val="hybridMultilevel"/>
    <w:tmpl w:val="4498E1A4"/>
    <w:lvl w:ilvl="0" w:tplc="811C82E0">
      <w:start w:val="1"/>
      <w:numFmt w:val="decimal"/>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363708B"/>
    <w:multiLevelType w:val="hybridMultilevel"/>
    <w:tmpl w:val="364C7CA2"/>
    <w:lvl w:ilvl="0" w:tplc="1C1C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1815FC"/>
    <w:multiLevelType w:val="hybridMultilevel"/>
    <w:tmpl w:val="0EBED02A"/>
    <w:lvl w:ilvl="0" w:tplc="6BD6589E">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9">
    <w:nsid w:val="4A1D6D88"/>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30">
    <w:nsid w:val="4B537FEB"/>
    <w:multiLevelType w:val="hybridMultilevel"/>
    <w:tmpl w:val="9268352C"/>
    <w:lvl w:ilvl="0" w:tplc="28781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E30C8D"/>
    <w:multiLevelType w:val="hybridMultilevel"/>
    <w:tmpl w:val="8B5A7E9A"/>
    <w:lvl w:ilvl="0" w:tplc="691AA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F54172"/>
    <w:multiLevelType w:val="hybridMultilevel"/>
    <w:tmpl w:val="FAA0713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3">
    <w:nsid w:val="51CF489D"/>
    <w:multiLevelType w:val="hybridMultilevel"/>
    <w:tmpl w:val="50148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D806CB"/>
    <w:multiLevelType w:val="hybridMultilevel"/>
    <w:tmpl w:val="C1FA1D5A"/>
    <w:lvl w:ilvl="0" w:tplc="380A000F">
      <w:start w:val="1"/>
      <w:numFmt w:val="decimal"/>
      <w:lvlText w:val="%1."/>
      <w:lvlJc w:val="left"/>
      <w:pPr>
        <w:ind w:left="720" w:hanging="360"/>
      </w:pPr>
      <w:rPr>
        <w:rFonts w:hint="default"/>
        <w:b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5">
    <w:nsid w:val="525B44F4"/>
    <w:multiLevelType w:val="hybridMultilevel"/>
    <w:tmpl w:val="14D81A36"/>
    <w:lvl w:ilvl="0" w:tplc="E4483270">
      <w:start w:val="1"/>
      <w:numFmt w:val="decimal"/>
      <w:lvlText w:val="(%1)"/>
      <w:lvlJc w:val="left"/>
      <w:pPr>
        <w:ind w:left="720" w:hanging="360"/>
      </w:pPr>
      <w:rPr>
        <w:rFonts w:ascii="Arial" w:eastAsia="Calibri" w:hAnsi="Arial" w:cs="Symbo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6">
    <w:nsid w:val="579A03E4"/>
    <w:multiLevelType w:val="hybridMultilevel"/>
    <w:tmpl w:val="93FEEC76"/>
    <w:lvl w:ilvl="0" w:tplc="2494C3D0">
      <w:start w:val="1"/>
      <w:numFmt w:val="decimal"/>
      <w:lvlText w:val="(%1)"/>
      <w:lvlJc w:val="left"/>
      <w:pPr>
        <w:ind w:left="360" w:hanging="360"/>
      </w:pPr>
      <w:rPr>
        <w:rFonts w:ascii="Arial" w:eastAsia="Calibri" w:hAnsi="Arial" w:cs="Symbol"/>
        <w:sz w:val="20"/>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37">
    <w:nsid w:val="57BB5E8B"/>
    <w:multiLevelType w:val="hybridMultilevel"/>
    <w:tmpl w:val="E86042DA"/>
    <w:lvl w:ilvl="0" w:tplc="D894506E">
      <w:start w:val="98"/>
      <w:numFmt w:val="decimal"/>
      <w:lvlText w:val="%1."/>
      <w:lvlJc w:val="left"/>
      <w:pPr>
        <w:ind w:left="1440" w:hanging="360"/>
      </w:pPr>
      <w:rPr>
        <w:rFonts w:hint="default"/>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38">
    <w:nsid w:val="5B2D103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39">
    <w:nsid w:val="5BB61467"/>
    <w:multiLevelType w:val="hybridMultilevel"/>
    <w:tmpl w:val="28B044C8"/>
    <w:lvl w:ilvl="0" w:tplc="FFFFFFFF">
      <w:numFmt w:val="decimalZero"/>
      <w:lvlText w:val="(%1)"/>
      <w:lvlJc w:val="left"/>
      <w:pPr>
        <w:tabs>
          <w:tab w:val="num" w:pos="960"/>
        </w:tabs>
        <w:ind w:left="96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0">
    <w:nsid w:val="5C8064E6"/>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1">
    <w:nsid w:val="64393A9A"/>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2">
    <w:nsid w:val="71CA2C0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3">
    <w:nsid w:val="7A2E7A88"/>
    <w:multiLevelType w:val="hybridMultilevel"/>
    <w:tmpl w:val="824C058E"/>
    <w:lvl w:ilvl="0" w:tplc="50089B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C81B36"/>
    <w:multiLevelType w:val="hybridMultilevel"/>
    <w:tmpl w:val="BBBA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443054"/>
    <w:multiLevelType w:val="hybridMultilevel"/>
    <w:tmpl w:val="D3C4AB86"/>
    <w:lvl w:ilvl="0" w:tplc="B2865E6C">
      <w:start w:val="88"/>
      <w:numFmt w:val="decimal"/>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46">
    <w:nsid w:val="7E752D53"/>
    <w:multiLevelType w:val="hybridMultilevel"/>
    <w:tmpl w:val="3C88AC5E"/>
    <w:lvl w:ilvl="0" w:tplc="8CA4F914">
      <w:start w:val="8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39"/>
  </w:num>
  <w:num w:numId="2">
    <w:abstractNumId w:val="19"/>
  </w:num>
  <w:num w:numId="3">
    <w:abstractNumId w:val="2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2"/>
  </w:num>
  <w:num w:numId="15">
    <w:abstractNumId w:val="25"/>
  </w:num>
  <w:num w:numId="16">
    <w:abstractNumId w:val="41"/>
  </w:num>
  <w:num w:numId="17">
    <w:abstractNumId w:val="38"/>
  </w:num>
  <w:num w:numId="18">
    <w:abstractNumId w:val="13"/>
  </w:num>
  <w:num w:numId="19">
    <w:abstractNumId w:val="22"/>
  </w:num>
  <w:num w:numId="20">
    <w:abstractNumId w:val="18"/>
  </w:num>
  <w:num w:numId="21">
    <w:abstractNumId w:val="10"/>
  </w:num>
  <w:num w:numId="22">
    <w:abstractNumId w:val="46"/>
  </w:num>
  <w:num w:numId="23">
    <w:abstractNumId w:val="14"/>
  </w:num>
  <w:num w:numId="24">
    <w:abstractNumId w:val="40"/>
  </w:num>
  <w:num w:numId="25">
    <w:abstractNumId w:val="12"/>
  </w:num>
  <w:num w:numId="26">
    <w:abstractNumId w:val="21"/>
  </w:num>
  <w:num w:numId="27">
    <w:abstractNumId w:val="45"/>
  </w:num>
  <w:num w:numId="28">
    <w:abstractNumId w:val="37"/>
  </w:num>
  <w:num w:numId="29">
    <w:abstractNumId w:val="36"/>
  </w:num>
  <w:num w:numId="30">
    <w:abstractNumId w:val="34"/>
  </w:num>
  <w:num w:numId="31">
    <w:abstractNumId w:val="35"/>
  </w:num>
  <w:num w:numId="32">
    <w:abstractNumId w:val="11"/>
  </w:num>
  <w:num w:numId="33">
    <w:abstractNumId w:val="32"/>
  </w:num>
  <w:num w:numId="34">
    <w:abstractNumId w:val="29"/>
  </w:num>
  <w:num w:numId="35">
    <w:abstractNumId w:val="44"/>
  </w:num>
  <w:num w:numId="36">
    <w:abstractNumId w:val="23"/>
  </w:num>
  <w:num w:numId="37">
    <w:abstractNumId w:val="30"/>
  </w:num>
  <w:num w:numId="38">
    <w:abstractNumId w:val="20"/>
  </w:num>
  <w:num w:numId="39">
    <w:abstractNumId w:val="26"/>
  </w:num>
  <w:num w:numId="40">
    <w:abstractNumId w:val="16"/>
  </w:num>
  <w:num w:numId="41">
    <w:abstractNumId w:val="31"/>
  </w:num>
  <w:num w:numId="42">
    <w:abstractNumId w:val="27"/>
  </w:num>
  <w:num w:numId="43">
    <w:abstractNumId w:val="15"/>
  </w:num>
  <w:num w:numId="44">
    <w:abstractNumId w:val="17"/>
  </w:num>
  <w:num w:numId="45">
    <w:abstractNumId w:val="43"/>
  </w:num>
  <w:num w:numId="46">
    <w:abstractNumId w:val="24"/>
  </w:num>
  <w:num w:numId="47">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ana, Rubi E">
    <w15:presenceInfo w15:providerId="AD" w15:userId="S-1-5-21-1326408308-1533351006-945835055-177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trackedChanges" w:enforcement="1" w:cryptProviderType="rsaAES" w:cryptAlgorithmClass="hash" w:cryptAlgorithmType="typeAny" w:cryptAlgorithmSid="14" w:cryptSpinCount="100000" w:hash="kiK0RM9dXyf/oGI7XWi3R6B+kUTfGZ1M4Ks8FBcWPPMcsBSiYiYyU+fjcwho8K3JbxN9p05sAnGrzBD4qBQYRg==" w:salt="V91dzAZc1OKz4WhnnJgIe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A2"/>
    <w:rsid w:val="00004B89"/>
    <w:rsid w:val="00010796"/>
    <w:rsid w:val="00036384"/>
    <w:rsid w:val="000371A7"/>
    <w:rsid w:val="0004057F"/>
    <w:rsid w:val="00047E5E"/>
    <w:rsid w:val="00051C11"/>
    <w:rsid w:val="00056EDD"/>
    <w:rsid w:val="0007035F"/>
    <w:rsid w:val="00073081"/>
    <w:rsid w:val="000812C7"/>
    <w:rsid w:val="00083D49"/>
    <w:rsid w:val="00093887"/>
    <w:rsid w:val="00097043"/>
    <w:rsid w:val="000A4B80"/>
    <w:rsid w:val="000B1B87"/>
    <w:rsid w:val="000B3BDA"/>
    <w:rsid w:val="000C798A"/>
    <w:rsid w:val="000E6424"/>
    <w:rsid w:val="000F096B"/>
    <w:rsid w:val="000F7287"/>
    <w:rsid w:val="00103461"/>
    <w:rsid w:val="001048F2"/>
    <w:rsid w:val="00112388"/>
    <w:rsid w:val="00117D9D"/>
    <w:rsid w:val="001232A4"/>
    <w:rsid w:val="00152C07"/>
    <w:rsid w:val="001558A6"/>
    <w:rsid w:val="001578CE"/>
    <w:rsid w:val="00167855"/>
    <w:rsid w:val="0017397B"/>
    <w:rsid w:val="0019046C"/>
    <w:rsid w:val="00192288"/>
    <w:rsid w:val="00196393"/>
    <w:rsid w:val="001A282A"/>
    <w:rsid w:val="001A774C"/>
    <w:rsid w:val="001B164D"/>
    <w:rsid w:val="001E24C9"/>
    <w:rsid w:val="001E2CA2"/>
    <w:rsid w:val="001F0D70"/>
    <w:rsid w:val="001F3818"/>
    <w:rsid w:val="001F3A77"/>
    <w:rsid w:val="00204A1D"/>
    <w:rsid w:val="00216326"/>
    <w:rsid w:val="00220F87"/>
    <w:rsid w:val="00242F76"/>
    <w:rsid w:val="00261FF0"/>
    <w:rsid w:val="0027754E"/>
    <w:rsid w:val="0028546D"/>
    <w:rsid w:val="00285F24"/>
    <w:rsid w:val="002866A6"/>
    <w:rsid w:val="00293953"/>
    <w:rsid w:val="00293C81"/>
    <w:rsid w:val="002B2F53"/>
    <w:rsid w:val="002C0BE6"/>
    <w:rsid w:val="002C431A"/>
    <w:rsid w:val="002E6508"/>
    <w:rsid w:val="002F65DC"/>
    <w:rsid w:val="00300918"/>
    <w:rsid w:val="00306D84"/>
    <w:rsid w:val="00314442"/>
    <w:rsid w:val="00314B9E"/>
    <w:rsid w:val="00324240"/>
    <w:rsid w:val="00327FD9"/>
    <w:rsid w:val="00330352"/>
    <w:rsid w:val="00332C49"/>
    <w:rsid w:val="00337129"/>
    <w:rsid w:val="00340F97"/>
    <w:rsid w:val="00345ECC"/>
    <w:rsid w:val="00346AF8"/>
    <w:rsid w:val="003572FC"/>
    <w:rsid w:val="00364150"/>
    <w:rsid w:val="00367C28"/>
    <w:rsid w:val="00390273"/>
    <w:rsid w:val="00393B3A"/>
    <w:rsid w:val="003A3BE8"/>
    <w:rsid w:val="003A402E"/>
    <w:rsid w:val="003B6DC0"/>
    <w:rsid w:val="003C14BB"/>
    <w:rsid w:val="003C2B2D"/>
    <w:rsid w:val="003E2923"/>
    <w:rsid w:val="003F47E5"/>
    <w:rsid w:val="00403967"/>
    <w:rsid w:val="00417EE9"/>
    <w:rsid w:val="004326C8"/>
    <w:rsid w:val="00440AF3"/>
    <w:rsid w:val="004462E9"/>
    <w:rsid w:val="00450498"/>
    <w:rsid w:val="00451870"/>
    <w:rsid w:val="004535C2"/>
    <w:rsid w:val="00462802"/>
    <w:rsid w:val="00465286"/>
    <w:rsid w:val="00484D14"/>
    <w:rsid w:val="004915BB"/>
    <w:rsid w:val="004B58EB"/>
    <w:rsid w:val="004C2FB2"/>
    <w:rsid w:val="004C3548"/>
    <w:rsid w:val="004D14DF"/>
    <w:rsid w:val="004D39A1"/>
    <w:rsid w:val="004E5419"/>
    <w:rsid w:val="005018A6"/>
    <w:rsid w:val="00513727"/>
    <w:rsid w:val="0051380D"/>
    <w:rsid w:val="0052485D"/>
    <w:rsid w:val="00526A26"/>
    <w:rsid w:val="00542AB2"/>
    <w:rsid w:val="00550C51"/>
    <w:rsid w:val="005553CF"/>
    <w:rsid w:val="00556C36"/>
    <w:rsid w:val="005629CD"/>
    <w:rsid w:val="005632C8"/>
    <w:rsid w:val="00583E85"/>
    <w:rsid w:val="00586C5F"/>
    <w:rsid w:val="005927EA"/>
    <w:rsid w:val="00595D07"/>
    <w:rsid w:val="005A0BE9"/>
    <w:rsid w:val="005A4577"/>
    <w:rsid w:val="005C2367"/>
    <w:rsid w:val="005D45BD"/>
    <w:rsid w:val="005E0787"/>
    <w:rsid w:val="005F21D3"/>
    <w:rsid w:val="006117BE"/>
    <w:rsid w:val="00623E18"/>
    <w:rsid w:val="00644C79"/>
    <w:rsid w:val="00644CB2"/>
    <w:rsid w:val="00661514"/>
    <w:rsid w:val="00661971"/>
    <w:rsid w:val="006930FC"/>
    <w:rsid w:val="006B267E"/>
    <w:rsid w:val="006B5C68"/>
    <w:rsid w:val="006C250B"/>
    <w:rsid w:val="006C4A37"/>
    <w:rsid w:val="006D277D"/>
    <w:rsid w:val="006D35BB"/>
    <w:rsid w:val="006F376D"/>
    <w:rsid w:val="006F3BBA"/>
    <w:rsid w:val="007113AF"/>
    <w:rsid w:val="0074244C"/>
    <w:rsid w:val="0074389B"/>
    <w:rsid w:val="007543BE"/>
    <w:rsid w:val="00796864"/>
    <w:rsid w:val="007A3174"/>
    <w:rsid w:val="007B0663"/>
    <w:rsid w:val="007B2CFC"/>
    <w:rsid w:val="007C0F1D"/>
    <w:rsid w:val="007C7238"/>
    <w:rsid w:val="007C74C9"/>
    <w:rsid w:val="007E0A58"/>
    <w:rsid w:val="007E5925"/>
    <w:rsid w:val="007E7936"/>
    <w:rsid w:val="007F0D92"/>
    <w:rsid w:val="00813591"/>
    <w:rsid w:val="008157CB"/>
    <w:rsid w:val="00824552"/>
    <w:rsid w:val="00837D41"/>
    <w:rsid w:val="00837F0C"/>
    <w:rsid w:val="0084455D"/>
    <w:rsid w:val="0086002C"/>
    <w:rsid w:val="00867544"/>
    <w:rsid w:val="00877C50"/>
    <w:rsid w:val="008919D2"/>
    <w:rsid w:val="008959A2"/>
    <w:rsid w:val="008A595B"/>
    <w:rsid w:val="008C4856"/>
    <w:rsid w:val="008D4040"/>
    <w:rsid w:val="008D7175"/>
    <w:rsid w:val="008D7455"/>
    <w:rsid w:val="00915D7A"/>
    <w:rsid w:val="00945B99"/>
    <w:rsid w:val="009572C8"/>
    <w:rsid w:val="009779F7"/>
    <w:rsid w:val="00991823"/>
    <w:rsid w:val="009A3A20"/>
    <w:rsid w:val="009E287B"/>
    <w:rsid w:val="009E58E4"/>
    <w:rsid w:val="009E6FF9"/>
    <w:rsid w:val="009E7938"/>
    <w:rsid w:val="009F4979"/>
    <w:rsid w:val="009F5F95"/>
    <w:rsid w:val="00A03AAD"/>
    <w:rsid w:val="00A124D0"/>
    <w:rsid w:val="00A32819"/>
    <w:rsid w:val="00A5728F"/>
    <w:rsid w:val="00A714EF"/>
    <w:rsid w:val="00A80CC6"/>
    <w:rsid w:val="00A81BCE"/>
    <w:rsid w:val="00A833B2"/>
    <w:rsid w:val="00A840FB"/>
    <w:rsid w:val="00A86EB3"/>
    <w:rsid w:val="00A92F55"/>
    <w:rsid w:val="00AA1E93"/>
    <w:rsid w:val="00AB0CAF"/>
    <w:rsid w:val="00AB4CBC"/>
    <w:rsid w:val="00AB5D5B"/>
    <w:rsid w:val="00AE1A9C"/>
    <w:rsid w:val="00AE40BD"/>
    <w:rsid w:val="00AF57EC"/>
    <w:rsid w:val="00B01AEA"/>
    <w:rsid w:val="00B04E5C"/>
    <w:rsid w:val="00B11D83"/>
    <w:rsid w:val="00B141AE"/>
    <w:rsid w:val="00B211A0"/>
    <w:rsid w:val="00B256F7"/>
    <w:rsid w:val="00B265A7"/>
    <w:rsid w:val="00B27DE2"/>
    <w:rsid w:val="00B4779B"/>
    <w:rsid w:val="00B51C1A"/>
    <w:rsid w:val="00B556A0"/>
    <w:rsid w:val="00B57A20"/>
    <w:rsid w:val="00B57E37"/>
    <w:rsid w:val="00B60B12"/>
    <w:rsid w:val="00B71633"/>
    <w:rsid w:val="00B74361"/>
    <w:rsid w:val="00B76627"/>
    <w:rsid w:val="00B8218B"/>
    <w:rsid w:val="00B902EA"/>
    <w:rsid w:val="00B9454C"/>
    <w:rsid w:val="00B94F1C"/>
    <w:rsid w:val="00BA3415"/>
    <w:rsid w:val="00BA3B14"/>
    <w:rsid w:val="00BA4AF6"/>
    <w:rsid w:val="00BA59EF"/>
    <w:rsid w:val="00BA6FF1"/>
    <w:rsid w:val="00BB3487"/>
    <w:rsid w:val="00BB7D58"/>
    <w:rsid w:val="00BE3D34"/>
    <w:rsid w:val="00BE7447"/>
    <w:rsid w:val="00BF054C"/>
    <w:rsid w:val="00C00B75"/>
    <w:rsid w:val="00C10FB8"/>
    <w:rsid w:val="00C128D4"/>
    <w:rsid w:val="00C17D1D"/>
    <w:rsid w:val="00C34BD8"/>
    <w:rsid w:val="00C57CF5"/>
    <w:rsid w:val="00C636BC"/>
    <w:rsid w:val="00C659FD"/>
    <w:rsid w:val="00C65BDE"/>
    <w:rsid w:val="00C908D3"/>
    <w:rsid w:val="00C910B1"/>
    <w:rsid w:val="00C94C97"/>
    <w:rsid w:val="00CA0FA1"/>
    <w:rsid w:val="00CA19C2"/>
    <w:rsid w:val="00CA2F14"/>
    <w:rsid w:val="00CE2336"/>
    <w:rsid w:val="00CE3C71"/>
    <w:rsid w:val="00CE3D2C"/>
    <w:rsid w:val="00CF28D9"/>
    <w:rsid w:val="00CF5DFE"/>
    <w:rsid w:val="00CF6339"/>
    <w:rsid w:val="00D042B9"/>
    <w:rsid w:val="00D2692C"/>
    <w:rsid w:val="00D4029B"/>
    <w:rsid w:val="00D52C51"/>
    <w:rsid w:val="00D56F1D"/>
    <w:rsid w:val="00D6442C"/>
    <w:rsid w:val="00D66760"/>
    <w:rsid w:val="00D7112F"/>
    <w:rsid w:val="00D73213"/>
    <w:rsid w:val="00D77C1F"/>
    <w:rsid w:val="00D850A2"/>
    <w:rsid w:val="00DA711E"/>
    <w:rsid w:val="00DB0275"/>
    <w:rsid w:val="00DB6F6B"/>
    <w:rsid w:val="00DD651E"/>
    <w:rsid w:val="00DD698B"/>
    <w:rsid w:val="00DE4B86"/>
    <w:rsid w:val="00DF52FE"/>
    <w:rsid w:val="00E11335"/>
    <w:rsid w:val="00E23EB7"/>
    <w:rsid w:val="00E2658F"/>
    <w:rsid w:val="00E44582"/>
    <w:rsid w:val="00E46790"/>
    <w:rsid w:val="00E6623B"/>
    <w:rsid w:val="00E831AB"/>
    <w:rsid w:val="00E83EBB"/>
    <w:rsid w:val="00E83FCB"/>
    <w:rsid w:val="00E94BBA"/>
    <w:rsid w:val="00EA1274"/>
    <w:rsid w:val="00EA59CF"/>
    <w:rsid w:val="00EB173F"/>
    <w:rsid w:val="00EF0B5D"/>
    <w:rsid w:val="00EF5BAF"/>
    <w:rsid w:val="00F1047D"/>
    <w:rsid w:val="00F129DC"/>
    <w:rsid w:val="00F16108"/>
    <w:rsid w:val="00F163E7"/>
    <w:rsid w:val="00F165A6"/>
    <w:rsid w:val="00F311FE"/>
    <w:rsid w:val="00F65AA1"/>
    <w:rsid w:val="00F71B56"/>
    <w:rsid w:val="00F727CC"/>
    <w:rsid w:val="00F77070"/>
    <w:rsid w:val="00F8120C"/>
    <w:rsid w:val="00F9611B"/>
    <w:rsid w:val="00FB0B66"/>
    <w:rsid w:val="00FD6DB5"/>
    <w:rsid w:val="00FE0CCB"/>
    <w:rsid w:val="00FF03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02763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9A2"/>
    <w:pPr>
      <w:widowControl w:val="0"/>
      <w:spacing w:after="0" w:line="240" w:lineRule="auto"/>
    </w:pPr>
    <w:rPr>
      <w:rFonts w:ascii="Times New Roman" w:eastAsia="SimSun" w:hAnsi="Times New Roman" w:cs="Times New Roman"/>
      <w:sz w:val="20"/>
      <w:szCs w:val="24"/>
      <w:lang w:eastAsia="es-ES"/>
    </w:rPr>
  </w:style>
  <w:style w:type="paragraph" w:styleId="Heading1">
    <w:name w:val="heading 1"/>
    <w:basedOn w:val="Normal"/>
    <w:next w:val="Normal"/>
    <w:link w:val="Heading1Char"/>
    <w:uiPriority w:val="99"/>
    <w:qFormat/>
    <w:rsid w:val="008959A2"/>
    <w:pPr>
      <w:keepNext/>
      <w:keepLines/>
      <w:spacing w:before="120" w:after="120"/>
      <w:jc w:val="center"/>
      <w:outlineLvl w:val="0"/>
    </w:pPr>
    <w:rPr>
      <w:rFonts w:eastAsia="Times New Roman"/>
      <w:b/>
      <w:bCs/>
      <w:sz w:val="28"/>
      <w:szCs w:val="28"/>
    </w:rPr>
  </w:style>
  <w:style w:type="paragraph" w:styleId="Heading2">
    <w:name w:val="heading 2"/>
    <w:basedOn w:val="Normal"/>
    <w:next w:val="Normal"/>
    <w:link w:val="Heading2Char"/>
    <w:uiPriority w:val="99"/>
    <w:qFormat/>
    <w:rsid w:val="008959A2"/>
    <w:pPr>
      <w:keepNext/>
      <w:widowControl/>
      <w:ind w:left="720"/>
      <w:outlineLvl w:val="1"/>
    </w:pPr>
    <w:rPr>
      <w:rFonts w:ascii="Arial" w:eastAsia="Times New Roman" w:hAnsi="Arial"/>
      <w:i/>
      <w:noProof/>
      <w:szCs w:val="20"/>
      <w:lang w:val="es-GT"/>
    </w:rPr>
  </w:style>
  <w:style w:type="paragraph" w:styleId="Heading3">
    <w:name w:val="heading 3"/>
    <w:basedOn w:val="Normal"/>
    <w:next w:val="Normal"/>
    <w:link w:val="Heading3Char"/>
    <w:uiPriority w:val="99"/>
    <w:qFormat/>
    <w:rsid w:val="008959A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959A2"/>
    <w:pPr>
      <w:keepNext/>
      <w:spacing w:before="240" w:after="60"/>
      <w:outlineLvl w:val="3"/>
    </w:pPr>
    <w:rPr>
      <w:b/>
      <w:bCs/>
      <w:sz w:val="28"/>
      <w:szCs w:val="28"/>
    </w:rPr>
  </w:style>
  <w:style w:type="paragraph" w:styleId="Heading5">
    <w:name w:val="heading 5"/>
    <w:basedOn w:val="Normal"/>
    <w:next w:val="Normal"/>
    <w:link w:val="Heading5Char"/>
    <w:uiPriority w:val="99"/>
    <w:qFormat/>
    <w:rsid w:val="008959A2"/>
    <w:pPr>
      <w:keepNext/>
      <w:widowControl/>
      <w:jc w:val="right"/>
      <w:outlineLvl w:val="4"/>
    </w:pPr>
    <w:rPr>
      <w:rFonts w:ascii="Arial" w:eastAsia="Times New Roman" w:hAnsi="Arial"/>
      <w:b/>
      <w:sz w:val="40"/>
      <w:szCs w:val="20"/>
      <w:lang w:val="es-ES"/>
    </w:rPr>
  </w:style>
  <w:style w:type="paragraph" w:styleId="Heading8">
    <w:name w:val="heading 8"/>
    <w:basedOn w:val="Normal"/>
    <w:next w:val="Normal"/>
    <w:link w:val="Heading8Char"/>
    <w:uiPriority w:val="99"/>
    <w:qFormat/>
    <w:rsid w:val="008959A2"/>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59A2"/>
    <w:rPr>
      <w:rFonts w:ascii="Times New Roman" w:eastAsia="Times New Roman" w:hAnsi="Times New Roman" w:cs="Times New Roman"/>
      <w:b/>
      <w:bCs/>
      <w:sz w:val="28"/>
      <w:szCs w:val="28"/>
      <w:lang w:eastAsia="es-ES"/>
    </w:rPr>
  </w:style>
  <w:style w:type="character" w:customStyle="1" w:styleId="Heading2Char">
    <w:name w:val="Heading 2 Char"/>
    <w:basedOn w:val="DefaultParagraphFont"/>
    <w:link w:val="Heading2"/>
    <w:uiPriority w:val="99"/>
    <w:rsid w:val="008959A2"/>
    <w:rPr>
      <w:rFonts w:ascii="Arial" w:eastAsia="Times New Roman" w:hAnsi="Arial" w:cs="Times New Roman"/>
      <w:i/>
      <w:noProof/>
      <w:sz w:val="20"/>
      <w:szCs w:val="20"/>
      <w:lang w:val="es-GT" w:eastAsia="es-ES"/>
    </w:rPr>
  </w:style>
  <w:style w:type="character" w:customStyle="1" w:styleId="Heading3Char">
    <w:name w:val="Heading 3 Char"/>
    <w:basedOn w:val="DefaultParagraphFont"/>
    <w:link w:val="Heading3"/>
    <w:uiPriority w:val="99"/>
    <w:rsid w:val="008959A2"/>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8959A2"/>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8959A2"/>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8959A2"/>
    <w:rPr>
      <w:rFonts w:ascii="Arial" w:eastAsia="Times New Roman" w:hAnsi="Arial" w:cs="Times New Roman"/>
      <w:b/>
      <w:bCs/>
      <w:sz w:val="32"/>
      <w:szCs w:val="20"/>
      <w:lang w:val="es-EC" w:eastAsia="es-ES"/>
    </w:rPr>
  </w:style>
  <w:style w:type="paragraph" w:styleId="BodyTextIndent">
    <w:name w:val="Body Text Indent"/>
    <w:basedOn w:val="Normal"/>
    <w:link w:val="BodyTextIndentChar"/>
    <w:uiPriority w:val="99"/>
    <w:semiHidden/>
    <w:rsid w:val="008959A2"/>
    <w:pPr>
      <w:spacing w:after="120"/>
      <w:ind w:left="360"/>
    </w:pPr>
  </w:style>
  <w:style w:type="character" w:customStyle="1" w:styleId="BodyTextIndentChar">
    <w:name w:val="Body Text Indent Char"/>
    <w:basedOn w:val="DefaultParagraphFont"/>
    <w:link w:val="BodyTextIndent"/>
    <w:uiPriority w:val="99"/>
    <w:semiHidden/>
    <w:rsid w:val="008959A2"/>
    <w:rPr>
      <w:rFonts w:ascii="Times New Roman" w:eastAsia="SimSun" w:hAnsi="Times New Roman" w:cs="Times New Roman"/>
      <w:sz w:val="20"/>
      <w:szCs w:val="24"/>
      <w:lang w:eastAsia="es-ES"/>
    </w:rPr>
  </w:style>
  <w:style w:type="character" w:customStyle="1" w:styleId="CharChar7">
    <w:name w:val="Char Char7"/>
    <w:uiPriority w:val="99"/>
    <w:rsid w:val="008959A2"/>
    <w:rPr>
      <w:rFonts w:ascii="Times New Roman" w:eastAsia="SimSun" w:hAnsi="Times New Roman"/>
      <w:snapToGrid w:val="0"/>
      <w:sz w:val="24"/>
      <w:lang w:eastAsia="es-ES"/>
    </w:rPr>
  </w:style>
  <w:style w:type="paragraph" w:styleId="BodyText2">
    <w:name w:val="Body Text 2"/>
    <w:basedOn w:val="Normal"/>
    <w:link w:val="BodyText2Char"/>
    <w:uiPriority w:val="99"/>
    <w:semiHidden/>
    <w:rsid w:val="008959A2"/>
    <w:pPr>
      <w:spacing w:after="120" w:line="480" w:lineRule="auto"/>
    </w:pPr>
  </w:style>
  <w:style w:type="character" w:customStyle="1" w:styleId="BodyText2Char">
    <w:name w:val="Body Text 2 Char"/>
    <w:basedOn w:val="DefaultParagraphFont"/>
    <w:link w:val="BodyText2"/>
    <w:uiPriority w:val="99"/>
    <w:semiHidden/>
    <w:rsid w:val="008959A2"/>
    <w:rPr>
      <w:rFonts w:ascii="Times New Roman" w:eastAsia="SimSun" w:hAnsi="Times New Roman" w:cs="Times New Roman"/>
      <w:sz w:val="20"/>
      <w:szCs w:val="24"/>
      <w:lang w:eastAsia="es-ES"/>
    </w:rPr>
  </w:style>
  <w:style w:type="character" w:customStyle="1" w:styleId="CharChar6">
    <w:name w:val="Char Char6"/>
    <w:uiPriority w:val="99"/>
    <w:rsid w:val="008959A2"/>
    <w:rPr>
      <w:rFonts w:ascii="Times New Roman" w:eastAsia="SimSun" w:hAnsi="Times New Roman"/>
      <w:snapToGrid w:val="0"/>
      <w:sz w:val="24"/>
      <w:lang w:eastAsia="es-ES"/>
    </w:rPr>
  </w:style>
  <w:style w:type="paragraph" w:styleId="Footer">
    <w:name w:val="footer"/>
    <w:basedOn w:val="Normal"/>
    <w:link w:val="FooterChar"/>
    <w:uiPriority w:val="99"/>
    <w:rsid w:val="008959A2"/>
    <w:pPr>
      <w:widowControl/>
      <w:tabs>
        <w:tab w:val="center" w:pos="4320"/>
        <w:tab w:val="right" w:pos="8640"/>
      </w:tabs>
    </w:pPr>
    <w:rPr>
      <w:rFonts w:eastAsia="Times New Roman"/>
      <w:sz w:val="24"/>
      <w:lang w:eastAsia="en-US"/>
    </w:rPr>
  </w:style>
  <w:style w:type="character" w:customStyle="1" w:styleId="FooterChar">
    <w:name w:val="Footer Char"/>
    <w:basedOn w:val="DefaultParagraphFont"/>
    <w:link w:val="Footer"/>
    <w:uiPriority w:val="99"/>
    <w:rsid w:val="008959A2"/>
    <w:rPr>
      <w:rFonts w:ascii="Times New Roman" w:eastAsia="Times New Roman" w:hAnsi="Times New Roman" w:cs="Times New Roman"/>
      <w:sz w:val="24"/>
      <w:szCs w:val="24"/>
    </w:rPr>
  </w:style>
  <w:style w:type="character" w:customStyle="1" w:styleId="CharChar5">
    <w:name w:val="Char Char5"/>
    <w:uiPriority w:val="99"/>
    <w:rsid w:val="008959A2"/>
    <w:rPr>
      <w:rFonts w:ascii="Times New Roman" w:hAnsi="Times New Roman"/>
      <w:sz w:val="24"/>
    </w:rPr>
  </w:style>
  <w:style w:type="paragraph" w:customStyle="1" w:styleId="default">
    <w:name w:val="default"/>
    <w:basedOn w:val="Normal"/>
    <w:uiPriority w:val="99"/>
    <w:rsid w:val="008959A2"/>
    <w:pPr>
      <w:widowControl/>
      <w:spacing w:before="100" w:beforeAutospacing="1" w:after="100" w:afterAutospacing="1"/>
    </w:pPr>
    <w:rPr>
      <w:rFonts w:eastAsia="Calibri"/>
      <w:sz w:val="24"/>
      <w:lang w:eastAsia="en-US"/>
    </w:rPr>
  </w:style>
  <w:style w:type="paragraph" w:styleId="BalloonText">
    <w:name w:val="Balloon Text"/>
    <w:basedOn w:val="Normal"/>
    <w:link w:val="BalloonTextChar"/>
    <w:uiPriority w:val="99"/>
    <w:semiHidden/>
    <w:rsid w:val="008959A2"/>
    <w:rPr>
      <w:rFonts w:ascii="Tahoma" w:hAnsi="Tahoma" w:cs="Tahoma"/>
      <w:sz w:val="16"/>
      <w:szCs w:val="16"/>
    </w:rPr>
  </w:style>
  <w:style w:type="character" w:customStyle="1" w:styleId="BalloonTextChar">
    <w:name w:val="Balloon Text Char"/>
    <w:basedOn w:val="DefaultParagraphFont"/>
    <w:link w:val="BalloonText"/>
    <w:uiPriority w:val="99"/>
    <w:semiHidden/>
    <w:rsid w:val="008959A2"/>
    <w:rPr>
      <w:rFonts w:ascii="Tahoma" w:eastAsia="SimSun" w:hAnsi="Tahoma" w:cs="Tahoma"/>
      <w:sz w:val="16"/>
      <w:szCs w:val="16"/>
      <w:lang w:eastAsia="es-ES"/>
    </w:rPr>
  </w:style>
  <w:style w:type="character" w:customStyle="1" w:styleId="CharChar4">
    <w:name w:val="Char Char4"/>
    <w:uiPriority w:val="99"/>
    <w:semiHidden/>
    <w:rsid w:val="008959A2"/>
    <w:rPr>
      <w:rFonts w:ascii="Tahoma" w:eastAsia="SimSun" w:hAnsi="Tahoma"/>
      <w:snapToGrid w:val="0"/>
      <w:sz w:val="16"/>
      <w:lang w:eastAsia="es-ES"/>
    </w:rPr>
  </w:style>
  <w:style w:type="character" w:customStyle="1" w:styleId="CharChar13">
    <w:name w:val="Char Char13"/>
    <w:uiPriority w:val="99"/>
    <w:rsid w:val="008959A2"/>
    <w:rPr>
      <w:rFonts w:ascii="Arial" w:hAnsi="Arial"/>
      <w:i/>
      <w:noProof/>
      <w:snapToGrid w:val="0"/>
      <w:sz w:val="20"/>
      <w:lang w:val="es-GT" w:eastAsia="es-ES"/>
    </w:rPr>
  </w:style>
  <w:style w:type="character" w:customStyle="1" w:styleId="CharChar12">
    <w:name w:val="Char Char12"/>
    <w:uiPriority w:val="99"/>
    <w:rsid w:val="008959A2"/>
    <w:rPr>
      <w:rFonts w:ascii="Arial" w:hAnsi="Arial"/>
      <w:i/>
      <w:noProof/>
      <w:snapToGrid w:val="0"/>
      <w:sz w:val="20"/>
      <w:lang w:val="es-GT" w:eastAsia="es-ES"/>
    </w:rPr>
  </w:style>
  <w:style w:type="character" w:customStyle="1" w:styleId="CharChar11">
    <w:name w:val="Char Char11"/>
    <w:uiPriority w:val="99"/>
    <w:rsid w:val="008959A2"/>
    <w:rPr>
      <w:rFonts w:ascii="Arial" w:eastAsia="SimSun" w:hAnsi="Arial"/>
      <w:b/>
      <w:snapToGrid w:val="0"/>
      <w:sz w:val="26"/>
      <w:lang w:eastAsia="es-ES"/>
    </w:rPr>
  </w:style>
  <w:style w:type="character" w:customStyle="1" w:styleId="CharChar10">
    <w:name w:val="Char Char10"/>
    <w:uiPriority w:val="99"/>
    <w:rsid w:val="008959A2"/>
    <w:rPr>
      <w:rFonts w:ascii="Times New Roman" w:eastAsia="SimSun" w:hAnsi="Times New Roman"/>
      <w:b/>
      <w:snapToGrid w:val="0"/>
      <w:sz w:val="28"/>
      <w:lang w:eastAsia="es-ES"/>
    </w:rPr>
  </w:style>
  <w:style w:type="character" w:customStyle="1" w:styleId="CharChar9">
    <w:name w:val="Char Char9"/>
    <w:uiPriority w:val="99"/>
    <w:rsid w:val="008959A2"/>
    <w:rPr>
      <w:rFonts w:ascii="Arial" w:hAnsi="Arial"/>
      <w:b/>
      <w:sz w:val="20"/>
      <w:lang w:val="es-ES" w:eastAsia="es-ES"/>
    </w:rPr>
  </w:style>
  <w:style w:type="character" w:customStyle="1" w:styleId="CharChar8">
    <w:name w:val="Char Char8"/>
    <w:uiPriority w:val="99"/>
    <w:rsid w:val="008959A2"/>
    <w:rPr>
      <w:rFonts w:ascii="Arial" w:hAnsi="Arial"/>
      <w:b/>
      <w:snapToGrid w:val="0"/>
      <w:sz w:val="20"/>
      <w:lang w:val="es-EC" w:eastAsia="es-ES"/>
    </w:rPr>
  </w:style>
  <w:style w:type="paragraph" w:styleId="BodyTextIndent3">
    <w:name w:val="Body Text Indent 3"/>
    <w:basedOn w:val="Normal"/>
    <w:link w:val="BodyTextIndent3Char"/>
    <w:uiPriority w:val="99"/>
    <w:semiHidden/>
    <w:rsid w:val="008959A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59A2"/>
    <w:rPr>
      <w:rFonts w:ascii="Times New Roman" w:eastAsia="SimSun" w:hAnsi="Times New Roman" w:cs="Times New Roman"/>
      <w:sz w:val="16"/>
      <w:szCs w:val="16"/>
      <w:lang w:eastAsia="es-ES"/>
    </w:rPr>
  </w:style>
  <w:style w:type="character" w:customStyle="1" w:styleId="CharChar3">
    <w:name w:val="Char Char3"/>
    <w:uiPriority w:val="99"/>
    <w:rsid w:val="008959A2"/>
    <w:rPr>
      <w:rFonts w:ascii="Times New Roman" w:eastAsia="SimSun" w:hAnsi="Times New Roman"/>
      <w:snapToGrid w:val="0"/>
      <w:sz w:val="16"/>
      <w:lang w:eastAsia="es-ES"/>
    </w:rPr>
  </w:style>
  <w:style w:type="character" w:styleId="PageNumber">
    <w:name w:val="page number"/>
    <w:basedOn w:val="DefaultParagraphFont"/>
    <w:uiPriority w:val="99"/>
    <w:semiHidden/>
    <w:rsid w:val="008959A2"/>
    <w:rPr>
      <w:rFonts w:cs="Times New Roman"/>
    </w:rPr>
  </w:style>
  <w:style w:type="paragraph" w:styleId="Header">
    <w:name w:val="header"/>
    <w:basedOn w:val="Normal"/>
    <w:link w:val="HeaderChar"/>
    <w:uiPriority w:val="99"/>
    <w:rsid w:val="008959A2"/>
    <w:pPr>
      <w:widowControl/>
      <w:tabs>
        <w:tab w:val="center" w:pos="4320"/>
        <w:tab w:val="right" w:pos="8640"/>
      </w:tabs>
    </w:pPr>
    <w:rPr>
      <w:rFonts w:eastAsia="Times New Roman"/>
      <w:sz w:val="24"/>
      <w:lang w:eastAsia="en-US"/>
    </w:rPr>
  </w:style>
  <w:style w:type="character" w:customStyle="1" w:styleId="HeaderChar">
    <w:name w:val="Header Char"/>
    <w:basedOn w:val="DefaultParagraphFont"/>
    <w:link w:val="Header"/>
    <w:uiPriority w:val="99"/>
    <w:rsid w:val="008959A2"/>
    <w:rPr>
      <w:rFonts w:ascii="Times New Roman" w:eastAsia="Times New Roman" w:hAnsi="Times New Roman" w:cs="Times New Roman"/>
      <w:sz w:val="24"/>
      <w:szCs w:val="24"/>
    </w:rPr>
  </w:style>
  <w:style w:type="character" w:customStyle="1" w:styleId="CharChar2">
    <w:name w:val="Char Char2"/>
    <w:uiPriority w:val="99"/>
    <w:rsid w:val="008959A2"/>
    <w:rPr>
      <w:rFonts w:ascii="Times New Roman" w:hAnsi="Times New Roman"/>
      <w:sz w:val="24"/>
    </w:rPr>
  </w:style>
  <w:style w:type="character" w:styleId="CommentReference">
    <w:name w:val="annotation reference"/>
    <w:basedOn w:val="DefaultParagraphFont"/>
    <w:uiPriority w:val="99"/>
    <w:semiHidden/>
    <w:rsid w:val="008959A2"/>
    <w:rPr>
      <w:rFonts w:cs="Times New Roman"/>
      <w:sz w:val="16"/>
    </w:rPr>
  </w:style>
  <w:style w:type="paragraph" w:styleId="CommentText">
    <w:name w:val="annotation text"/>
    <w:basedOn w:val="Normal"/>
    <w:link w:val="CommentTextChar"/>
    <w:uiPriority w:val="99"/>
    <w:rsid w:val="008959A2"/>
    <w:pPr>
      <w:widowControl/>
    </w:pPr>
    <w:rPr>
      <w:rFonts w:eastAsia="Times New Roman"/>
      <w:szCs w:val="20"/>
      <w:lang w:eastAsia="en-US"/>
    </w:rPr>
  </w:style>
  <w:style w:type="character" w:customStyle="1" w:styleId="CommentTextChar">
    <w:name w:val="Comment Text Char"/>
    <w:basedOn w:val="DefaultParagraphFont"/>
    <w:link w:val="CommentText"/>
    <w:uiPriority w:val="99"/>
    <w:rsid w:val="008959A2"/>
    <w:rPr>
      <w:rFonts w:ascii="Times New Roman" w:eastAsia="Times New Roman" w:hAnsi="Times New Roman" w:cs="Times New Roman"/>
      <w:sz w:val="20"/>
      <w:szCs w:val="20"/>
    </w:rPr>
  </w:style>
  <w:style w:type="character" w:customStyle="1" w:styleId="CharChar1">
    <w:name w:val="Char Char1"/>
    <w:uiPriority w:val="99"/>
    <w:semiHidden/>
    <w:rsid w:val="008959A2"/>
    <w:rPr>
      <w:rFonts w:ascii="Times New Roman" w:hAnsi="Times New Roman"/>
      <w:sz w:val="20"/>
    </w:rPr>
  </w:style>
  <w:style w:type="paragraph" w:styleId="CommentSubject">
    <w:name w:val="annotation subject"/>
    <w:basedOn w:val="CommentText"/>
    <w:next w:val="CommentText"/>
    <w:link w:val="CommentSubjectChar"/>
    <w:uiPriority w:val="99"/>
    <w:rsid w:val="008959A2"/>
    <w:pPr>
      <w:widowControl w:val="0"/>
    </w:pPr>
    <w:rPr>
      <w:rFonts w:eastAsia="SimSun"/>
      <w:b/>
      <w:bCs/>
      <w:lang w:eastAsia="es-ES"/>
    </w:rPr>
  </w:style>
  <w:style w:type="character" w:customStyle="1" w:styleId="CommentSubjectChar">
    <w:name w:val="Comment Subject Char"/>
    <w:basedOn w:val="CommentTextChar"/>
    <w:link w:val="CommentSubject"/>
    <w:uiPriority w:val="99"/>
    <w:rsid w:val="008959A2"/>
    <w:rPr>
      <w:rFonts w:ascii="Times New Roman" w:eastAsia="SimSun" w:hAnsi="Times New Roman" w:cs="Times New Roman"/>
      <w:b/>
      <w:bCs/>
      <w:sz w:val="20"/>
      <w:szCs w:val="20"/>
      <w:lang w:eastAsia="es-ES"/>
    </w:rPr>
  </w:style>
  <w:style w:type="character" w:customStyle="1" w:styleId="CharChar">
    <w:name w:val="Char Char"/>
    <w:uiPriority w:val="99"/>
    <w:semiHidden/>
    <w:rsid w:val="008959A2"/>
    <w:rPr>
      <w:rFonts w:ascii="Times New Roman" w:eastAsia="SimSun" w:hAnsi="Times New Roman"/>
      <w:b/>
      <w:snapToGrid w:val="0"/>
      <w:sz w:val="20"/>
      <w:lang w:eastAsia="es-ES"/>
    </w:rPr>
  </w:style>
  <w:style w:type="character" w:styleId="FootnoteReference">
    <w:name w:val="footnote reference"/>
    <w:basedOn w:val="DefaultParagraphFont"/>
    <w:uiPriority w:val="99"/>
    <w:semiHidden/>
    <w:rsid w:val="008959A2"/>
    <w:rPr>
      <w:rFonts w:cs="Times New Roman"/>
    </w:rPr>
  </w:style>
  <w:style w:type="character" w:customStyle="1" w:styleId="ComentarioAndreaChar">
    <w:name w:val="Comentario Andrea Char"/>
    <w:uiPriority w:val="99"/>
    <w:rsid w:val="008959A2"/>
    <w:rPr>
      <w:rFonts w:eastAsia="SimSun"/>
      <w:snapToGrid w:val="0"/>
      <w:color w:val="FF0000"/>
      <w:sz w:val="24"/>
      <w:lang w:val="es-AR" w:eastAsia="es-ES"/>
    </w:rPr>
  </w:style>
  <w:style w:type="paragraph" w:customStyle="1" w:styleId="ComentarioAndrea">
    <w:name w:val="Comentario Andrea"/>
    <w:basedOn w:val="Normal"/>
    <w:next w:val="Normal"/>
    <w:uiPriority w:val="99"/>
    <w:rsid w:val="008959A2"/>
    <w:rPr>
      <w:rFonts w:ascii="Calibri" w:hAnsi="Calibri"/>
      <w:color w:val="FF0000"/>
      <w:sz w:val="24"/>
      <w:lang w:val="es-AR"/>
    </w:rPr>
  </w:style>
  <w:style w:type="character" w:styleId="Strong">
    <w:name w:val="Strong"/>
    <w:basedOn w:val="DefaultParagraphFont"/>
    <w:uiPriority w:val="99"/>
    <w:qFormat/>
    <w:rsid w:val="008959A2"/>
    <w:rPr>
      <w:rFonts w:cs="Times New Roman"/>
      <w:b/>
    </w:rPr>
  </w:style>
  <w:style w:type="paragraph" w:styleId="NormalWeb">
    <w:name w:val="Normal (Web)"/>
    <w:basedOn w:val="Normal"/>
    <w:uiPriority w:val="99"/>
    <w:semiHidden/>
    <w:rsid w:val="008959A2"/>
    <w:pPr>
      <w:widowControl/>
      <w:spacing w:after="240"/>
    </w:pPr>
    <w:rPr>
      <w:rFonts w:eastAsia="Times New Roman"/>
      <w:sz w:val="24"/>
      <w:lang w:eastAsia="en-US"/>
    </w:rPr>
  </w:style>
  <w:style w:type="paragraph" w:styleId="ListContinue">
    <w:name w:val="List Continue"/>
    <w:basedOn w:val="Normal"/>
    <w:uiPriority w:val="99"/>
    <w:semiHidden/>
    <w:rsid w:val="008959A2"/>
    <w:pPr>
      <w:spacing w:after="120"/>
      <w:ind w:left="283"/>
    </w:pPr>
  </w:style>
  <w:style w:type="paragraph" w:styleId="ListParagraph">
    <w:name w:val="List Paragraph"/>
    <w:basedOn w:val="Normal"/>
    <w:uiPriority w:val="34"/>
    <w:qFormat/>
    <w:rsid w:val="008959A2"/>
    <w:pPr>
      <w:widowControl/>
      <w:ind w:left="720"/>
      <w:contextualSpacing/>
    </w:pPr>
    <w:rPr>
      <w:rFonts w:ascii="Garamond" w:eastAsia="Calibri" w:hAnsi="Garamond"/>
      <w:sz w:val="24"/>
      <w:szCs w:val="22"/>
      <w:lang w:eastAsia="en-US"/>
    </w:rPr>
  </w:style>
  <w:style w:type="paragraph" w:styleId="Revision">
    <w:name w:val="Revision"/>
    <w:hidden/>
    <w:uiPriority w:val="99"/>
    <w:semiHidden/>
    <w:rsid w:val="008959A2"/>
    <w:pPr>
      <w:spacing w:after="0" w:line="240" w:lineRule="auto"/>
    </w:pPr>
    <w:rPr>
      <w:rFonts w:ascii="Times New Roman" w:eastAsia="SimSun" w:hAnsi="Times New Roman" w:cs="Times New Roman"/>
      <w:sz w:val="20"/>
      <w:szCs w:val="24"/>
      <w:lang w:eastAsia="es-ES"/>
    </w:rPr>
  </w:style>
  <w:style w:type="paragraph" w:customStyle="1" w:styleId="Default0">
    <w:name w:val="Default"/>
    <w:uiPriority w:val="99"/>
    <w:rsid w:val="008959A2"/>
    <w:pPr>
      <w:autoSpaceDE w:val="0"/>
      <w:autoSpaceDN w:val="0"/>
      <w:adjustRightInd w:val="0"/>
      <w:spacing w:after="0" w:line="240" w:lineRule="auto"/>
    </w:pPr>
    <w:rPr>
      <w:rFonts w:ascii="LHEOKN+ArialNarrow" w:eastAsia="Times New Roman" w:hAnsi="LHEOKN+ArialNarrow" w:cs="LHEOKN+ArialNarrow"/>
      <w:color w:val="000000"/>
      <w:sz w:val="24"/>
      <w:szCs w:val="24"/>
    </w:rPr>
  </w:style>
  <w:style w:type="paragraph" w:styleId="Caption">
    <w:name w:val="caption"/>
    <w:basedOn w:val="Normal"/>
    <w:next w:val="Normal"/>
    <w:uiPriority w:val="99"/>
    <w:qFormat/>
    <w:rsid w:val="008959A2"/>
    <w:rPr>
      <w:b/>
      <w:bCs/>
      <w:szCs w:val="20"/>
    </w:rPr>
  </w:style>
  <w:style w:type="paragraph" w:styleId="PlainText">
    <w:name w:val="Plain Text"/>
    <w:basedOn w:val="Normal"/>
    <w:link w:val="PlainTextChar"/>
    <w:rsid w:val="008959A2"/>
    <w:pPr>
      <w:widowControl/>
    </w:pPr>
    <w:rPr>
      <w:rFonts w:ascii="Consolas" w:eastAsia="Calibri" w:hAnsi="Consolas"/>
      <w:sz w:val="21"/>
      <w:szCs w:val="21"/>
      <w:lang w:eastAsia="en-US"/>
    </w:rPr>
  </w:style>
  <w:style w:type="character" w:customStyle="1" w:styleId="PlainTextChar">
    <w:name w:val="Plain Text Char"/>
    <w:basedOn w:val="DefaultParagraphFont"/>
    <w:link w:val="PlainText"/>
    <w:rsid w:val="008959A2"/>
    <w:rPr>
      <w:rFonts w:ascii="Consolas" w:eastAsia="Calibri" w:hAnsi="Consolas" w:cs="Times New Roman"/>
      <w:sz w:val="21"/>
      <w:szCs w:val="21"/>
    </w:rPr>
  </w:style>
  <w:style w:type="paragraph" w:customStyle="1" w:styleId="msolistparagraph0">
    <w:name w:val="msolistparagraph"/>
    <w:basedOn w:val="Normal"/>
    <w:uiPriority w:val="99"/>
    <w:rsid w:val="008959A2"/>
    <w:pPr>
      <w:widowControl/>
      <w:ind w:left="720"/>
    </w:pPr>
    <w:rPr>
      <w:rFonts w:eastAsia="Times New Roman"/>
      <w:sz w:val="24"/>
      <w:lang w:eastAsia="en-US"/>
    </w:rPr>
  </w:style>
  <w:style w:type="character" w:customStyle="1" w:styleId="apple-style-span">
    <w:name w:val="apple-style-span"/>
    <w:uiPriority w:val="99"/>
    <w:rsid w:val="008959A2"/>
  </w:style>
  <w:style w:type="table" w:styleId="TableGrid">
    <w:name w:val="Table Grid"/>
    <w:basedOn w:val="TableNormal"/>
    <w:uiPriority w:val="59"/>
    <w:rsid w:val="008959A2"/>
    <w:pPr>
      <w:spacing w:after="0" w:line="240" w:lineRule="auto"/>
    </w:pPr>
    <w:rPr>
      <w:rFonts w:ascii="Calibri" w:eastAsia="Calibri" w:hAnsi="Calibri"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8959A2"/>
    <w:pPr>
      <w:widowControl w:val="0"/>
      <w:spacing w:after="0" w:line="240" w:lineRule="auto"/>
    </w:pPr>
    <w:rPr>
      <w:rFonts w:ascii="Times New Roman" w:eastAsia="SimSun" w:hAnsi="Times New Roman" w:cs="Times New Roman"/>
      <w:sz w:val="20"/>
      <w:szCs w:val="24"/>
      <w:lang w:eastAsia="es-ES"/>
    </w:rPr>
  </w:style>
  <w:style w:type="character" w:customStyle="1" w:styleId="rwrro">
    <w:name w:val="rwrro"/>
    <w:basedOn w:val="DefaultParagraphFont"/>
    <w:rsid w:val="00D52C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9A2"/>
    <w:pPr>
      <w:widowControl w:val="0"/>
      <w:spacing w:after="0" w:line="240" w:lineRule="auto"/>
    </w:pPr>
    <w:rPr>
      <w:rFonts w:ascii="Times New Roman" w:eastAsia="SimSun" w:hAnsi="Times New Roman" w:cs="Times New Roman"/>
      <w:sz w:val="20"/>
      <w:szCs w:val="24"/>
      <w:lang w:eastAsia="es-ES"/>
    </w:rPr>
  </w:style>
  <w:style w:type="paragraph" w:styleId="Heading1">
    <w:name w:val="heading 1"/>
    <w:basedOn w:val="Normal"/>
    <w:next w:val="Normal"/>
    <w:link w:val="Heading1Char"/>
    <w:uiPriority w:val="99"/>
    <w:qFormat/>
    <w:rsid w:val="008959A2"/>
    <w:pPr>
      <w:keepNext/>
      <w:keepLines/>
      <w:spacing w:before="120" w:after="120"/>
      <w:jc w:val="center"/>
      <w:outlineLvl w:val="0"/>
    </w:pPr>
    <w:rPr>
      <w:rFonts w:eastAsia="Times New Roman"/>
      <w:b/>
      <w:bCs/>
      <w:sz w:val="28"/>
      <w:szCs w:val="28"/>
    </w:rPr>
  </w:style>
  <w:style w:type="paragraph" w:styleId="Heading2">
    <w:name w:val="heading 2"/>
    <w:basedOn w:val="Normal"/>
    <w:next w:val="Normal"/>
    <w:link w:val="Heading2Char"/>
    <w:uiPriority w:val="99"/>
    <w:qFormat/>
    <w:rsid w:val="008959A2"/>
    <w:pPr>
      <w:keepNext/>
      <w:widowControl/>
      <w:ind w:left="720"/>
      <w:outlineLvl w:val="1"/>
    </w:pPr>
    <w:rPr>
      <w:rFonts w:ascii="Arial" w:eastAsia="Times New Roman" w:hAnsi="Arial"/>
      <w:i/>
      <w:noProof/>
      <w:szCs w:val="20"/>
      <w:lang w:val="es-GT"/>
    </w:rPr>
  </w:style>
  <w:style w:type="paragraph" w:styleId="Heading3">
    <w:name w:val="heading 3"/>
    <w:basedOn w:val="Normal"/>
    <w:next w:val="Normal"/>
    <w:link w:val="Heading3Char"/>
    <w:uiPriority w:val="99"/>
    <w:qFormat/>
    <w:rsid w:val="008959A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959A2"/>
    <w:pPr>
      <w:keepNext/>
      <w:spacing w:before="240" w:after="60"/>
      <w:outlineLvl w:val="3"/>
    </w:pPr>
    <w:rPr>
      <w:b/>
      <w:bCs/>
      <w:sz w:val="28"/>
      <w:szCs w:val="28"/>
    </w:rPr>
  </w:style>
  <w:style w:type="paragraph" w:styleId="Heading5">
    <w:name w:val="heading 5"/>
    <w:basedOn w:val="Normal"/>
    <w:next w:val="Normal"/>
    <w:link w:val="Heading5Char"/>
    <w:uiPriority w:val="99"/>
    <w:qFormat/>
    <w:rsid w:val="008959A2"/>
    <w:pPr>
      <w:keepNext/>
      <w:widowControl/>
      <w:jc w:val="right"/>
      <w:outlineLvl w:val="4"/>
    </w:pPr>
    <w:rPr>
      <w:rFonts w:ascii="Arial" w:eastAsia="Times New Roman" w:hAnsi="Arial"/>
      <w:b/>
      <w:sz w:val="40"/>
      <w:szCs w:val="20"/>
      <w:lang w:val="es-ES"/>
    </w:rPr>
  </w:style>
  <w:style w:type="paragraph" w:styleId="Heading8">
    <w:name w:val="heading 8"/>
    <w:basedOn w:val="Normal"/>
    <w:next w:val="Normal"/>
    <w:link w:val="Heading8Char"/>
    <w:uiPriority w:val="99"/>
    <w:qFormat/>
    <w:rsid w:val="008959A2"/>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59A2"/>
    <w:rPr>
      <w:rFonts w:ascii="Times New Roman" w:eastAsia="Times New Roman" w:hAnsi="Times New Roman" w:cs="Times New Roman"/>
      <w:b/>
      <w:bCs/>
      <w:sz w:val="28"/>
      <w:szCs w:val="28"/>
      <w:lang w:eastAsia="es-ES"/>
    </w:rPr>
  </w:style>
  <w:style w:type="character" w:customStyle="1" w:styleId="Heading2Char">
    <w:name w:val="Heading 2 Char"/>
    <w:basedOn w:val="DefaultParagraphFont"/>
    <w:link w:val="Heading2"/>
    <w:uiPriority w:val="99"/>
    <w:rsid w:val="008959A2"/>
    <w:rPr>
      <w:rFonts w:ascii="Arial" w:eastAsia="Times New Roman" w:hAnsi="Arial" w:cs="Times New Roman"/>
      <w:i/>
      <w:noProof/>
      <w:sz w:val="20"/>
      <w:szCs w:val="20"/>
      <w:lang w:val="es-GT" w:eastAsia="es-ES"/>
    </w:rPr>
  </w:style>
  <w:style w:type="character" w:customStyle="1" w:styleId="Heading3Char">
    <w:name w:val="Heading 3 Char"/>
    <w:basedOn w:val="DefaultParagraphFont"/>
    <w:link w:val="Heading3"/>
    <w:uiPriority w:val="99"/>
    <w:rsid w:val="008959A2"/>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8959A2"/>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8959A2"/>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8959A2"/>
    <w:rPr>
      <w:rFonts w:ascii="Arial" w:eastAsia="Times New Roman" w:hAnsi="Arial" w:cs="Times New Roman"/>
      <w:b/>
      <w:bCs/>
      <w:sz w:val="32"/>
      <w:szCs w:val="20"/>
      <w:lang w:val="es-EC" w:eastAsia="es-ES"/>
    </w:rPr>
  </w:style>
  <w:style w:type="paragraph" w:styleId="BodyTextIndent">
    <w:name w:val="Body Text Indent"/>
    <w:basedOn w:val="Normal"/>
    <w:link w:val="BodyTextIndentChar"/>
    <w:uiPriority w:val="99"/>
    <w:semiHidden/>
    <w:rsid w:val="008959A2"/>
    <w:pPr>
      <w:spacing w:after="120"/>
      <w:ind w:left="360"/>
    </w:pPr>
  </w:style>
  <w:style w:type="character" w:customStyle="1" w:styleId="BodyTextIndentChar">
    <w:name w:val="Body Text Indent Char"/>
    <w:basedOn w:val="DefaultParagraphFont"/>
    <w:link w:val="BodyTextIndent"/>
    <w:uiPriority w:val="99"/>
    <w:semiHidden/>
    <w:rsid w:val="008959A2"/>
    <w:rPr>
      <w:rFonts w:ascii="Times New Roman" w:eastAsia="SimSun" w:hAnsi="Times New Roman" w:cs="Times New Roman"/>
      <w:sz w:val="20"/>
      <w:szCs w:val="24"/>
      <w:lang w:eastAsia="es-ES"/>
    </w:rPr>
  </w:style>
  <w:style w:type="character" w:customStyle="1" w:styleId="CharChar7">
    <w:name w:val="Char Char7"/>
    <w:uiPriority w:val="99"/>
    <w:rsid w:val="008959A2"/>
    <w:rPr>
      <w:rFonts w:ascii="Times New Roman" w:eastAsia="SimSun" w:hAnsi="Times New Roman"/>
      <w:snapToGrid w:val="0"/>
      <w:sz w:val="24"/>
      <w:lang w:eastAsia="es-ES"/>
    </w:rPr>
  </w:style>
  <w:style w:type="paragraph" w:styleId="BodyText2">
    <w:name w:val="Body Text 2"/>
    <w:basedOn w:val="Normal"/>
    <w:link w:val="BodyText2Char"/>
    <w:uiPriority w:val="99"/>
    <w:semiHidden/>
    <w:rsid w:val="008959A2"/>
    <w:pPr>
      <w:spacing w:after="120" w:line="480" w:lineRule="auto"/>
    </w:pPr>
  </w:style>
  <w:style w:type="character" w:customStyle="1" w:styleId="BodyText2Char">
    <w:name w:val="Body Text 2 Char"/>
    <w:basedOn w:val="DefaultParagraphFont"/>
    <w:link w:val="BodyText2"/>
    <w:uiPriority w:val="99"/>
    <w:semiHidden/>
    <w:rsid w:val="008959A2"/>
    <w:rPr>
      <w:rFonts w:ascii="Times New Roman" w:eastAsia="SimSun" w:hAnsi="Times New Roman" w:cs="Times New Roman"/>
      <w:sz w:val="20"/>
      <w:szCs w:val="24"/>
      <w:lang w:eastAsia="es-ES"/>
    </w:rPr>
  </w:style>
  <w:style w:type="character" w:customStyle="1" w:styleId="CharChar6">
    <w:name w:val="Char Char6"/>
    <w:uiPriority w:val="99"/>
    <w:rsid w:val="008959A2"/>
    <w:rPr>
      <w:rFonts w:ascii="Times New Roman" w:eastAsia="SimSun" w:hAnsi="Times New Roman"/>
      <w:snapToGrid w:val="0"/>
      <w:sz w:val="24"/>
      <w:lang w:eastAsia="es-ES"/>
    </w:rPr>
  </w:style>
  <w:style w:type="paragraph" w:styleId="Footer">
    <w:name w:val="footer"/>
    <w:basedOn w:val="Normal"/>
    <w:link w:val="FooterChar"/>
    <w:uiPriority w:val="99"/>
    <w:rsid w:val="008959A2"/>
    <w:pPr>
      <w:widowControl/>
      <w:tabs>
        <w:tab w:val="center" w:pos="4320"/>
        <w:tab w:val="right" w:pos="8640"/>
      </w:tabs>
    </w:pPr>
    <w:rPr>
      <w:rFonts w:eastAsia="Times New Roman"/>
      <w:sz w:val="24"/>
      <w:lang w:eastAsia="en-US"/>
    </w:rPr>
  </w:style>
  <w:style w:type="character" w:customStyle="1" w:styleId="FooterChar">
    <w:name w:val="Footer Char"/>
    <w:basedOn w:val="DefaultParagraphFont"/>
    <w:link w:val="Footer"/>
    <w:uiPriority w:val="99"/>
    <w:rsid w:val="008959A2"/>
    <w:rPr>
      <w:rFonts w:ascii="Times New Roman" w:eastAsia="Times New Roman" w:hAnsi="Times New Roman" w:cs="Times New Roman"/>
      <w:sz w:val="24"/>
      <w:szCs w:val="24"/>
    </w:rPr>
  </w:style>
  <w:style w:type="character" w:customStyle="1" w:styleId="CharChar5">
    <w:name w:val="Char Char5"/>
    <w:uiPriority w:val="99"/>
    <w:rsid w:val="008959A2"/>
    <w:rPr>
      <w:rFonts w:ascii="Times New Roman" w:hAnsi="Times New Roman"/>
      <w:sz w:val="24"/>
    </w:rPr>
  </w:style>
  <w:style w:type="paragraph" w:customStyle="1" w:styleId="default">
    <w:name w:val="default"/>
    <w:basedOn w:val="Normal"/>
    <w:uiPriority w:val="99"/>
    <w:rsid w:val="008959A2"/>
    <w:pPr>
      <w:widowControl/>
      <w:spacing w:before="100" w:beforeAutospacing="1" w:after="100" w:afterAutospacing="1"/>
    </w:pPr>
    <w:rPr>
      <w:rFonts w:eastAsia="Calibri"/>
      <w:sz w:val="24"/>
      <w:lang w:eastAsia="en-US"/>
    </w:rPr>
  </w:style>
  <w:style w:type="paragraph" w:styleId="BalloonText">
    <w:name w:val="Balloon Text"/>
    <w:basedOn w:val="Normal"/>
    <w:link w:val="BalloonTextChar"/>
    <w:uiPriority w:val="99"/>
    <w:semiHidden/>
    <w:rsid w:val="008959A2"/>
    <w:rPr>
      <w:rFonts w:ascii="Tahoma" w:hAnsi="Tahoma" w:cs="Tahoma"/>
      <w:sz w:val="16"/>
      <w:szCs w:val="16"/>
    </w:rPr>
  </w:style>
  <w:style w:type="character" w:customStyle="1" w:styleId="BalloonTextChar">
    <w:name w:val="Balloon Text Char"/>
    <w:basedOn w:val="DefaultParagraphFont"/>
    <w:link w:val="BalloonText"/>
    <w:uiPriority w:val="99"/>
    <w:semiHidden/>
    <w:rsid w:val="008959A2"/>
    <w:rPr>
      <w:rFonts w:ascii="Tahoma" w:eastAsia="SimSun" w:hAnsi="Tahoma" w:cs="Tahoma"/>
      <w:sz w:val="16"/>
      <w:szCs w:val="16"/>
      <w:lang w:eastAsia="es-ES"/>
    </w:rPr>
  </w:style>
  <w:style w:type="character" w:customStyle="1" w:styleId="CharChar4">
    <w:name w:val="Char Char4"/>
    <w:uiPriority w:val="99"/>
    <w:semiHidden/>
    <w:rsid w:val="008959A2"/>
    <w:rPr>
      <w:rFonts w:ascii="Tahoma" w:eastAsia="SimSun" w:hAnsi="Tahoma"/>
      <w:snapToGrid w:val="0"/>
      <w:sz w:val="16"/>
      <w:lang w:eastAsia="es-ES"/>
    </w:rPr>
  </w:style>
  <w:style w:type="character" w:customStyle="1" w:styleId="CharChar13">
    <w:name w:val="Char Char13"/>
    <w:uiPriority w:val="99"/>
    <w:rsid w:val="008959A2"/>
    <w:rPr>
      <w:rFonts w:ascii="Arial" w:hAnsi="Arial"/>
      <w:i/>
      <w:noProof/>
      <w:snapToGrid w:val="0"/>
      <w:sz w:val="20"/>
      <w:lang w:val="es-GT" w:eastAsia="es-ES"/>
    </w:rPr>
  </w:style>
  <w:style w:type="character" w:customStyle="1" w:styleId="CharChar12">
    <w:name w:val="Char Char12"/>
    <w:uiPriority w:val="99"/>
    <w:rsid w:val="008959A2"/>
    <w:rPr>
      <w:rFonts w:ascii="Arial" w:hAnsi="Arial"/>
      <w:i/>
      <w:noProof/>
      <w:snapToGrid w:val="0"/>
      <w:sz w:val="20"/>
      <w:lang w:val="es-GT" w:eastAsia="es-ES"/>
    </w:rPr>
  </w:style>
  <w:style w:type="character" w:customStyle="1" w:styleId="CharChar11">
    <w:name w:val="Char Char11"/>
    <w:uiPriority w:val="99"/>
    <w:rsid w:val="008959A2"/>
    <w:rPr>
      <w:rFonts w:ascii="Arial" w:eastAsia="SimSun" w:hAnsi="Arial"/>
      <w:b/>
      <w:snapToGrid w:val="0"/>
      <w:sz w:val="26"/>
      <w:lang w:eastAsia="es-ES"/>
    </w:rPr>
  </w:style>
  <w:style w:type="character" w:customStyle="1" w:styleId="CharChar10">
    <w:name w:val="Char Char10"/>
    <w:uiPriority w:val="99"/>
    <w:rsid w:val="008959A2"/>
    <w:rPr>
      <w:rFonts w:ascii="Times New Roman" w:eastAsia="SimSun" w:hAnsi="Times New Roman"/>
      <w:b/>
      <w:snapToGrid w:val="0"/>
      <w:sz w:val="28"/>
      <w:lang w:eastAsia="es-ES"/>
    </w:rPr>
  </w:style>
  <w:style w:type="character" w:customStyle="1" w:styleId="CharChar9">
    <w:name w:val="Char Char9"/>
    <w:uiPriority w:val="99"/>
    <w:rsid w:val="008959A2"/>
    <w:rPr>
      <w:rFonts w:ascii="Arial" w:hAnsi="Arial"/>
      <w:b/>
      <w:sz w:val="20"/>
      <w:lang w:val="es-ES" w:eastAsia="es-ES"/>
    </w:rPr>
  </w:style>
  <w:style w:type="character" w:customStyle="1" w:styleId="CharChar8">
    <w:name w:val="Char Char8"/>
    <w:uiPriority w:val="99"/>
    <w:rsid w:val="008959A2"/>
    <w:rPr>
      <w:rFonts w:ascii="Arial" w:hAnsi="Arial"/>
      <w:b/>
      <w:snapToGrid w:val="0"/>
      <w:sz w:val="20"/>
      <w:lang w:val="es-EC" w:eastAsia="es-ES"/>
    </w:rPr>
  </w:style>
  <w:style w:type="paragraph" w:styleId="BodyTextIndent3">
    <w:name w:val="Body Text Indent 3"/>
    <w:basedOn w:val="Normal"/>
    <w:link w:val="BodyTextIndent3Char"/>
    <w:uiPriority w:val="99"/>
    <w:semiHidden/>
    <w:rsid w:val="008959A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59A2"/>
    <w:rPr>
      <w:rFonts w:ascii="Times New Roman" w:eastAsia="SimSun" w:hAnsi="Times New Roman" w:cs="Times New Roman"/>
      <w:sz w:val="16"/>
      <w:szCs w:val="16"/>
      <w:lang w:eastAsia="es-ES"/>
    </w:rPr>
  </w:style>
  <w:style w:type="character" w:customStyle="1" w:styleId="CharChar3">
    <w:name w:val="Char Char3"/>
    <w:uiPriority w:val="99"/>
    <w:rsid w:val="008959A2"/>
    <w:rPr>
      <w:rFonts w:ascii="Times New Roman" w:eastAsia="SimSun" w:hAnsi="Times New Roman"/>
      <w:snapToGrid w:val="0"/>
      <w:sz w:val="16"/>
      <w:lang w:eastAsia="es-ES"/>
    </w:rPr>
  </w:style>
  <w:style w:type="character" w:styleId="PageNumber">
    <w:name w:val="page number"/>
    <w:basedOn w:val="DefaultParagraphFont"/>
    <w:uiPriority w:val="99"/>
    <w:semiHidden/>
    <w:rsid w:val="008959A2"/>
    <w:rPr>
      <w:rFonts w:cs="Times New Roman"/>
    </w:rPr>
  </w:style>
  <w:style w:type="paragraph" w:styleId="Header">
    <w:name w:val="header"/>
    <w:basedOn w:val="Normal"/>
    <w:link w:val="HeaderChar"/>
    <w:uiPriority w:val="99"/>
    <w:rsid w:val="008959A2"/>
    <w:pPr>
      <w:widowControl/>
      <w:tabs>
        <w:tab w:val="center" w:pos="4320"/>
        <w:tab w:val="right" w:pos="8640"/>
      </w:tabs>
    </w:pPr>
    <w:rPr>
      <w:rFonts w:eastAsia="Times New Roman"/>
      <w:sz w:val="24"/>
      <w:lang w:eastAsia="en-US"/>
    </w:rPr>
  </w:style>
  <w:style w:type="character" w:customStyle="1" w:styleId="HeaderChar">
    <w:name w:val="Header Char"/>
    <w:basedOn w:val="DefaultParagraphFont"/>
    <w:link w:val="Header"/>
    <w:uiPriority w:val="99"/>
    <w:rsid w:val="008959A2"/>
    <w:rPr>
      <w:rFonts w:ascii="Times New Roman" w:eastAsia="Times New Roman" w:hAnsi="Times New Roman" w:cs="Times New Roman"/>
      <w:sz w:val="24"/>
      <w:szCs w:val="24"/>
    </w:rPr>
  </w:style>
  <w:style w:type="character" w:customStyle="1" w:styleId="CharChar2">
    <w:name w:val="Char Char2"/>
    <w:uiPriority w:val="99"/>
    <w:rsid w:val="008959A2"/>
    <w:rPr>
      <w:rFonts w:ascii="Times New Roman" w:hAnsi="Times New Roman"/>
      <w:sz w:val="24"/>
    </w:rPr>
  </w:style>
  <w:style w:type="character" w:styleId="CommentReference">
    <w:name w:val="annotation reference"/>
    <w:basedOn w:val="DefaultParagraphFont"/>
    <w:uiPriority w:val="99"/>
    <w:semiHidden/>
    <w:rsid w:val="008959A2"/>
    <w:rPr>
      <w:rFonts w:cs="Times New Roman"/>
      <w:sz w:val="16"/>
    </w:rPr>
  </w:style>
  <w:style w:type="paragraph" w:styleId="CommentText">
    <w:name w:val="annotation text"/>
    <w:basedOn w:val="Normal"/>
    <w:link w:val="CommentTextChar"/>
    <w:uiPriority w:val="99"/>
    <w:rsid w:val="008959A2"/>
    <w:pPr>
      <w:widowControl/>
    </w:pPr>
    <w:rPr>
      <w:rFonts w:eastAsia="Times New Roman"/>
      <w:szCs w:val="20"/>
      <w:lang w:eastAsia="en-US"/>
    </w:rPr>
  </w:style>
  <w:style w:type="character" w:customStyle="1" w:styleId="CommentTextChar">
    <w:name w:val="Comment Text Char"/>
    <w:basedOn w:val="DefaultParagraphFont"/>
    <w:link w:val="CommentText"/>
    <w:uiPriority w:val="99"/>
    <w:rsid w:val="008959A2"/>
    <w:rPr>
      <w:rFonts w:ascii="Times New Roman" w:eastAsia="Times New Roman" w:hAnsi="Times New Roman" w:cs="Times New Roman"/>
      <w:sz w:val="20"/>
      <w:szCs w:val="20"/>
    </w:rPr>
  </w:style>
  <w:style w:type="character" w:customStyle="1" w:styleId="CharChar1">
    <w:name w:val="Char Char1"/>
    <w:uiPriority w:val="99"/>
    <w:semiHidden/>
    <w:rsid w:val="008959A2"/>
    <w:rPr>
      <w:rFonts w:ascii="Times New Roman" w:hAnsi="Times New Roman"/>
      <w:sz w:val="20"/>
    </w:rPr>
  </w:style>
  <w:style w:type="paragraph" w:styleId="CommentSubject">
    <w:name w:val="annotation subject"/>
    <w:basedOn w:val="CommentText"/>
    <w:next w:val="CommentText"/>
    <w:link w:val="CommentSubjectChar"/>
    <w:uiPriority w:val="99"/>
    <w:rsid w:val="008959A2"/>
    <w:pPr>
      <w:widowControl w:val="0"/>
    </w:pPr>
    <w:rPr>
      <w:rFonts w:eastAsia="SimSun"/>
      <w:b/>
      <w:bCs/>
      <w:lang w:eastAsia="es-ES"/>
    </w:rPr>
  </w:style>
  <w:style w:type="character" w:customStyle="1" w:styleId="CommentSubjectChar">
    <w:name w:val="Comment Subject Char"/>
    <w:basedOn w:val="CommentTextChar"/>
    <w:link w:val="CommentSubject"/>
    <w:uiPriority w:val="99"/>
    <w:rsid w:val="008959A2"/>
    <w:rPr>
      <w:rFonts w:ascii="Times New Roman" w:eastAsia="SimSun" w:hAnsi="Times New Roman" w:cs="Times New Roman"/>
      <w:b/>
      <w:bCs/>
      <w:sz w:val="20"/>
      <w:szCs w:val="20"/>
      <w:lang w:eastAsia="es-ES"/>
    </w:rPr>
  </w:style>
  <w:style w:type="character" w:customStyle="1" w:styleId="CharChar">
    <w:name w:val="Char Char"/>
    <w:uiPriority w:val="99"/>
    <w:semiHidden/>
    <w:rsid w:val="008959A2"/>
    <w:rPr>
      <w:rFonts w:ascii="Times New Roman" w:eastAsia="SimSun" w:hAnsi="Times New Roman"/>
      <w:b/>
      <w:snapToGrid w:val="0"/>
      <w:sz w:val="20"/>
      <w:lang w:eastAsia="es-ES"/>
    </w:rPr>
  </w:style>
  <w:style w:type="character" w:styleId="FootnoteReference">
    <w:name w:val="footnote reference"/>
    <w:basedOn w:val="DefaultParagraphFont"/>
    <w:uiPriority w:val="99"/>
    <w:semiHidden/>
    <w:rsid w:val="008959A2"/>
    <w:rPr>
      <w:rFonts w:cs="Times New Roman"/>
    </w:rPr>
  </w:style>
  <w:style w:type="character" w:customStyle="1" w:styleId="ComentarioAndreaChar">
    <w:name w:val="Comentario Andrea Char"/>
    <w:uiPriority w:val="99"/>
    <w:rsid w:val="008959A2"/>
    <w:rPr>
      <w:rFonts w:eastAsia="SimSun"/>
      <w:snapToGrid w:val="0"/>
      <w:color w:val="FF0000"/>
      <w:sz w:val="24"/>
      <w:lang w:val="es-AR" w:eastAsia="es-ES"/>
    </w:rPr>
  </w:style>
  <w:style w:type="paragraph" w:customStyle="1" w:styleId="ComentarioAndrea">
    <w:name w:val="Comentario Andrea"/>
    <w:basedOn w:val="Normal"/>
    <w:next w:val="Normal"/>
    <w:uiPriority w:val="99"/>
    <w:rsid w:val="008959A2"/>
    <w:rPr>
      <w:rFonts w:ascii="Calibri" w:hAnsi="Calibri"/>
      <w:color w:val="FF0000"/>
      <w:sz w:val="24"/>
      <w:lang w:val="es-AR"/>
    </w:rPr>
  </w:style>
  <w:style w:type="character" w:styleId="Strong">
    <w:name w:val="Strong"/>
    <w:basedOn w:val="DefaultParagraphFont"/>
    <w:uiPriority w:val="99"/>
    <w:qFormat/>
    <w:rsid w:val="008959A2"/>
    <w:rPr>
      <w:rFonts w:cs="Times New Roman"/>
      <w:b/>
    </w:rPr>
  </w:style>
  <w:style w:type="paragraph" w:styleId="NormalWeb">
    <w:name w:val="Normal (Web)"/>
    <w:basedOn w:val="Normal"/>
    <w:uiPriority w:val="99"/>
    <w:semiHidden/>
    <w:rsid w:val="008959A2"/>
    <w:pPr>
      <w:widowControl/>
      <w:spacing w:after="240"/>
    </w:pPr>
    <w:rPr>
      <w:rFonts w:eastAsia="Times New Roman"/>
      <w:sz w:val="24"/>
      <w:lang w:eastAsia="en-US"/>
    </w:rPr>
  </w:style>
  <w:style w:type="paragraph" w:styleId="ListContinue">
    <w:name w:val="List Continue"/>
    <w:basedOn w:val="Normal"/>
    <w:uiPriority w:val="99"/>
    <w:semiHidden/>
    <w:rsid w:val="008959A2"/>
    <w:pPr>
      <w:spacing w:after="120"/>
      <w:ind w:left="283"/>
    </w:pPr>
  </w:style>
  <w:style w:type="paragraph" w:styleId="ListParagraph">
    <w:name w:val="List Paragraph"/>
    <w:basedOn w:val="Normal"/>
    <w:uiPriority w:val="34"/>
    <w:qFormat/>
    <w:rsid w:val="008959A2"/>
    <w:pPr>
      <w:widowControl/>
      <w:ind w:left="720"/>
      <w:contextualSpacing/>
    </w:pPr>
    <w:rPr>
      <w:rFonts w:ascii="Garamond" w:eastAsia="Calibri" w:hAnsi="Garamond"/>
      <w:sz w:val="24"/>
      <w:szCs w:val="22"/>
      <w:lang w:eastAsia="en-US"/>
    </w:rPr>
  </w:style>
  <w:style w:type="paragraph" w:styleId="Revision">
    <w:name w:val="Revision"/>
    <w:hidden/>
    <w:uiPriority w:val="99"/>
    <w:semiHidden/>
    <w:rsid w:val="008959A2"/>
    <w:pPr>
      <w:spacing w:after="0" w:line="240" w:lineRule="auto"/>
    </w:pPr>
    <w:rPr>
      <w:rFonts w:ascii="Times New Roman" w:eastAsia="SimSun" w:hAnsi="Times New Roman" w:cs="Times New Roman"/>
      <w:sz w:val="20"/>
      <w:szCs w:val="24"/>
      <w:lang w:eastAsia="es-ES"/>
    </w:rPr>
  </w:style>
  <w:style w:type="paragraph" w:customStyle="1" w:styleId="Default0">
    <w:name w:val="Default"/>
    <w:uiPriority w:val="99"/>
    <w:rsid w:val="008959A2"/>
    <w:pPr>
      <w:autoSpaceDE w:val="0"/>
      <w:autoSpaceDN w:val="0"/>
      <w:adjustRightInd w:val="0"/>
      <w:spacing w:after="0" w:line="240" w:lineRule="auto"/>
    </w:pPr>
    <w:rPr>
      <w:rFonts w:ascii="LHEOKN+ArialNarrow" w:eastAsia="Times New Roman" w:hAnsi="LHEOKN+ArialNarrow" w:cs="LHEOKN+ArialNarrow"/>
      <w:color w:val="000000"/>
      <w:sz w:val="24"/>
      <w:szCs w:val="24"/>
    </w:rPr>
  </w:style>
  <w:style w:type="paragraph" w:styleId="Caption">
    <w:name w:val="caption"/>
    <w:basedOn w:val="Normal"/>
    <w:next w:val="Normal"/>
    <w:uiPriority w:val="99"/>
    <w:qFormat/>
    <w:rsid w:val="008959A2"/>
    <w:rPr>
      <w:b/>
      <w:bCs/>
      <w:szCs w:val="20"/>
    </w:rPr>
  </w:style>
  <w:style w:type="paragraph" w:styleId="PlainText">
    <w:name w:val="Plain Text"/>
    <w:basedOn w:val="Normal"/>
    <w:link w:val="PlainTextChar"/>
    <w:rsid w:val="008959A2"/>
    <w:pPr>
      <w:widowControl/>
    </w:pPr>
    <w:rPr>
      <w:rFonts w:ascii="Consolas" w:eastAsia="Calibri" w:hAnsi="Consolas"/>
      <w:sz w:val="21"/>
      <w:szCs w:val="21"/>
      <w:lang w:eastAsia="en-US"/>
    </w:rPr>
  </w:style>
  <w:style w:type="character" w:customStyle="1" w:styleId="PlainTextChar">
    <w:name w:val="Plain Text Char"/>
    <w:basedOn w:val="DefaultParagraphFont"/>
    <w:link w:val="PlainText"/>
    <w:rsid w:val="008959A2"/>
    <w:rPr>
      <w:rFonts w:ascii="Consolas" w:eastAsia="Calibri" w:hAnsi="Consolas" w:cs="Times New Roman"/>
      <w:sz w:val="21"/>
      <w:szCs w:val="21"/>
    </w:rPr>
  </w:style>
  <w:style w:type="paragraph" w:customStyle="1" w:styleId="msolistparagraph0">
    <w:name w:val="msolistparagraph"/>
    <w:basedOn w:val="Normal"/>
    <w:uiPriority w:val="99"/>
    <w:rsid w:val="008959A2"/>
    <w:pPr>
      <w:widowControl/>
      <w:ind w:left="720"/>
    </w:pPr>
    <w:rPr>
      <w:rFonts w:eastAsia="Times New Roman"/>
      <w:sz w:val="24"/>
      <w:lang w:eastAsia="en-US"/>
    </w:rPr>
  </w:style>
  <w:style w:type="character" w:customStyle="1" w:styleId="apple-style-span">
    <w:name w:val="apple-style-span"/>
    <w:uiPriority w:val="99"/>
    <w:rsid w:val="008959A2"/>
  </w:style>
  <w:style w:type="table" w:styleId="TableGrid">
    <w:name w:val="Table Grid"/>
    <w:basedOn w:val="TableNormal"/>
    <w:uiPriority w:val="59"/>
    <w:rsid w:val="008959A2"/>
    <w:pPr>
      <w:spacing w:after="0" w:line="240" w:lineRule="auto"/>
    </w:pPr>
    <w:rPr>
      <w:rFonts w:ascii="Calibri" w:eastAsia="Calibri" w:hAnsi="Calibri"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8959A2"/>
    <w:pPr>
      <w:widowControl w:val="0"/>
      <w:spacing w:after="0" w:line="240" w:lineRule="auto"/>
    </w:pPr>
    <w:rPr>
      <w:rFonts w:ascii="Times New Roman" w:eastAsia="SimSun" w:hAnsi="Times New Roman" w:cs="Times New Roman"/>
      <w:sz w:val="20"/>
      <w:szCs w:val="24"/>
      <w:lang w:eastAsia="es-ES"/>
    </w:rPr>
  </w:style>
  <w:style w:type="character" w:customStyle="1" w:styleId="rwrro">
    <w:name w:val="rwrro"/>
    <w:basedOn w:val="DefaultParagraphFont"/>
    <w:rsid w:val="00D52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11435</Words>
  <Characters>65185</Characters>
  <Application>Microsoft Office Word</Application>
  <DocSecurity>4</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Test</cp:lastModifiedBy>
  <cp:revision>2</cp:revision>
  <cp:lastPrinted>2013-12-11T21:12:00Z</cp:lastPrinted>
  <dcterms:created xsi:type="dcterms:W3CDTF">2014-08-18T19:08:00Z</dcterms:created>
  <dcterms:modified xsi:type="dcterms:W3CDTF">2014-08-18T19:08:00Z</dcterms:modified>
</cp:coreProperties>
</file>